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09" w:rsidRPr="005939DE" w:rsidRDefault="00404109" w:rsidP="00A9024E">
      <w:pPr>
        <w:pStyle w:val="aa"/>
        <w:ind w:right="-7" w:firstLine="567"/>
        <w:rPr>
          <w:rFonts w:ascii="GHEA Grapalat" w:hAnsi="GHEA Grapalat" w:cs="Sylfaen"/>
          <w:i/>
          <w:sz w:val="18"/>
        </w:rPr>
      </w:pPr>
      <w:r w:rsidRPr="005939DE">
        <w:rPr>
          <w:rFonts w:ascii="GHEA Grapalat" w:hAnsi="GHEA Grapalat" w:cs="Sylfaen"/>
          <w:i/>
          <w:sz w:val="18"/>
        </w:rPr>
        <w:t xml:space="preserve">                                                            </w:t>
      </w:r>
      <w:r w:rsidR="00A9024E">
        <w:rPr>
          <w:rFonts w:ascii="GHEA Grapalat" w:hAnsi="GHEA Grapalat" w:cs="Sylfaen"/>
          <w:i/>
          <w:sz w:val="18"/>
        </w:rPr>
        <w:t xml:space="preserve">                              </w:t>
      </w:r>
    </w:p>
    <w:p w:rsidR="00404109" w:rsidRPr="00377AA7" w:rsidRDefault="00404109" w:rsidP="00A9024E">
      <w:pPr>
        <w:pStyle w:val="aa"/>
        <w:spacing w:after="0"/>
        <w:ind w:firstLine="567"/>
        <w:jc w:val="right"/>
        <w:rPr>
          <w:rFonts w:ascii="GHEA Grapalat" w:hAnsi="GHEA Grapalat" w:cs="Sylfaen"/>
          <w:i/>
          <w:sz w:val="16"/>
        </w:rPr>
      </w:pPr>
      <w:r w:rsidRPr="00377AA7">
        <w:rPr>
          <w:rFonts w:ascii="GHEA Grapalat" w:hAnsi="GHEA Grapalat" w:cs="Sylfaen"/>
          <w:i/>
          <w:sz w:val="16"/>
        </w:rPr>
        <w:t xml:space="preserve">Հավելված N 9 </w:t>
      </w:r>
    </w:p>
    <w:p w:rsidR="00404109" w:rsidRPr="00377AA7" w:rsidRDefault="00404109" w:rsidP="00A9024E">
      <w:pPr>
        <w:pStyle w:val="aa"/>
        <w:spacing w:after="0"/>
        <w:ind w:firstLine="567"/>
        <w:jc w:val="right"/>
        <w:rPr>
          <w:rFonts w:ascii="GHEA Grapalat" w:hAnsi="GHEA Grapalat" w:cs="Sylfaen"/>
          <w:i/>
          <w:sz w:val="16"/>
        </w:rPr>
      </w:pPr>
      <w:r w:rsidRPr="00377AA7">
        <w:rPr>
          <w:rFonts w:ascii="GHEA Grapalat" w:hAnsi="GHEA Grapalat" w:cs="Sylfaen"/>
          <w:i/>
          <w:sz w:val="16"/>
        </w:rPr>
        <w:t xml:space="preserve">ՀՀ ֆինանսների նախարարի 2019 թվականի </w:t>
      </w:r>
    </w:p>
    <w:p w:rsidR="00404109" w:rsidRPr="00377AA7" w:rsidRDefault="00404109" w:rsidP="00A9024E">
      <w:pPr>
        <w:pStyle w:val="aa"/>
        <w:spacing w:after="0"/>
        <w:ind w:firstLine="567"/>
        <w:jc w:val="right"/>
        <w:rPr>
          <w:rFonts w:ascii="GHEA Grapalat" w:hAnsi="GHEA Grapalat"/>
          <w:i/>
          <w:lang w:val="af-ZA"/>
        </w:rPr>
      </w:pPr>
      <w:r w:rsidRPr="00377AA7">
        <w:rPr>
          <w:rFonts w:ascii="GHEA Grapalat" w:hAnsi="GHEA Grapalat" w:cs="Sylfaen"/>
          <w:i/>
          <w:sz w:val="16"/>
        </w:rPr>
        <w:t>04 նոյեմբերի N 597-</w:t>
      </w:r>
      <w:proofErr w:type="gramStart"/>
      <w:r w:rsidRPr="00377AA7">
        <w:rPr>
          <w:rFonts w:ascii="GHEA Grapalat" w:hAnsi="GHEA Grapalat" w:cs="Sylfaen"/>
          <w:i/>
          <w:sz w:val="16"/>
        </w:rPr>
        <w:t>Ա  հրամանի</w:t>
      </w:r>
      <w:proofErr w:type="gramEnd"/>
      <w:r w:rsidRPr="00377AA7">
        <w:rPr>
          <w:rFonts w:ascii="GHEA Grapalat" w:hAnsi="GHEA Grapalat" w:cs="Sylfaen"/>
          <w:i/>
          <w:sz w:val="16"/>
        </w:rPr>
        <w:t xml:space="preserve">    </w:t>
      </w:r>
    </w:p>
    <w:p w:rsidR="00404109" w:rsidRPr="00377AA7" w:rsidRDefault="00404109" w:rsidP="00404109">
      <w:pPr>
        <w:pStyle w:val="a3"/>
        <w:spacing w:line="240" w:lineRule="auto"/>
        <w:jc w:val="center"/>
        <w:rPr>
          <w:rFonts w:ascii="GHEA Grapalat" w:hAnsi="GHEA Grapalat"/>
          <w:i w:val="0"/>
          <w:lang w:val="af-ZA"/>
        </w:rPr>
      </w:pPr>
      <w:r w:rsidRPr="00377AA7">
        <w:rPr>
          <w:rFonts w:ascii="GHEA Grapalat" w:hAnsi="GHEA Grapalat"/>
          <w:i w:val="0"/>
          <w:lang w:val="af-ZA"/>
        </w:rPr>
        <w:t>ՀԱՅՏԱՐԱՐՈՒԹՅՈՒՆ</w:t>
      </w:r>
    </w:p>
    <w:p w:rsidR="00404109" w:rsidRPr="00377AA7" w:rsidRDefault="00A9024E" w:rsidP="00404109">
      <w:pPr>
        <w:pStyle w:val="a3"/>
        <w:spacing w:line="240" w:lineRule="auto"/>
        <w:jc w:val="center"/>
        <w:rPr>
          <w:rFonts w:ascii="GHEA Grapalat" w:hAnsi="GHEA Grapalat"/>
          <w:i w:val="0"/>
          <w:lang w:val="af-ZA"/>
        </w:rPr>
      </w:pPr>
      <w:r w:rsidRPr="00377AA7">
        <w:rPr>
          <w:rFonts w:ascii="GHEA Grapalat" w:hAnsi="GHEA Grapalat"/>
          <w:i w:val="0"/>
          <w:lang w:val="af-ZA"/>
        </w:rPr>
        <w:t xml:space="preserve">ԳՆԱՆՇՄԱՆ ՀԱՐՑՄԱՆ </w:t>
      </w:r>
      <w:r w:rsidR="00404109" w:rsidRPr="00377AA7">
        <w:rPr>
          <w:rFonts w:ascii="GHEA Grapalat" w:hAnsi="GHEA Grapalat"/>
          <w:i w:val="0"/>
          <w:lang w:val="af-ZA"/>
        </w:rPr>
        <w:t xml:space="preserve"> ՄԱՍԻՆ*</w:t>
      </w:r>
    </w:p>
    <w:p w:rsidR="00404109" w:rsidRPr="00377AA7" w:rsidRDefault="00404109" w:rsidP="00404109">
      <w:pPr>
        <w:pStyle w:val="a3"/>
        <w:spacing w:line="240" w:lineRule="auto"/>
        <w:jc w:val="center"/>
        <w:rPr>
          <w:rFonts w:ascii="GHEA Grapalat" w:hAnsi="GHEA Grapalat"/>
          <w:i w:val="0"/>
          <w:lang w:val="af-ZA"/>
        </w:rPr>
      </w:pPr>
    </w:p>
    <w:p w:rsidR="00404109" w:rsidRPr="00377AA7" w:rsidRDefault="00404109" w:rsidP="00404109">
      <w:pPr>
        <w:pStyle w:val="a3"/>
        <w:spacing w:line="240" w:lineRule="auto"/>
        <w:jc w:val="center"/>
        <w:rPr>
          <w:rFonts w:ascii="GHEA Grapalat" w:hAnsi="GHEA Grapalat"/>
          <w:i w:val="0"/>
          <w:lang w:val="af-ZA"/>
        </w:rPr>
      </w:pPr>
      <w:r w:rsidRPr="00377AA7">
        <w:rPr>
          <w:rFonts w:ascii="GHEA Grapalat" w:hAnsi="GHEA Grapalat"/>
          <w:i w:val="0"/>
          <w:lang w:val="af-ZA"/>
        </w:rPr>
        <w:t>Հայտարարության սույն տեքստը հաստատված է գնահատող հանձնաժողովի</w:t>
      </w:r>
    </w:p>
    <w:p w:rsidR="00404109" w:rsidRPr="00377AA7" w:rsidRDefault="00404109" w:rsidP="005E41F1">
      <w:pPr>
        <w:pStyle w:val="a3"/>
        <w:tabs>
          <w:tab w:val="left" w:pos="9923"/>
        </w:tabs>
        <w:spacing w:line="240" w:lineRule="auto"/>
        <w:jc w:val="center"/>
        <w:rPr>
          <w:rFonts w:ascii="GHEA Grapalat" w:hAnsi="GHEA Grapalat"/>
          <w:i w:val="0"/>
          <w:lang w:val="af-ZA"/>
        </w:rPr>
      </w:pPr>
      <w:r w:rsidRPr="00377AA7">
        <w:rPr>
          <w:rFonts w:ascii="GHEA Grapalat" w:hAnsi="GHEA Grapalat"/>
          <w:i w:val="0"/>
          <w:lang w:val="af-ZA"/>
        </w:rPr>
        <w:t>20</w:t>
      </w:r>
      <w:r w:rsidR="009826DD" w:rsidRPr="00377AA7">
        <w:rPr>
          <w:rFonts w:ascii="GHEA Grapalat" w:hAnsi="GHEA Grapalat"/>
          <w:i w:val="0"/>
          <w:lang w:val="af-ZA"/>
        </w:rPr>
        <w:t xml:space="preserve">19   թվականի «դեկտեմբեր </w:t>
      </w:r>
      <w:r w:rsidRPr="00377AA7">
        <w:rPr>
          <w:rFonts w:ascii="GHEA Grapalat" w:hAnsi="GHEA Grapalat"/>
          <w:i w:val="0"/>
          <w:lang w:val="af-ZA"/>
        </w:rPr>
        <w:t>»  «</w:t>
      </w:r>
      <w:r w:rsidR="007E048A">
        <w:rPr>
          <w:rFonts w:ascii="GHEA Grapalat" w:hAnsi="GHEA Grapalat"/>
          <w:i w:val="0"/>
          <w:lang w:val="af-ZA"/>
        </w:rPr>
        <w:t>19</w:t>
      </w:r>
      <w:r w:rsidRPr="00377AA7">
        <w:rPr>
          <w:rFonts w:ascii="GHEA Grapalat" w:hAnsi="GHEA Grapalat"/>
          <w:i w:val="0"/>
          <w:lang w:val="af-ZA"/>
        </w:rPr>
        <w:t>» «</w:t>
      </w:r>
      <w:r w:rsidR="009826DD" w:rsidRPr="00377AA7">
        <w:rPr>
          <w:rFonts w:ascii="GHEA Grapalat" w:hAnsi="GHEA Grapalat"/>
          <w:i w:val="0"/>
          <w:lang w:val="af-ZA"/>
        </w:rPr>
        <w:t>1</w:t>
      </w:r>
      <w:r w:rsidRPr="00377AA7">
        <w:rPr>
          <w:rFonts w:ascii="GHEA Grapalat" w:hAnsi="GHEA Grapalat"/>
          <w:i w:val="0"/>
          <w:lang w:val="af-ZA"/>
        </w:rPr>
        <w:t xml:space="preserve">» որոշմամբ </w:t>
      </w:r>
    </w:p>
    <w:p w:rsidR="00404109" w:rsidRPr="00377AA7" w:rsidRDefault="00404109" w:rsidP="00404109">
      <w:pPr>
        <w:pStyle w:val="a3"/>
        <w:spacing w:line="240" w:lineRule="auto"/>
        <w:jc w:val="center"/>
        <w:rPr>
          <w:rFonts w:ascii="GHEA Grapalat" w:hAnsi="GHEA Grapalat"/>
          <w:i w:val="0"/>
          <w:lang w:val="af-ZA"/>
        </w:rPr>
      </w:pPr>
    </w:p>
    <w:p w:rsidR="00404109" w:rsidRPr="00377AA7" w:rsidRDefault="00A9024E" w:rsidP="00404109">
      <w:pPr>
        <w:pStyle w:val="a3"/>
        <w:spacing w:line="240" w:lineRule="auto"/>
        <w:jc w:val="center"/>
        <w:rPr>
          <w:rFonts w:ascii="GHEA Grapalat" w:hAnsi="GHEA Grapalat"/>
          <w:i w:val="0"/>
          <w:lang w:val="af-ZA"/>
        </w:rPr>
      </w:pPr>
      <w:r w:rsidRPr="00377AA7">
        <w:rPr>
          <w:rFonts w:ascii="GHEA Grapalat" w:hAnsi="GHEA Grapalat"/>
          <w:i w:val="0"/>
          <w:lang w:val="af-ZA"/>
        </w:rPr>
        <w:t xml:space="preserve">Ընթացակարգի ծածկագիրը`  </w:t>
      </w:r>
      <w:r w:rsidR="006F2DFF" w:rsidRPr="00377AA7">
        <w:rPr>
          <w:rFonts w:ascii="GHEA Grapalat" w:hAnsi="GHEA Grapalat"/>
          <w:i w:val="0"/>
          <w:lang w:val="af-ZA"/>
        </w:rPr>
        <w:t>ԱՄ</w:t>
      </w:r>
      <w:r w:rsidR="006A2019">
        <w:rPr>
          <w:rFonts w:ascii="GHEA Grapalat" w:hAnsi="GHEA Grapalat"/>
          <w:i w:val="0"/>
          <w:lang w:val="af-ZA"/>
        </w:rPr>
        <w:t>Ն</w:t>
      </w:r>
      <w:r w:rsidR="006F2DFF" w:rsidRPr="00377AA7">
        <w:rPr>
          <w:rFonts w:ascii="GHEA Grapalat" w:hAnsi="GHEA Grapalat"/>
          <w:i w:val="0"/>
          <w:lang w:val="af-ZA"/>
        </w:rPr>
        <w:t>Հ</w:t>
      </w:r>
      <w:r w:rsidRPr="00377AA7">
        <w:rPr>
          <w:rFonts w:ascii="GHEA Grapalat" w:hAnsi="GHEA Grapalat"/>
          <w:i w:val="0"/>
          <w:lang w:val="af-ZA"/>
        </w:rPr>
        <w:t>–</w:t>
      </w:r>
      <w:r w:rsidR="00682F6F" w:rsidRPr="00377AA7">
        <w:rPr>
          <w:rFonts w:ascii="GHEA Grapalat" w:hAnsi="GHEA Grapalat"/>
          <w:i w:val="0"/>
          <w:lang w:val="af-ZA"/>
        </w:rPr>
        <w:t>ԳՀ</w:t>
      </w:r>
      <w:r w:rsidR="00404109" w:rsidRPr="00377AA7">
        <w:rPr>
          <w:rFonts w:ascii="GHEA Grapalat" w:hAnsi="GHEA Grapalat"/>
          <w:i w:val="0"/>
          <w:lang w:val="af-ZA"/>
        </w:rPr>
        <w:t>ԾՁԲ</w:t>
      </w:r>
      <w:r w:rsidRPr="00377AA7">
        <w:rPr>
          <w:rFonts w:ascii="GHEA Grapalat" w:hAnsi="GHEA Grapalat"/>
          <w:i w:val="0"/>
          <w:lang w:val="af-ZA"/>
        </w:rPr>
        <w:t>-19</w:t>
      </w:r>
      <w:r w:rsidR="00404109" w:rsidRPr="00377AA7">
        <w:rPr>
          <w:rFonts w:ascii="GHEA Grapalat" w:hAnsi="GHEA Grapalat"/>
          <w:i w:val="0"/>
          <w:lang w:val="af-ZA"/>
        </w:rPr>
        <w:t>/</w:t>
      </w:r>
      <w:r w:rsidRPr="00377AA7">
        <w:rPr>
          <w:rFonts w:ascii="GHEA Grapalat" w:hAnsi="GHEA Grapalat"/>
          <w:i w:val="0"/>
          <w:lang w:val="af-ZA"/>
        </w:rPr>
        <w:t>01</w:t>
      </w:r>
      <w:r w:rsidR="00404109" w:rsidRPr="00377AA7">
        <w:rPr>
          <w:rFonts w:ascii="GHEA Grapalat" w:hAnsi="GHEA Grapalat"/>
          <w:i w:val="0"/>
          <w:u w:val="single"/>
          <w:lang w:val="af-ZA"/>
        </w:rPr>
        <w:t xml:space="preserve">        </w:t>
      </w:r>
    </w:p>
    <w:p w:rsidR="00404109" w:rsidRPr="00377AA7" w:rsidRDefault="00404109" w:rsidP="00404109">
      <w:pPr>
        <w:pStyle w:val="a3"/>
        <w:spacing w:line="240" w:lineRule="auto"/>
        <w:rPr>
          <w:rFonts w:ascii="GHEA Grapalat" w:hAnsi="GHEA Grapalat"/>
          <w:i w:val="0"/>
          <w:lang w:val="af-ZA"/>
        </w:rPr>
      </w:pPr>
    </w:p>
    <w:p w:rsidR="00404109" w:rsidRPr="00377AA7" w:rsidRDefault="00404109" w:rsidP="00A9024E">
      <w:pPr>
        <w:pStyle w:val="a3"/>
        <w:spacing w:line="240" w:lineRule="auto"/>
        <w:ind w:firstLine="708"/>
        <w:jc w:val="left"/>
        <w:rPr>
          <w:rFonts w:ascii="GHEA Grapalat" w:hAnsi="GHEA Grapalat"/>
          <w:i w:val="0"/>
          <w:lang w:val="af-ZA"/>
        </w:rPr>
      </w:pPr>
      <w:r w:rsidRPr="00377AA7">
        <w:rPr>
          <w:rFonts w:ascii="GHEA Grapalat" w:hAnsi="GHEA Grapalat"/>
          <w:i w:val="0"/>
          <w:lang w:val="af-ZA"/>
        </w:rPr>
        <w:t xml:space="preserve">Պատվիրատուն` </w:t>
      </w:r>
      <w:r w:rsidR="006A2019">
        <w:rPr>
          <w:rFonts w:ascii="Sylfaen" w:hAnsi="Sylfaen"/>
          <w:i w:val="0"/>
          <w:lang w:val="af-ZA"/>
        </w:rPr>
        <w:t>ՀՀ Արարատի մարզ, Նիզամ</w:t>
      </w:r>
      <w:r w:rsidR="00A9024E" w:rsidRPr="00377AA7">
        <w:rPr>
          <w:rFonts w:ascii="Sylfaen" w:hAnsi="Sylfaen"/>
          <w:i w:val="0"/>
          <w:lang w:val="af-ZA"/>
        </w:rPr>
        <w:t>ի համայնքապետարանը</w:t>
      </w:r>
      <w:r w:rsidRPr="00377AA7">
        <w:rPr>
          <w:rFonts w:ascii="GHEA Grapalat" w:hAnsi="GHEA Grapalat"/>
          <w:i w:val="0"/>
          <w:lang w:val="af-ZA"/>
        </w:rPr>
        <w:t>, որը գտնվում է</w:t>
      </w:r>
      <w:r w:rsidR="006A2019">
        <w:rPr>
          <w:rFonts w:ascii="Sylfaen" w:hAnsi="Sylfaen"/>
          <w:i w:val="0"/>
          <w:lang w:val="af-ZA"/>
        </w:rPr>
        <w:t xml:space="preserve"> Նիզամ</w:t>
      </w:r>
      <w:r w:rsidR="00A9024E" w:rsidRPr="00377AA7">
        <w:rPr>
          <w:rFonts w:ascii="Sylfaen" w:hAnsi="Sylfaen"/>
          <w:i w:val="0"/>
          <w:lang w:val="af-ZA"/>
        </w:rPr>
        <w:t xml:space="preserve">ի համայնք  </w:t>
      </w:r>
      <w:r w:rsidR="006A2019">
        <w:rPr>
          <w:rFonts w:ascii="Sylfaen" w:hAnsi="Sylfaen"/>
          <w:i w:val="0"/>
          <w:lang w:val="af-ZA"/>
        </w:rPr>
        <w:t>Սայաթ-Նովա 12</w:t>
      </w:r>
      <w:r w:rsidR="00A9024E" w:rsidRPr="00377AA7">
        <w:rPr>
          <w:rFonts w:ascii="Sylfaen" w:hAnsi="Sylfaen"/>
          <w:i w:val="0"/>
          <w:lang w:val="af-ZA"/>
        </w:rPr>
        <w:t xml:space="preserve">  </w:t>
      </w:r>
      <w:r w:rsidRPr="00377AA7">
        <w:rPr>
          <w:rFonts w:ascii="GHEA Grapalat" w:hAnsi="GHEA Grapalat"/>
          <w:i w:val="0"/>
          <w:lang w:val="af-ZA"/>
        </w:rPr>
        <w:t xml:space="preserve"> հասցեում,</w:t>
      </w:r>
      <w:r w:rsidR="00A9024E" w:rsidRPr="00377AA7">
        <w:rPr>
          <w:rFonts w:ascii="GHEA Grapalat" w:hAnsi="GHEA Grapalat"/>
          <w:i w:val="0"/>
          <w:lang w:val="af-ZA"/>
        </w:rPr>
        <w:t xml:space="preserve"> </w:t>
      </w:r>
      <w:r w:rsidRPr="00377AA7">
        <w:rPr>
          <w:rFonts w:ascii="GHEA Grapalat" w:hAnsi="GHEA Grapalat"/>
          <w:i w:val="0"/>
          <w:lang w:val="af-ZA"/>
        </w:rPr>
        <w:t xml:space="preserve">հայտարարում է </w:t>
      </w:r>
      <w:r w:rsidR="00A9024E" w:rsidRPr="00377AA7">
        <w:rPr>
          <w:rFonts w:ascii="GHEA Grapalat" w:hAnsi="GHEA Grapalat"/>
          <w:i w:val="0"/>
          <w:lang w:val="af-ZA"/>
        </w:rPr>
        <w:t xml:space="preserve">գնանշման հարցում </w:t>
      </w:r>
      <w:r w:rsidRPr="00377AA7">
        <w:rPr>
          <w:rFonts w:ascii="GHEA Grapalat" w:hAnsi="GHEA Grapalat"/>
          <w:i w:val="0"/>
          <w:lang w:val="af-ZA"/>
        </w:rPr>
        <w:t xml:space="preserve"> որն իրականացվում է մեկ փուլով:</w:t>
      </w:r>
    </w:p>
    <w:p w:rsidR="00404109" w:rsidRPr="00377AA7" w:rsidRDefault="00404109" w:rsidP="00404109">
      <w:pPr>
        <w:pStyle w:val="a3"/>
        <w:spacing w:line="240" w:lineRule="auto"/>
        <w:ind w:firstLine="0"/>
        <w:rPr>
          <w:rFonts w:ascii="GHEA Grapalat" w:hAnsi="GHEA Grapalat"/>
          <w:i w:val="0"/>
          <w:lang w:val="af-ZA"/>
        </w:rPr>
      </w:pPr>
      <w:r w:rsidRPr="00377AA7">
        <w:rPr>
          <w:rFonts w:ascii="GHEA Grapalat" w:hAnsi="GHEA Grapalat"/>
          <w:i w:val="0"/>
          <w:lang w:val="af-ZA"/>
        </w:rPr>
        <w:tab/>
      </w:r>
      <w:bookmarkStart w:id="0" w:name="_Hlk23167417"/>
      <w:r w:rsidRPr="00377AA7">
        <w:rPr>
          <w:rFonts w:ascii="GHEA Grapalat" w:hAnsi="GHEA Grapalat"/>
          <w:i w:val="0"/>
          <w:lang w:val="af-ZA"/>
        </w:rPr>
        <w:t>Սույն ընթացակարգի</w:t>
      </w:r>
      <w:bookmarkEnd w:id="0"/>
      <w:r w:rsidRPr="00377AA7">
        <w:rPr>
          <w:rFonts w:ascii="GHEA Grapalat" w:hAnsi="GHEA Grapalat"/>
          <w:i w:val="0"/>
          <w:lang w:val="af-ZA"/>
        </w:rPr>
        <w:t xml:space="preserve"> արդյունքում </w:t>
      </w:r>
      <w:r w:rsidRPr="00377AA7">
        <w:rPr>
          <w:rFonts w:ascii="GHEA Grapalat" w:hAnsi="GHEA Grapalat"/>
          <w:i w:val="0"/>
          <w:lang w:val="hy-AM"/>
        </w:rPr>
        <w:t>ընտրված</w:t>
      </w:r>
      <w:r w:rsidRPr="00377AA7">
        <w:rPr>
          <w:rFonts w:ascii="GHEA Grapalat" w:hAnsi="GHEA Grapalat"/>
          <w:i w:val="0"/>
          <w:lang w:val="af-ZA"/>
        </w:rPr>
        <w:t xml:space="preserve"> մասնակցին սահմանված կարգով կառաջարկվի կնքել </w:t>
      </w:r>
      <w:r w:rsidR="00A9024E" w:rsidRPr="00377AA7">
        <w:rPr>
          <w:rFonts w:ascii="GHEA Grapalat" w:hAnsi="GHEA Grapalat"/>
          <w:i w:val="0"/>
          <w:lang w:val="af-ZA"/>
        </w:rPr>
        <w:t xml:space="preserve"> </w:t>
      </w:r>
      <w:r w:rsidR="00185121" w:rsidRPr="00377AA7">
        <w:rPr>
          <w:rFonts w:ascii="GHEA Grapalat" w:hAnsi="GHEA Grapalat"/>
          <w:i w:val="0"/>
          <w:lang w:val="af-ZA"/>
        </w:rPr>
        <w:t xml:space="preserve">կենցաղային </w:t>
      </w:r>
      <w:r w:rsidR="00A9024E" w:rsidRPr="00377AA7">
        <w:rPr>
          <w:rFonts w:ascii="GHEA Grapalat" w:hAnsi="GHEA Grapalat"/>
          <w:i w:val="0"/>
          <w:lang w:val="af-ZA"/>
        </w:rPr>
        <w:t xml:space="preserve">աղբահանության ծառայությունների </w:t>
      </w:r>
      <w:r w:rsidRPr="00377AA7">
        <w:rPr>
          <w:rFonts w:ascii="GHEA Grapalat" w:hAnsi="GHEA Grapalat"/>
          <w:i w:val="0"/>
          <w:lang w:val="af-ZA"/>
        </w:rPr>
        <w:t xml:space="preserve">  մատուցման պայմանագիր (այսուհետ` պայմանագիր)։ </w:t>
      </w:r>
    </w:p>
    <w:p w:rsidR="00404109" w:rsidRPr="00377AA7" w:rsidRDefault="00404109" w:rsidP="00404109">
      <w:pPr>
        <w:pStyle w:val="a3"/>
        <w:spacing w:line="240" w:lineRule="auto"/>
        <w:ind w:firstLine="0"/>
        <w:rPr>
          <w:rFonts w:ascii="GHEA Grapalat" w:hAnsi="GHEA Grapalat"/>
          <w:i w:val="0"/>
          <w:lang w:val="af-ZA"/>
        </w:rPr>
      </w:pPr>
      <w:r w:rsidRPr="00377AA7">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404109" w:rsidRPr="00377AA7" w:rsidRDefault="00404109" w:rsidP="00404109">
      <w:pPr>
        <w:ind w:firstLine="720"/>
        <w:jc w:val="both"/>
        <w:rPr>
          <w:rFonts w:ascii="GHEA Grapalat" w:hAnsi="GHEA Grapalat"/>
          <w:sz w:val="20"/>
          <w:szCs w:val="20"/>
          <w:lang w:val="af-ZA"/>
        </w:rPr>
      </w:pPr>
      <w:r w:rsidRPr="00377AA7">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Ընտրված մասնակիցը որոշվում է </w:t>
      </w:r>
      <w:bookmarkStart w:id="1" w:name="_Hlk23167512"/>
      <w:r w:rsidRPr="00377AA7">
        <w:rPr>
          <w:rFonts w:ascii="GHEA Grapalat" w:hAnsi="GHEA Grapalat"/>
          <w:i w:val="0"/>
          <w:lang w:val="af-ZA"/>
        </w:rPr>
        <w:t xml:space="preserve">ոչ գնային պայմաններով բավարար գնահատված </w:t>
      </w:r>
      <w:bookmarkEnd w:id="1"/>
      <w:r w:rsidRPr="00377AA7">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A9024E" w:rsidRPr="00377AA7">
        <w:rPr>
          <w:rFonts w:ascii="GHEA Grapalat" w:hAnsi="GHEA Grapalat"/>
          <w:i w:val="0"/>
          <w:u w:val="single"/>
          <w:lang w:val="af-ZA"/>
        </w:rPr>
        <w:t>7</w:t>
      </w:r>
      <w:r w:rsidRPr="00377AA7">
        <w:rPr>
          <w:rFonts w:ascii="GHEA Grapalat" w:hAnsi="GHEA Grapalat"/>
          <w:i w:val="0"/>
          <w:lang w:val="af-ZA"/>
        </w:rPr>
        <w:t xml:space="preserve">-րդ օրը ժամը </w:t>
      </w:r>
      <w:r w:rsidR="00086638" w:rsidRPr="00377AA7">
        <w:rPr>
          <w:rFonts w:ascii="GHEA Grapalat" w:hAnsi="GHEA Grapalat"/>
          <w:i w:val="0"/>
          <w:lang w:val="af-ZA"/>
        </w:rPr>
        <w:t>10</w:t>
      </w:r>
      <w:r w:rsidR="00A9024E" w:rsidRPr="00377AA7">
        <w:rPr>
          <w:rFonts w:ascii="GHEA Grapalat" w:hAnsi="GHEA Grapalat"/>
          <w:i w:val="0"/>
          <w:lang w:val="af-ZA"/>
        </w:rPr>
        <w:t>;00</w:t>
      </w:r>
      <w:r w:rsidRPr="00377AA7">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w:t>
      </w:r>
      <w:r w:rsidR="00A9024E" w:rsidRPr="00377AA7">
        <w:rPr>
          <w:rFonts w:ascii="GHEA Grapalat" w:hAnsi="GHEA Grapalat"/>
          <w:i w:val="0"/>
          <w:lang w:val="af-ZA"/>
        </w:rPr>
        <w:t xml:space="preserve">որդող առաջին աշխատանքային օրը </w:t>
      </w:r>
      <w:r w:rsidRPr="00377AA7">
        <w:rPr>
          <w:rFonts w:ascii="GHEA Grapalat" w:hAnsi="GHEA Grapalat"/>
          <w:i w:val="0"/>
          <w:lang w:val="af-ZA"/>
        </w:rPr>
        <w:t>։</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Հրավեր չստանալը չի սահմանափակում մասնակցի` սույն ընթացակարգին մասնակցելու իրավունքը։ </w:t>
      </w:r>
    </w:p>
    <w:p w:rsidR="00404109" w:rsidRPr="00377AA7" w:rsidRDefault="00404109" w:rsidP="00A9024E">
      <w:pPr>
        <w:pStyle w:val="a3"/>
        <w:spacing w:line="240" w:lineRule="auto"/>
        <w:rPr>
          <w:rFonts w:ascii="GHEA Grapalat" w:hAnsi="GHEA Grapalat"/>
          <w:i w:val="0"/>
          <w:lang w:val="af-ZA"/>
        </w:rPr>
      </w:pPr>
      <w:r w:rsidRPr="00377AA7">
        <w:rPr>
          <w:rFonts w:ascii="GHEA Grapalat" w:hAnsi="GHEA Grapalat"/>
          <w:i w:val="0"/>
          <w:lang w:val="af-ZA"/>
        </w:rPr>
        <w:t>Մրցույթի հայտերն անհրաժեշտ է ներկայացնել</w:t>
      </w:r>
      <w:r w:rsidRPr="00377AA7">
        <w:rPr>
          <w:rFonts w:ascii="GHEA Grapalat" w:hAnsi="GHEA Grapalat"/>
          <w:i w:val="0"/>
          <w:lang w:val="af-ZA" w:eastAsia="ru-RU"/>
        </w:rPr>
        <w:t xml:space="preserve">   </w:t>
      </w:r>
      <w:r w:rsidR="006A2019" w:rsidRPr="007E5E5D">
        <w:rPr>
          <w:rFonts w:ascii="GHEA Grapalat" w:hAnsi="GHEA Grapalat"/>
          <w:i w:val="0"/>
          <w:lang w:val="af-ZA"/>
        </w:rPr>
        <w:t xml:space="preserve">Նիզամի համայնքապետարան  Նիզամի համայնք  Սայաթ-Նովա 12 </w:t>
      </w:r>
      <w:r w:rsidRPr="007E5E5D">
        <w:rPr>
          <w:rFonts w:ascii="GHEA Grapalat" w:hAnsi="GHEA Grapalat"/>
          <w:i w:val="0"/>
          <w:lang w:val="af-ZA"/>
        </w:rPr>
        <w:t>հասցեով, փաստաթղթային ձևով</w:t>
      </w:r>
      <w:r w:rsidRPr="007E5E5D">
        <w:rPr>
          <w:rFonts w:ascii="GHEA Grapalat" w:hAnsi="GHEA Grapalat"/>
          <w:i w:val="0"/>
          <w:lang w:val="af-ZA" w:eastAsia="ru-RU"/>
        </w:rPr>
        <w:t xml:space="preserve"> </w:t>
      </w:r>
      <w:r w:rsidRPr="007E5E5D">
        <w:rPr>
          <w:rFonts w:ascii="GHEA Grapalat" w:hAnsi="GHEA Grapalat"/>
          <w:i w:val="0"/>
          <w:lang w:val="af-ZA"/>
        </w:rPr>
        <w:t xml:space="preserve">մինչև սույն հայտարարության հրապարակման օրվանից հաշված </w:t>
      </w:r>
      <w:r w:rsidR="00A9024E" w:rsidRPr="007E5E5D">
        <w:rPr>
          <w:rFonts w:ascii="GHEA Grapalat" w:hAnsi="GHEA Grapalat"/>
          <w:i w:val="0"/>
          <w:u w:val="single"/>
          <w:lang w:val="af-ZA"/>
        </w:rPr>
        <w:t>7</w:t>
      </w:r>
      <w:r w:rsidRPr="007E5E5D">
        <w:rPr>
          <w:rFonts w:ascii="GHEA Grapalat" w:hAnsi="GHEA Grapalat"/>
          <w:i w:val="0"/>
          <w:lang w:val="af-ZA"/>
        </w:rPr>
        <w:t xml:space="preserve">-րդ օրվա ժամը </w:t>
      </w:r>
      <w:r w:rsidRPr="007E5E5D">
        <w:rPr>
          <w:rFonts w:ascii="GHEA Grapalat" w:hAnsi="GHEA Grapalat"/>
          <w:i w:val="0"/>
          <w:u w:val="single"/>
          <w:lang w:val="af-ZA"/>
        </w:rPr>
        <w:t xml:space="preserve"> </w:t>
      </w:r>
      <w:r w:rsidR="00086638" w:rsidRPr="007E5E5D">
        <w:rPr>
          <w:rFonts w:ascii="GHEA Grapalat" w:hAnsi="GHEA Grapalat"/>
          <w:i w:val="0"/>
          <w:u w:val="single"/>
          <w:lang w:val="af-ZA"/>
        </w:rPr>
        <w:t>10</w:t>
      </w:r>
      <w:r w:rsidR="00A9024E" w:rsidRPr="007E5E5D">
        <w:rPr>
          <w:rFonts w:ascii="GHEA Grapalat" w:hAnsi="GHEA Grapalat"/>
          <w:i w:val="0"/>
          <w:u w:val="single"/>
          <w:lang w:val="af-ZA"/>
        </w:rPr>
        <w:t>;00</w:t>
      </w:r>
      <w:r w:rsidRPr="007E5E5D">
        <w:rPr>
          <w:rFonts w:ascii="GHEA Grapalat" w:hAnsi="GHEA Grapalat"/>
          <w:i w:val="0"/>
          <w:lang w:val="af-ZA"/>
        </w:rPr>
        <w:t>-ը: Հայտերը, հայերենից բացի, կարող են ներկայացվել նաև</w:t>
      </w:r>
      <w:r w:rsidRPr="00377AA7">
        <w:rPr>
          <w:rFonts w:ascii="GHEA Grapalat" w:hAnsi="GHEA Grapalat"/>
          <w:i w:val="0"/>
          <w:lang w:val="af-ZA"/>
        </w:rPr>
        <w:t xml:space="preserve"> անգլերեն կամ ռուսերեն: </w:t>
      </w:r>
    </w:p>
    <w:p w:rsidR="00404109" w:rsidRPr="007E5E5D" w:rsidRDefault="00404109" w:rsidP="00404109">
      <w:pPr>
        <w:pStyle w:val="a3"/>
        <w:spacing w:line="240" w:lineRule="auto"/>
        <w:ind w:firstLine="708"/>
        <w:rPr>
          <w:rFonts w:ascii="GHEA Grapalat" w:hAnsi="GHEA Grapalat"/>
          <w:i w:val="0"/>
          <w:lang w:val="af-ZA"/>
        </w:rPr>
      </w:pPr>
      <w:r w:rsidRPr="007E5E5D">
        <w:rPr>
          <w:rFonts w:ascii="GHEA Grapalat" w:hAnsi="GHEA Grapalat"/>
          <w:i w:val="0"/>
          <w:lang w:val="af-ZA"/>
        </w:rPr>
        <w:t xml:space="preserve">Հայտերի բացումը տեղի կունենա </w:t>
      </w:r>
      <w:r w:rsidR="006A2019" w:rsidRPr="007E5E5D">
        <w:rPr>
          <w:rFonts w:ascii="GHEA Grapalat" w:hAnsi="GHEA Grapalat"/>
          <w:i w:val="0"/>
          <w:lang w:val="af-ZA"/>
        </w:rPr>
        <w:t>Նիզամ</w:t>
      </w:r>
      <w:r w:rsidR="00A9024E" w:rsidRPr="007E5E5D">
        <w:rPr>
          <w:rFonts w:ascii="GHEA Grapalat" w:hAnsi="GHEA Grapalat"/>
          <w:i w:val="0"/>
          <w:lang w:val="af-ZA"/>
        </w:rPr>
        <w:t xml:space="preserve">ի համայնքապետարան  </w:t>
      </w:r>
      <w:r w:rsidR="006A2019" w:rsidRPr="007E5E5D">
        <w:rPr>
          <w:rFonts w:ascii="GHEA Grapalat" w:hAnsi="GHEA Grapalat"/>
          <w:i w:val="0"/>
          <w:lang w:val="af-ZA"/>
        </w:rPr>
        <w:t xml:space="preserve">Նիզամի համայնք  Սայաթ-Նովա 12   </w:t>
      </w:r>
      <w:r w:rsidR="00A9024E" w:rsidRPr="007E5E5D">
        <w:rPr>
          <w:rFonts w:ascii="GHEA Grapalat" w:hAnsi="GHEA Grapalat"/>
          <w:i w:val="0"/>
          <w:lang w:val="af-ZA"/>
        </w:rPr>
        <w:t>_հասցեում</w:t>
      </w:r>
      <w:r w:rsidRPr="007E5E5D">
        <w:rPr>
          <w:rFonts w:ascii="GHEA Grapalat" w:hAnsi="GHEA Grapalat"/>
          <w:i w:val="0"/>
          <w:lang w:val="af-ZA"/>
        </w:rPr>
        <w:t xml:space="preserve">« տարեթիվ  » « </w:t>
      </w:r>
      <w:r w:rsidR="009826DD" w:rsidRPr="007E5E5D">
        <w:rPr>
          <w:rFonts w:ascii="GHEA Grapalat" w:hAnsi="GHEA Grapalat"/>
          <w:i w:val="0"/>
          <w:lang w:val="ru-RU"/>
        </w:rPr>
        <w:t>դեկտեմբերի</w:t>
      </w:r>
      <w:r w:rsidRPr="007E5E5D">
        <w:rPr>
          <w:rFonts w:ascii="GHEA Grapalat" w:hAnsi="GHEA Grapalat"/>
          <w:i w:val="0"/>
          <w:lang w:val="af-ZA"/>
        </w:rPr>
        <w:t xml:space="preserve">» « </w:t>
      </w:r>
      <w:r w:rsidR="009826DD" w:rsidRPr="007E5E5D">
        <w:rPr>
          <w:rFonts w:ascii="GHEA Grapalat" w:hAnsi="GHEA Grapalat"/>
          <w:i w:val="0"/>
          <w:lang w:val="af-ZA"/>
        </w:rPr>
        <w:t>2</w:t>
      </w:r>
      <w:r w:rsidR="006A2019" w:rsidRPr="007E5E5D">
        <w:rPr>
          <w:rFonts w:ascii="GHEA Grapalat" w:hAnsi="GHEA Grapalat"/>
          <w:i w:val="0"/>
          <w:lang w:val="af-ZA"/>
        </w:rPr>
        <w:t>7</w:t>
      </w:r>
      <w:r w:rsidRPr="007E5E5D">
        <w:rPr>
          <w:rFonts w:ascii="GHEA Grapalat" w:hAnsi="GHEA Grapalat"/>
          <w:i w:val="0"/>
          <w:lang w:val="af-ZA"/>
        </w:rPr>
        <w:t xml:space="preserve">» -ին ժամը  </w:t>
      </w:r>
      <w:r w:rsidR="00A9024E" w:rsidRPr="007E5E5D">
        <w:rPr>
          <w:rFonts w:ascii="GHEA Grapalat" w:hAnsi="GHEA Grapalat"/>
          <w:i w:val="0"/>
          <w:lang w:val="af-ZA"/>
        </w:rPr>
        <w:t>1</w:t>
      </w:r>
      <w:r w:rsidR="00086638" w:rsidRPr="007E5E5D">
        <w:rPr>
          <w:rFonts w:ascii="GHEA Grapalat" w:hAnsi="GHEA Grapalat"/>
          <w:i w:val="0"/>
          <w:lang w:val="af-ZA"/>
        </w:rPr>
        <w:t>0</w:t>
      </w:r>
      <w:r w:rsidR="00A9024E" w:rsidRPr="007E5E5D">
        <w:rPr>
          <w:rFonts w:ascii="GHEA Grapalat" w:hAnsi="GHEA Grapalat"/>
          <w:i w:val="0"/>
          <w:lang w:val="af-ZA"/>
        </w:rPr>
        <w:t>;00</w:t>
      </w:r>
      <w:r w:rsidRPr="007E5E5D">
        <w:rPr>
          <w:rFonts w:ascii="GHEA Grapalat" w:hAnsi="GHEA Grapalat"/>
          <w:i w:val="0"/>
          <w:lang w:val="af-ZA"/>
        </w:rPr>
        <w:t xml:space="preserve">-ին։   </w:t>
      </w:r>
    </w:p>
    <w:p w:rsidR="00404109" w:rsidRPr="00377AA7" w:rsidRDefault="00404109" w:rsidP="00404109">
      <w:pPr>
        <w:pStyle w:val="a3"/>
        <w:spacing w:line="240" w:lineRule="auto"/>
        <w:rPr>
          <w:rFonts w:ascii="GHEA Grapalat" w:hAnsi="GHEA Grapalat"/>
          <w:i w:val="0"/>
          <w:lang w:val="af-ZA"/>
        </w:rPr>
      </w:pPr>
      <w:r w:rsidRPr="00377AA7">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9024E" w:rsidRPr="00377AA7" w:rsidRDefault="00A9024E" w:rsidP="00A9024E">
      <w:pPr>
        <w:ind w:firstLine="720"/>
        <w:jc w:val="both"/>
        <w:rPr>
          <w:rFonts w:ascii="GHEA Grapalat" w:hAnsi="GHEA Grapalat"/>
          <w:sz w:val="20"/>
          <w:szCs w:val="20"/>
          <w:lang w:val="af-ZA"/>
        </w:rPr>
      </w:pPr>
      <w:r w:rsidRPr="00377AA7">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 `</w:t>
      </w:r>
      <w:r w:rsidRPr="00377AA7">
        <w:rPr>
          <w:rFonts w:ascii="GHEA Grapalat" w:hAnsi="GHEA Grapalat"/>
          <w:sz w:val="20"/>
          <w:szCs w:val="20"/>
          <w:u w:val="single"/>
          <w:lang w:val="af-ZA"/>
        </w:rPr>
        <w:t>Հ.Հովհաննիսյան</w:t>
      </w:r>
      <w:r w:rsidRPr="00377AA7">
        <w:rPr>
          <w:rFonts w:ascii="GHEA Grapalat" w:hAnsi="GHEA Grapalat"/>
          <w:sz w:val="20"/>
          <w:szCs w:val="20"/>
          <w:lang w:val="af-ZA"/>
        </w:rPr>
        <w:t>-ին</w:t>
      </w:r>
    </w:p>
    <w:p w:rsidR="00A9024E" w:rsidRPr="00377AA7" w:rsidRDefault="00A9024E" w:rsidP="00A9024E">
      <w:pPr>
        <w:jc w:val="both"/>
        <w:rPr>
          <w:rFonts w:ascii="GHEA Grapalat" w:hAnsi="GHEA Grapalat"/>
          <w:sz w:val="20"/>
          <w:szCs w:val="20"/>
          <w:u w:val="single"/>
          <w:lang w:val="af-ZA"/>
        </w:rPr>
      </w:pPr>
      <w:r w:rsidRPr="00377AA7">
        <w:rPr>
          <w:rFonts w:ascii="GHEA Grapalat" w:hAnsi="GHEA Grapalat"/>
          <w:sz w:val="20"/>
          <w:szCs w:val="20"/>
          <w:lang w:val="af-ZA"/>
        </w:rPr>
        <w:tab/>
        <w:t xml:space="preserve">                                                   Հեռախոս </w:t>
      </w:r>
      <w:r w:rsidRPr="00377AA7">
        <w:rPr>
          <w:rFonts w:ascii="GHEA Grapalat" w:hAnsi="GHEA Grapalat"/>
          <w:sz w:val="20"/>
          <w:szCs w:val="20"/>
          <w:u w:val="single"/>
          <w:lang w:val="af-ZA"/>
        </w:rPr>
        <w:tab/>
        <w:t>/093/  58-31-37</w:t>
      </w:r>
    </w:p>
    <w:p w:rsidR="006A2019" w:rsidRDefault="00A9024E" w:rsidP="006A2019">
      <w:pPr>
        <w:ind w:firstLine="720"/>
        <w:jc w:val="center"/>
        <w:rPr>
          <w:rFonts w:ascii="GHEA Grapalat" w:hAnsi="GHEA Grapalat"/>
          <w:sz w:val="20"/>
          <w:szCs w:val="20"/>
          <w:lang w:val="af-ZA"/>
        </w:rPr>
      </w:pPr>
      <w:r w:rsidRPr="006A2019">
        <w:rPr>
          <w:rFonts w:ascii="GHEA Grapalat" w:hAnsi="GHEA Grapalat"/>
          <w:sz w:val="20"/>
          <w:szCs w:val="20"/>
          <w:lang w:val="af-ZA"/>
        </w:rPr>
        <w:t xml:space="preserve">Էլ. Փոստ      </w:t>
      </w:r>
      <w:r w:rsidR="006A2019" w:rsidRPr="006A2019">
        <w:rPr>
          <w:rFonts w:ascii="GHEA Grapalat" w:hAnsi="GHEA Grapalat"/>
          <w:i/>
          <w:sz w:val="20"/>
          <w:szCs w:val="20"/>
          <w:lang w:val="af-ZA"/>
        </w:rPr>
        <w:t>nizami.gyuhapetaran@mail.ru ։</w:t>
      </w:r>
      <w:r w:rsidRPr="006A2019">
        <w:rPr>
          <w:rFonts w:ascii="GHEA Grapalat" w:hAnsi="GHEA Grapalat"/>
          <w:sz w:val="20"/>
          <w:szCs w:val="20"/>
          <w:lang w:val="af-ZA"/>
        </w:rPr>
        <w:t xml:space="preserve">                                   </w:t>
      </w:r>
    </w:p>
    <w:p w:rsidR="00A9024E" w:rsidRPr="006A2019" w:rsidRDefault="00A9024E" w:rsidP="006A2019">
      <w:pPr>
        <w:ind w:firstLine="720"/>
        <w:jc w:val="center"/>
        <w:rPr>
          <w:rFonts w:ascii="GHEA Grapalat" w:hAnsi="GHEA Grapalat"/>
          <w:sz w:val="20"/>
          <w:szCs w:val="20"/>
          <w:u w:val="single"/>
          <w:lang w:val="af-ZA"/>
        </w:rPr>
      </w:pPr>
      <w:r w:rsidRPr="006A2019">
        <w:rPr>
          <w:rFonts w:ascii="GHEA Grapalat" w:hAnsi="GHEA Grapalat"/>
          <w:sz w:val="20"/>
          <w:szCs w:val="20"/>
          <w:lang w:val="af-ZA"/>
        </w:rPr>
        <w:t xml:space="preserve">Պատվիրատու ՀՀ Արարատի մարզ, </w:t>
      </w:r>
      <w:r w:rsidR="006A2019" w:rsidRPr="006A2019">
        <w:rPr>
          <w:rFonts w:ascii="GHEA Grapalat" w:hAnsi="GHEA Grapalat"/>
          <w:sz w:val="20"/>
          <w:szCs w:val="20"/>
          <w:lang w:val="ru-RU"/>
        </w:rPr>
        <w:t>Նիզամ</w:t>
      </w:r>
      <w:r w:rsidRPr="006A2019">
        <w:rPr>
          <w:rFonts w:ascii="GHEA Grapalat" w:hAnsi="GHEA Grapalat"/>
          <w:sz w:val="20"/>
          <w:szCs w:val="20"/>
          <w:lang w:val="af-ZA"/>
        </w:rPr>
        <w:t>ի համայնքապետարան</w:t>
      </w:r>
    </w:p>
    <w:p w:rsidR="00A9024E" w:rsidRPr="00377AA7" w:rsidRDefault="00A9024E" w:rsidP="00A9024E">
      <w:pPr>
        <w:jc w:val="both"/>
        <w:rPr>
          <w:rFonts w:ascii="GHEA Grapalat" w:hAnsi="GHEA Grapalat"/>
          <w:sz w:val="20"/>
          <w:szCs w:val="20"/>
          <w:lang w:val="af-ZA"/>
        </w:rPr>
      </w:pPr>
      <w:r w:rsidRPr="00377AA7">
        <w:rPr>
          <w:rFonts w:ascii="GHEA Grapalat" w:hAnsi="GHEA Grapalat"/>
          <w:sz w:val="20"/>
          <w:szCs w:val="20"/>
          <w:lang w:val="af-ZA"/>
        </w:rPr>
        <w:tab/>
      </w:r>
      <w:r w:rsidRPr="00377AA7">
        <w:rPr>
          <w:rFonts w:ascii="GHEA Grapalat" w:hAnsi="GHEA Grapalat"/>
          <w:sz w:val="20"/>
          <w:szCs w:val="20"/>
          <w:lang w:val="af-ZA"/>
        </w:rPr>
        <w:tab/>
      </w:r>
      <w:r w:rsidRPr="00377AA7">
        <w:rPr>
          <w:rFonts w:ascii="GHEA Grapalat" w:hAnsi="GHEA Grapalat"/>
          <w:sz w:val="20"/>
          <w:szCs w:val="20"/>
          <w:lang w:val="af-ZA"/>
        </w:rPr>
        <w:tab/>
      </w:r>
    </w:p>
    <w:p w:rsidR="00404109" w:rsidRPr="00377AA7" w:rsidRDefault="0078746A" w:rsidP="0078746A">
      <w:pPr>
        <w:pStyle w:val="31"/>
        <w:tabs>
          <w:tab w:val="left" w:pos="3675"/>
        </w:tabs>
        <w:spacing w:after="240" w:line="240" w:lineRule="auto"/>
        <w:ind w:firstLine="709"/>
        <w:rPr>
          <w:rFonts w:ascii="GHEA Grapalat" w:hAnsi="GHEA Grapalat" w:cs="Sylfaen"/>
          <w:b/>
          <w:lang w:val="af-ZA"/>
        </w:rPr>
      </w:pPr>
      <w:r w:rsidRPr="00377AA7">
        <w:rPr>
          <w:rFonts w:ascii="GHEA Grapalat" w:hAnsi="GHEA Grapalat" w:cs="Sylfaen"/>
          <w:b/>
          <w:lang w:val="af-ZA"/>
        </w:rPr>
        <w:tab/>
      </w:r>
    </w:p>
    <w:p w:rsidR="00404109" w:rsidRPr="00377AA7" w:rsidRDefault="00404109" w:rsidP="00404109">
      <w:pPr>
        <w:pStyle w:val="a3"/>
        <w:spacing w:line="240" w:lineRule="auto"/>
        <w:ind w:left="1404"/>
        <w:rPr>
          <w:rFonts w:ascii="GHEA Grapalat" w:hAnsi="GHEA Grapalat"/>
          <w:i w:val="0"/>
          <w:lang w:val="af-ZA"/>
        </w:rPr>
      </w:pPr>
    </w:p>
    <w:p w:rsidR="00404109" w:rsidRPr="00377AA7" w:rsidRDefault="00404109" w:rsidP="00404109">
      <w:pPr>
        <w:pStyle w:val="aa"/>
        <w:ind w:right="-7" w:firstLine="567"/>
        <w:jc w:val="right"/>
        <w:rPr>
          <w:rFonts w:ascii="GHEA Grapalat" w:hAnsi="GHEA Grapalat" w:cs="Sylfaen"/>
          <w:i/>
          <w:sz w:val="22"/>
          <w:lang w:val="af-ZA"/>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78746A" w:rsidRPr="00377AA7" w:rsidRDefault="0078746A" w:rsidP="00404109">
      <w:pPr>
        <w:pStyle w:val="aa"/>
        <w:spacing w:after="0"/>
        <w:ind w:firstLine="567"/>
        <w:jc w:val="right"/>
        <w:rPr>
          <w:rFonts w:ascii="GHEA Grapalat" w:hAnsi="GHEA Grapalat" w:cs="Sylfaen"/>
          <w:i/>
          <w:sz w:val="20"/>
          <w:szCs w:val="20"/>
          <w:lang w:val="af-ZA"/>
        </w:rPr>
      </w:pPr>
    </w:p>
    <w:p w:rsidR="0078746A" w:rsidRPr="00377AA7" w:rsidRDefault="0078746A" w:rsidP="0078746A">
      <w:pPr>
        <w:spacing w:after="120"/>
        <w:ind w:right="-7" w:firstLine="567"/>
        <w:jc w:val="right"/>
        <w:rPr>
          <w:rFonts w:ascii="GHEA Grapalat" w:hAnsi="GHEA Grapalat" w:cs="Sylfaen"/>
          <w:i/>
          <w:sz w:val="20"/>
          <w:szCs w:val="20"/>
          <w:lang w:val="af-ZA"/>
        </w:rPr>
      </w:pPr>
      <w:r w:rsidRPr="00377AA7">
        <w:rPr>
          <w:rFonts w:ascii="GHEA Grapalat" w:hAnsi="GHEA Grapalat" w:cs="Sylfaen"/>
          <w:i/>
          <w:sz w:val="20"/>
          <w:szCs w:val="20"/>
          <w:lang w:val="af-ZA"/>
        </w:rPr>
        <w:lastRenderedPageBreak/>
        <w:t xml:space="preserve">Приложение № </w:t>
      </w:r>
      <w:r w:rsidRPr="00377AA7">
        <w:rPr>
          <w:rFonts w:ascii="GHEA Grapalat" w:hAnsi="GHEA Grapalat" w:cs="Sylfaen"/>
          <w:i/>
          <w:sz w:val="20"/>
          <w:szCs w:val="20"/>
          <w:lang w:val="ru-RU"/>
        </w:rPr>
        <w:t>7</w:t>
      </w:r>
      <w:r w:rsidRPr="00377AA7">
        <w:rPr>
          <w:rFonts w:ascii="GHEA Grapalat" w:hAnsi="GHEA Grapalat" w:cs="Sylfaen"/>
          <w:i/>
          <w:sz w:val="20"/>
          <w:szCs w:val="20"/>
          <w:lang w:val="af-ZA"/>
        </w:rPr>
        <w:t xml:space="preserve">                                                                                                                                                           Министр финансов Республики Армения                                                                                                                                           № </w:t>
      </w:r>
      <w:r w:rsidRPr="00377AA7">
        <w:rPr>
          <w:rFonts w:ascii="GHEA Grapalat" w:hAnsi="GHEA Grapalat" w:cs="Sylfaen"/>
          <w:i/>
          <w:sz w:val="20"/>
          <w:szCs w:val="20"/>
          <w:lang w:val="ru-RU"/>
        </w:rPr>
        <w:t>597</w:t>
      </w:r>
      <w:r w:rsidRPr="00377AA7">
        <w:rPr>
          <w:rFonts w:ascii="GHEA Grapalat" w:hAnsi="GHEA Grapalat" w:cs="Sylfaen"/>
          <w:i/>
          <w:sz w:val="20"/>
          <w:szCs w:val="20"/>
          <w:lang w:val="af-ZA"/>
        </w:rPr>
        <w:t xml:space="preserve">-А от </w:t>
      </w:r>
      <w:r w:rsidRPr="00377AA7">
        <w:rPr>
          <w:rFonts w:ascii="GHEA Grapalat" w:hAnsi="GHEA Grapalat" w:cs="Sylfaen"/>
          <w:i/>
          <w:sz w:val="20"/>
          <w:szCs w:val="20"/>
          <w:lang w:val="ru-RU"/>
        </w:rPr>
        <w:t xml:space="preserve">04 ноября </w:t>
      </w:r>
      <w:r w:rsidRPr="00377AA7">
        <w:rPr>
          <w:rFonts w:ascii="GHEA Grapalat" w:hAnsi="GHEA Grapalat" w:cs="Sylfaen"/>
          <w:i/>
          <w:sz w:val="20"/>
          <w:szCs w:val="20"/>
          <w:lang w:val="af-ZA"/>
        </w:rPr>
        <w:t xml:space="preserve"> 201</w:t>
      </w:r>
      <w:r w:rsidRPr="00377AA7">
        <w:rPr>
          <w:rFonts w:ascii="GHEA Grapalat" w:hAnsi="GHEA Grapalat" w:cs="Sylfaen"/>
          <w:i/>
          <w:sz w:val="20"/>
          <w:szCs w:val="20"/>
          <w:lang w:val="ru-RU"/>
        </w:rPr>
        <w:t>9</w:t>
      </w:r>
      <w:r w:rsidRPr="00377AA7">
        <w:rPr>
          <w:rFonts w:ascii="GHEA Grapalat" w:hAnsi="GHEA Grapalat" w:cs="Sylfaen"/>
          <w:i/>
          <w:sz w:val="20"/>
          <w:szCs w:val="20"/>
          <w:lang w:val="af-ZA"/>
        </w:rPr>
        <w:t xml:space="preserve"> года                                                                                                                                                                                      </w:t>
      </w:r>
    </w:p>
    <w:p w:rsidR="0078746A" w:rsidRPr="00377AA7" w:rsidRDefault="0078746A" w:rsidP="00404109">
      <w:pPr>
        <w:pStyle w:val="aa"/>
        <w:spacing w:after="0"/>
        <w:ind w:firstLine="567"/>
        <w:jc w:val="right"/>
        <w:rPr>
          <w:rFonts w:ascii="GHEA Grapalat" w:hAnsi="GHEA Grapalat" w:cs="Sylfaen"/>
          <w:i/>
          <w:sz w:val="20"/>
          <w:szCs w:val="20"/>
          <w:lang w:val="af-ZA"/>
        </w:rPr>
      </w:pPr>
    </w:p>
    <w:p w:rsidR="0078746A" w:rsidRPr="00377AA7" w:rsidRDefault="0078746A" w:rsidP="0078746A">
      <w:pPr>
        <w:ind w:firstLine="720"/>
        <w:jc w:val="center"/>
        <w:rPr>
          <w:rFonts w:ascii="GHEA Grapalat" w:hAnsi="GHEA Grapalat"/>
          <w:sz w:val="20"/>
          <w:szCs w:val="20"/>
          <w:lang w:val="ru-RU"/>
        </w:rPr>
      </w:pPr>
      <w:r w:rsidRPr="00377AA7">
        <w:rPr>
          <w:rFonts w:ascii="GHEA Grapalat" w:hAnsi="GHEA Grapalat"/>
          <w:sz w:val="20"/>
          <w:szCs w:val="20"/>
          <w:lang w:val="ru-RU"/>
        </w:rPr>
        <w:t>ОБЪЯВЛЕНИЕ О ЗАПРОСЕ КОТИРОВОК</w:t>
      </w:r>
    </w:p>
    <w:p w:rsidR="0078746A" w:rsidRPr="00377AA7" w:rsidRDefault="0078746A" w:rsidP="0078746A">
      <w:pPr>
        <w:widowControl w:val="0"/>
        <w:jc w:val="center"/>
        <w:rPr>
          <w:rFonts w:ascii="GHEA Grapalat" w:hAnsi="GHEA Grapalat"/>
          <w:sz w:val="20"/>
          <w:szCs w:val="20"/>
          <w:lang w:val="ru-RU" w:eastAsia="ru-RU" w:bidi="ru-RU"/>
        </w:rPr>
      </w:pPr>
    </w:p>
    <w:p w:rsidR="0078746A" w:rsidRPr="00377AA7" w:rsidRDefault="0078746A" w:rsidP="0078746A">
      <w:pPr>
        <w:widowControl w:val="0"/>
        <w:jc w:val="center"/>
        <w:rPr>
          <w:rFonts w:ascii="GHEA Grapalat" w:hAnsi="GHEA Grapalat"/>
          <w:sz w:val="20"/>
          <w:szCs w:val="20"/>
          <w:lang w:val="ru-RU" w:eastAsia="ru-RU" w:bidi="ru-RU"/>
        </w:rPr>
      </w:pPr>
      <w:r w:rsidRPr="00377AA7">
        <w:rPr>
          <w:rFonts w:ascii="GHEA Grapalat" w:hAnsi="GHEA Grapalat"/>
          <w:sz w:val="20"/>
          <w:szCs w:val="20"/>
          <w:lang w:val="ru-RU" w:eastAsia="ru-RU" w:bidi="ru-RU"/>
        </w:rPr>
        <w:t>Настоящий текст объявления утвержден Решением Оценочной Комиссии от "</w:t>
      </w:r>
      <w:r w:rsidR="009826DD" w:rsidRPr="00377AA7">
        <w:rPr>
          <w:rFonts w:ascii="GHEA Grapalat" w:hAnsi="GHEA Grapalat"/>
          <w:sz w:val="20"/>
          <w:szCs w:val="20"/>
          <w:lang w:val="ru-RU" w:eastAsia="ru-RU" w:bidi="ru-RU"/>
        </w:rPr>
        <w:t>1</w:t>
      </w:r>
      <w:r w:rsidR="007E048A" w:rsidRPr="007E048A">
        <w:rPr>
          <w:rFonts w:ascii="GHEA Grapalat" w:hAnsi="GHEA Grapalat"/>
          <w:sz w:val="20"/>
          <w:szCs w:val="20"/>
          <w:lang w:val="ru-RU" w:eastAsia="ru-RU" w:bidi="ru-RU"/>
        </w:rPr>
        <w:t>9</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12" 2019</w:t>
      </w:r>
      <w:r w:rsidRPr="00377AA7">
        <w:rPr>
          <w:rFonts w:ascii="GHEA Grapalat" w:hAnsi="GHEA Grapalat"/>
          <w:sz w:val="20"/>
          <w:szCs w:val="20"/>
          <w:lang w:val="ru-RU" w:eastAsia="ru-RU" w:bidi="ru-RU"/>
        </w:rPr>
        <w:t xml:space="preserve"> "</w:t>
      </w:r>
      <w:r w:rsidR="009826DD" w:rsidRPr="00377AA7">
        <w:rPr>
          <w:rFonts w:ascii="GHEA Grapalat" w:hAnsi="GHEA Grapalat"/>
          <w:sz w:val="20"/>
          <w:szCs w:val="20"/>
          <w:lang w:val="ru-RU" w:eastAsia="ru-RU" w:bidi="ru-RU"/>
        </w:rPr>
        <w:t>1</w:t>
      </w:r>
      <w:r w:rsidRPr="00377AA7">
        <w:rPr>
          <w:rFonts w:ascii="GHEA Grapalat" w:hAnsi="GHEA Grapalat"/>
          <w:sz w:val="20"/>
          <w:szCs w:val="20"/>
          <w:lang w:val="ru-RU" w:eastAsia="ru-RU" w:bidi="ru-RU"/>
        </w:rPr>
        <w:t xml:space="preserve">" </w:t>
      </w:r>
    </w:p>
    <w:p w:rsidR="0078746A" w:rsidRPr="00377AA7" w:rsidRDefault="0078746A" w:rsidP="0078746A">
      <w:pPr>
        <w:widowControl w:val="0"/>
        <w:jc w:val="center"/>
        <w:rPr>
          <w:rFonts w:ascii="GHEA Grapalat" w:hAnsi="GHEA Grapalat"/>
          <w:sz w:val="20"/>
          <w:szCs w:val="20"/>
          <w:lang w:val="ru-RU" w:eastAsia="ru-RU" w:bidi="ru-RU"/>
        </w:rPr>
      </w:pPr>
    </w:p>
    <w:p w:rsidR="0078746A" w:rsidRPr="006A2019" w:rsidRDefault="0078746A" w:rsidP="0078746A">
      <w:pPr>
        <w:widowControl w:val="0"/>
        <w:jc w:val="center"/>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Код процедуры </w:t>
      </w:r>
      <w:r w:rsidR="009826DD" w:rsidRPr="00377AA7">
        <w:rPr>
          <w:rFonts w:ascii="GHEA Grapalat" w:hAnsi="GHEA Grapalat"/>
          <w:sz w:val="20"/>
          <w:szCs w:val="20"/>
        </w:rPr>
        <w:t>AM</w:t>
      </w:r>
      <w:r w:rsidR="006A2019">
        <w:rPr>
          <w:rFonts w:ascii="GHEA Grapalat" w:hAnsi="GHEA Grapalat"/>
          <w:sz w:val="20"/>
          <w:szCs w:val="20"/>
        </w:rPr>
        <w:t>N</w:t>
      </w:r>
      <w:r w:rsidRPr="00377AA7">
        <w:rPr>
          <w:rFonts w:ascii="GHEA Grapalat" w:hAnsi="GHEA Grapalat"/>
          <w:sz w:val="20"/>
          <w:szCs w:val="20"/>
        </w:rPr>
        <w:t>M</w:t>
      </w:r>
      <w:r w:rsidRPr="00377AA7">
        <w:rPr>
          <w:rFonts w:ascii="GHEA Grapalat" w:hAnsi="GHEA Grapalat"/>
          <w:sz w:val="20"/>
          <w:szCs w:val="20"/>
          <w:lang w:val="ru-RU"/>
        </w:rPr>
        <w:t>-</w:t>
      </w:r>
      <w:r w:rsidR="00682F6F" w:rsidRPr="00377AA7">
        <w:rPr>
          <w:rFonts w:ascii="GHEA Grapalat" w:hAnsi="GHEA Grapalat"/>
          <w:sz w:val="20"/>
          <w:szCs w:val="20"/>
          <w:lang w:val="ru-RU" w:eastAsia="ru-RU" w:bidi="ru-RU"/>
        </w:rPr>
        <w:t xml:space="preserve"> GH</w:t>
      </w:r>
      <w:r w:rsidRPr="00377AA7">
        <w:rPr>
          <w:rFonts w:ascii="GHEA Grapalat" w:hAnsi="GHEA Grapalat"/>
          <w:sz w:val="20"/>
          <w:szCs w:val="20"/>
          <w:lang w:val="ru-RU" w:eastAsia="ru-RU" w:bidi="ru-RU"/>
        </w:rPr>
        <w:t>TsDzB-19</w:t>
      </w:r>
      <w:r w:rsidRPr="00377AA7">
        <w:rPr>
          <w:rFonts w:ascii="GHEA Grapalat" w:hAnsi="GHEA Grapalat"/>
          <w:sz w:val="20"/>
          <w:szCs w:val="20"/>
          <w:u w:val="single"/>
          <w:lang w:val="ru-RU" w:eastAsia="ru-RU" w:bidi="ru-RU"/>
        </w:rPr>
        <w:t>/</w:t>
      </w:r>
      <w:r w:rsidRPr="00377AA7">
        <w:rPr>
          <w:rFonts w:ascii="GHEA Grapalat" w:hAnsi="GHEA Grapalat"/>
          <w:sz w:val="20"/>
          <w:szCs w:val="20"/>
          <w:lang w:val="ru-RU" w:eastAsia="ru-RU" w:bidi="ru-RU"/>
        </w:rPr>
        <w:t>0</w:t>
      </w:r>
      <w:r w:rsidR="006A2019" w:rsidRPr="006A2019">
        <w:rPr>
          <w:rFonts w:ascii="GHEA Grapalat" w:hAnsi="GHEA Grapalat"/>
          <w:sz w:val="20"/>
          <w:szCs w:val="20"/>
          <w:lang w:val="ru-RU" w:eastAsia="ru-RU" w:bidi="ru-RU"/>
        </w:rPr>
        <w:t>2</w:t>
      </w:r>
    </w:p>
    <w:p w:rsidR="0078746A" w:rsidRPr="00377AA7" w:rsidRDefault="0078746A" w:rsidP="0078746A">
      <w:pPr>
        <w:widowControl w:val="0"/>
        <w:ind w:firstLine="720"/>
        <w:jc w:val="both"/>
        <w:rPr>
          <w:rFonts w:ascii="GHEA Grapalat" w:hAnsi="GHEA Grapalat"/>
          <w:sz w:val="20"/>
          <w:szCs w:val="20"/>
          <w:lang w:val="ru-RU" w:eastAsia="ru-RU" w:bidi="ru-RU"/>
        </w:rPr>
      </w:pPr>
    </w:p>
    <w:p w:rsidR="0078746A" w:rsidRPr="00377AA7" w:rsidRDefault="00291629" w:rsidP="00291629">
      <w:pPr>
        <w:pStyle w:val="HTML"/>
        <w:rPr>
          <w:rFonts w:ascii="Courier New" w:hAnsi="Courier New" w:cs="Courier New"/>
          <w:lang w:val="ru-RU" w:eastAsia="ru-RU"/>
        </w:rPr>
      </w:pPr>
      <w:r w:rsidRPr="00377AA7">
        <w:rPr>
          <w:rFonts w:ascii="GHEA Grapalat" w:hAnsi="GHEA Grapalat"/>
          <w:lang w:val="ru-RU" w:eastAsia="ru-RU" w:bidi="ru-RU"/>
        </w:rPr>
        <w:t xml:space="preserve">         Заказчик </w:t>
      </w:r>
      <w:r w:rsidRPr="00377AA7">
        <w:rPr>
          <w:rFonts w:ascii="Courier New" w:hAnsi="Courier New" w:cs="Courier New"/>
          <w:lang w:val="ru-RU" w:eastAsia="ru-RU"/>
        </w:rPr>
        <w:t xml:space="preserve">муниципалитет  </w:t>
      </w:r>
      <w:r w:rsidR="006A2019" w:rsidRPr="006A2019">
        <w:rPr>
          <w:rFonts w:ascii="GHEA Grapalat" w:hAnsi="GHEA Grapalat"/>
          <w:lang w:val="ru-RU" w:eastAsia="ru-RU" w:bidi="ru-RU"/>
        </w:rPr>
        <w:t xml:space="preserve">Низами </w:t>
      </w:r>
      <w:r w:rsidRPr="00377AA7">
        <w:rPr>
          <w:rFonts w:ascii="GHEA Grapalat" w:hAnsi="GHEA Grapalat"/>
          <w:lang w:val="ru-RU" w:eastAsia="ru-RU" w:bidi="ru-RU"/>
        </w:rPr>
        <w:t xml:space="preserve"> Араратский область РА</w:t>
      </w:r>
      <w:proofErr w:type="gramStart"/>
      <w:r w:rsidRPr="00377AA7">
        <w:rPr>
          <w:rFonts w:ascii="GHEA Grapalat" w:hAnsi="GHEA Grapalat"/>
          <w:lang w:val="ru-RU" w:eastAsia="ru-RU" w:bidi="ru-RU"/>
        </w:rPr>
        <w:t xml:space="preserve"> </w:t>
      </w:r>
      <w:r w:rsidR="0078746A" w:rsidRPr="00377AA7">
        <w:rPr>
          <w:rFonts w:ascii="GHEA Grapalat" w:hAnsi="GHEA Grapalat"/>
          <w:lang w:val="ru-RU" w:eastAsia="ru-RU" w:bidi="ru-RU"/>
        </w:rPr>
        <w:t>,</w:t>
      </w:r>
      <w:proofErr w:type="gramEnd"/>
      <w:r w:rsidR="0078746A" w:rsidRPr="00377AA7">
        <w:rPr>
          <w:rFonts w:ascii="GHEA Grapalat" w:hAnsi="GHEA Grapalat"/>
          <w:lang w:val="ru-RU" w:eastAsia="ru-RU" w:bidi="ru-RU"/>
        </w:rPr>
        <w:t xml:space="preserve"> находящийся по адресу:_</w:t>
      </w:r>
      <w:r w:rsidRPr="00377AA7">
        <w:rPr>
          <w:rFonts w:ascii="GHEA Grapalat" w:hAnsi="GHEA Grapalat"/>
          <w:lang w:val="ru-RU" w:eastAsia="ru-RU" w:bidi="ru-RU"/>
        </w:rPr>
        <w:t xml:space="preserve"> о </w:t>
      </w:r>
      <w:r w:rsidR="006A2019" w:rsidRPr="006A2019">
        <w:rPr>
          <w:rFonts w:ascii="GHEA Grapalat" w:hAnsi="GHEA Grapalat"/>
          <w:lang w:val="ru-RU" w:eastAsia="ru-RU" w:bidi="ru-RU"/>
        </w:rPr>
        <w:t xml:space="preserve">Низами </w:t>
      </w:r>
      <w:r w:rsidRPr="00377AA7">
        <w:rPr>
          <w:rFonts w:ascii="GHEA Grapalat" w:hAnsi="GHEA Grapalat"/>
          <w:lang w:val="ru-RU" w:eastAsia="ru-RU" w:bidi="ru-RU"/>
        </w:rPr>
        <w:t xml:space="preserve"> ул </w:t>
      </w:r>
      <w:r w:rsidR="006A2019" w:rsidRPr="006A2019">
        <w:rPr>
          <w:rFonts w:ascii="GHEA Grapalat" w:hAnsi="GHEA Grapalat"/>
          <w:lang w:val="ru-RU" w:eastAsia="ru-RU" w:bidi="ru-RU"/>
        </w:rPr>
        <w:t xml:space="preserve"> Саят-Нова 12 </w:t>
      </w:r>
      <w:r w:rsidRPr="00377AA7">
        <w:rPr>
          <w:rFonts w:ascii="GHEA Grapalat" w:hAnsi="GHEA Grapalat"/>
          <w:lang w:val="ru-RU" w:eastAsia="ru-RU" w:bidi="ru-RU"/>
        </w:rPr>
        <w:t xml:space="preserve"> </w:t>
      </w:r>
      <w:r w:rsidR="0078746A" w:rsidRPr="00377AA7">
        <w:rPr>
          <w:rFonts w:ascii="GHEA Grapalat" w:hAnsi="GHEA Grapalat"/>
          <w:lang w:val="ru-RU" w:eastAsia="ru-RU" w:bidi="ru-RU"/>
        </w:rPr>
        <w:t>объявляет открытый конкурс, который проводится одним этапом.</w:t>
      </w:r>
    </w:p>
    <w:p w:rsidR="0078746A" w:rsidRPr="00377AA7" w:rsidRDefault="0078746A" w:rsidP="00291629">
      <w:pPr>
        <w:pStyle w:val="HTML"/>
        <w:rPr>
          <w:rFonts w:ascii="Courier New" w:hAnsi="Courier New" w:cs="Courier New"/>
          <w:lang w:val="ru-RU" w:eastAsia="ru-RU"/>
        </w:rPr>
      </w:pPr>
      <w:r w:rsidRPr="00377AA7">
        <w:rPr>
          <w:rFonts w:ascii="GHEA Grapalat" w:hAnsi="GHEA Grapalat"/>
          <w:lang w:val="ru-RU" w:eastAsia="ru-RU" w:bidi="ru-RU"/>
        </w:rPr>
        <w:t>Участнику, отобранному по итогам настоящей процедуры, в</w:t>
      </w:r>
      <w:r w:rsidRPr="00377AA7">
        <w:rPr>
          <w:rFonts w:ascii="Courier New" w:hAnsi="Courier New" w:cs="Courier New"/>
          <w:lang w:eastAsia="ru-RU" w:bidi="ru-RU"/>
        </w:rPr>
        <w:t> </w:t>
      </w:r>
      <w:r w:rsidRPr="00377AA7">
        <w:rPr>
          <w:rFonts w:ascii="GHEA Grapalat" w:hAnsi="GHEA Grapalat"/>
          <w:spacing w:val="6"/>
          <w:lang w:val="ru-RU" w:eastAsia="ru-RU" w:bidi="ru-RU"/>
        </w:rPr>
        <w:t>установленном</w:t>
      </w:r>
      <w:r w:rsidRPr="00377AA7">
        <w:rPr>
          <w:rFonts w:ascii="Courier New" w:hAnsi="Courier New" w:cs="Courier New"/>
          <w:spacing w:val="6"/>
          <w:lang w:eastAsia="ru-RU" w:bidi="ru-RU"/>
        </w:rPr>
        <w:t> </w:t>
      </w:r>
      <w:r w:rsidRPr="00377AA7">
        <w:rPr>
          <w:rFonts w:ascii="GHEA Grapalat" w:hAnsi="GHEA Grapalat"/>
          <w:spacing w:val="6"/>
          <w:lang w:val="ru-RU" w:eastAsia="ru-RU" w:bidi="ru-RU"/>
        </w:rPr>
        <w:t xml:space="preserve">порядке будет предложено заключить договор на поставку </w:t>
      </w:r>
      <w:r w:rsidR="00185121" w:rsidRPr="007E5E5D">
        <w:rPr>
          <w:rFonts w:ascii="GHEA Grapalat" w:hAnsi="GHEA Grapalat" w:cs="Courier New"/>
          <w:lang w:val="ru-RU" w:eastAsia="ru-RU"/>
        </w:rPr>
        <w:t>услуги по утилизации бытовых отходов</w:t>
      </w:r>
      <w:r w:rsidR="00185121" w:rsidRPr="00377AA7">
        <w:rPr>
          <w:rFonts w:ascii="Courier New" w:hAnsi="Courier New" w:cs="Courier New"/>
          <w:lang w:val="ru-RU" w:eastAsia="ru-RU"/>
        </w:rPr>
        <w:t xml:space="preserve"> </w:t>
      </w:r>
      <w:r w:rsidRPr="00377AA7">
        <w:rPr>
          <w:rFonts w:ascii="GHEA Grapalat" w:hAnsi="GHEA Grapalat"/>
          <w:lang w:val="ru-RU" w:eastAsia="ru-RU" w:bidi="ru-RU"/>
        </w:rPr>
        <w:t>(далее — договор).</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настоящей процедуре.</w:t>
      </w:r>
    </w:p>
    <w:p w:rsidR="0078746A" w:rsidRPr="00377AA7" w:rsidRDefault="0078746A" w:rsidP="0078746A">
      <w:pPr>
        <w:widowControl w:val="0"/>
        <w:ind w:firstLine="567"/>
        <w:jc w:val="both"/>
        <w:rPr>
          <w:rFonts w:ascii="GHEA Grapalat" w:hAnsi="GHEA Grapalat"/>
          <w:sz w:val="20"/>
          <w:szCs w:val="20"/>
          <w:lang w:val="ru-RU" w:eastAsia="ru-RU" w:bidi="ru-RU"/>
        </w:rPr>
      </w:pPr>
      <w:proofErr w:type="gramStart"/>
      <w:r w:rsidRPr="00377AA7">
        <w:rPr>
          <w:rFonts w:ascii="GHEA Grapalat" w:hAnsi="GHEA Grapalat"/>
          <w:sz w:val="20"/>
          <w:szCs w:val="20"/>
          <w:lang w:val="ru-RU" w:eastAsia="ru-RU" w:bidi="ru-RU"/>
        </w:rPr>
        <w:t>Условия</w:t>
      </w:r>
      <w:proofErr w:type="gramEnd"/>
      <w:r w:rsidRPr="00377AA7">
        <w:rPr>
          <w:rFonts w:ascii="GHEA Grapalat" w:hAnsi="GHEA Grapalat"/>
          <w:sz w:val="20"/>
          <w:szCs w:val="20"/>
          <w:lang w:val="ru-RU" w:eastAsia="ru-RU" w:bidi="ru-RU"/>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377AA7" w:rsidDel="00052084">
        <w:rPr>
          <w:rFonts w:ascii="GHEA Grapalat" w:hAnsi="GHEA Grapalat"/>
          <w:sz w:val="20"/>
          <w:szCs w:val="20"/>
          <w:lang w:val="ru-RU" w:eastAsia="ru-RU" w:bidi="ru-RU"/>
        </w:rPr>
        <w:t xml:space="preserve"> </w:t>
      </w:r>
    </w:p>
    <w:p w:rsidR="0078746A" w:rsidRPr="006A2019" w:rsidRDefault="0078746A" w:rsidP="006A2019">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Отобранный участник определяется из числа участников, подавших заявки, оцененные удовлетворительно</w:t>
      </w:r>
      <w:r w:rsidRPr="00377AA7">
        <w:rPr>
          <w:rFonts w:ascii="GHEA Grapalat" w:hAnsi="GHEA Grapalat"/>
          <w:sz w:val="20"/>
          <w:szCs w:val="20"/>
          <w:lang w:val="hy-AM" w:eastAsia="ru-RU" w:bidi="ru-RU"/>
        </w:rPr>
        <w:t xml:space="preserve"> </w:t>
      </w:r>
      <w:r w:rsidRPr="00377AA7">
        <w:rPr>
          <w:rFonts w:ascii="GHEA Grapalat" w:hAnsi="GHEA Grapalat"/>
          <w:sz w:val="20"/>
          <w:szCs w:val="20"/>
          <w:lang w:val="ru-RU" w:eastAsia="ru-RU" w:bidi="ru-RU"/>
        </w:rPr>
        <w:t>по неценовым условиям, по принципу предпочтения, отдаваемого участнику, представившему минимальное ценовое предложение.</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Для получения приглашения на процедуру в бумажной форме необходимо обратиться к заказчику до </w:t>
      </w:r>
      <w:r w:rsidR="00291629" w:rsidRPr="00377AA7">
        <w:rPr>
          <w:rFonts w:ascii="GHEA Grapalat" w:hAnsi="GHEA Grapalat"/>
          <w:sz w:val="20"/>
          <w:szCs w:val="20"/>
          <w:lang w:val="ru-RU" w:eastAsia="ru-RU" w:bidi="ru-RU"/>
        </w:rPr>
        <w:t>1</w:t>
      </w:r>
      <w:r w:rsidR="00086638" w:rsidRPr="00377AA7">
        <w:rPr>
          <w:rFonts w:ascii="GHEA Grapalat" w:hAnsi="GHEA Grapalat"/>
          <w:sz w:val="20"/>
          <w:szCs w:val="20"/>
          <w:lang w:val="ru-RU" w:eastAsia="ru-RU" w:bidi="ru-RU"/>
        </w:rPr>
        <w:t>0</w:t>
      </w:r>
      <w:r w:rsidR="00291629" w:rsidRPr="00377AA7">
        <w:rPr>
          <w:rFonts w:ascii="GHEA Grapalat" w:hAnsi="GHEA Grapalat"/>
          <w:sz w:val="20"/>
          <w:szCs w:val="20"/>
          <w:lang w:val="ru-RU" w:eastAsia="ru-RU" w:bidi="ru-RU"/>
        </w:rPr>
        <w:t xml:space="preserve">;00 </w:t>
      </w:r>
      <w:r w:rsidRPr="00377AA7">
        <w:rPr>
          <w:rFonts w:ascii="GHEA Grapalat" w:hAnsi="GHEA Grapalat"/>
          <w:sz w:val="20"/>
          <w:szCs w:val="20"/>
          <w:lang w:val="ru-RU" w:eastAsia="ru-RU" w:bidi="ru-RU"/>
        </w:rPr>
        <w:t xml:space="preserve">часов </w:t>
      </w:r>
      <w:r w:rsidR="00291629" w:rsidRPr="00377AA7">
        <w:rPr>
          <w:rFonts w:ascii="GHEA Grapalat" w:hAnsi="GHEA Grapalat"/>
          <w:sz w:val="20"/>
          <w:szCs w:val="20"/>
          <w:lang w:val="ru-RU" w:eastAsia="ru-RU" w:bidi="ru-RU"/>
        </w:rPr>
        <w:t>7</w:t>
      </w:r>
      <w:r w:rsidRPr="00377AA7">
        <w:rPr>
          <w:rFonts w:ascii="GHEA Grapalat" w:hAnsi="GHEA Grapalat"/>
          <w:sz w:val="20"/>
          <w:szCs w:val="20"/>
          <w:lang w:val="ru-RU" w:eastAsia="ru-RU" w:bidi="ru-RU"/>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377AA7">
        <w:rPr>
          <w:rFonts w:ascii="Arial LatArm" w:hAnsi="Arial LatArm"/>
          <w:i/>
          <w:sz w:val="20"/>
          <w:szCs w:val="20"/>
          <w:lang w:eastAsia="ru-RU" w:bidi="ru-RU"/>
        </w:rPr>
        <w:t> </w:t>
      </w:r>
      <w:r w:rsidRPr="00377AA7">
        <w:rPr>
          <w:rFonts w:ascii="GHEA Grapalat" w:hAnsi="GHEA Grapalat"/>
          <w:sz w:val="20"/>
          <w:szCs w:val="20"/>
          <w:lang w:val="ru-RU" w:eastAsia="ru-RU" w:bidi="ru-RU"/>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78746A" w:rsidRPr="00377AA7" w:rsidRDefault="0078746A" w:rsidP="0078746A">
      <w:pPr>
        <w:widowControl w:val="0"/>
        <w:ind w:firstLine="567"/>
        <w:jc w:val="both"/>
        <w:rPr>
          <w:rFonts w:ascii="GHEA Grapalat" w:hAnsi="GHEA Grapalat"/>
          <w:spacing w:val="-6"/>
          <w:sz w:val="20"/>
          <w:szCs w:val="20"/>
          <w:lang w:val="ru-RU" w:eastAsia="ru-RU" w:bidi="ru-RU"/>
        </w:rPr>
      </w:pPr>
      <w:r w:rsidRPr="00377AA7">
        <w:rPr>
          <w:rFonts w:ascii="GHEA Grapalat" w:hAnsi="GHEA Grapalat"/>
          <w:spacing w:val="-6"/>
          <w:sz w:val="20"/>
          <w:szCs w:val="20"/>
          <w:lang w:val="ru-RU" w:eastAsia="ru-RU" w:bidi="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377AA7">
        <w:rPr>
          <w:rFonts w:ascii="Courier New" w:hAnsi="Courier New" w:cs="Courier New"/>
          <w:spacing w:val="-6"/>
          <w:sz w:val="20"/>
          <w:szCs w:val="20"/>
          <w:lang w:eastAsia="ru-RU" w:bidi="ru-RU"/>
        </w:rPr>
        <w:t> </w:t>
      </w:r>
      <w:r w:rsidRPr="00377AA7">
        <w:rPr>
          <w:rFonts w:ascii="GHEA Grapalat" w:hAnsi="GHEA Grapalat"/>
          <w:spacing w:val="-6"/>
          <w:sz w:val="20"/>
          <w:szCs w:val="20"/>
          <w:lang w:val="ru-RU" w:eastAsia="ru-RU" w:bidi="ru-RU"/>
        </w:rPr>
        <w:t xml:space="preserve">электронной форме в течение рабочего дня, следующего за днем получения заявления. </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Неполучение приглашения не ограничивает права участника на участие в</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настоящей процедуре.</w:t>
      </w:r>
    </w:p>
    <w:p w:rsidR="0078746A" w:rsidRPr="00377AA7" w:rsidRDefault="0078746A" w:rsidP="00291629">
      <w:pPr>
        <w:widowControl w:val="0"/>
        <w:ind w:firstLine="567"/>
        <w:jc w:val="both"/>
        <w:rPr>
          <w:rFonts w:ascii="GHEA Grapalat" w:hAnsi="GHEA Grapalat"/>
          <w:spacing w:val="6"/>
          <w:sz w:val="20"/>
          <w:szCs w:val="20"/>
          <w:lang w:val="ru-RU" w:eastAsia="ru-RU" w:bidi="ru-RU"/>
        </w:rPr>
      </w:pPr>
      <w:r w:rsidRPr="00377AA7">
        <w:rPr>
          <w:rFonts w:ascii="GHEA Grapalat" w:hAnsi="GHEA Grapalat"/>
          <w:sz w:val="20"/>
          <w:szCs w:val="20"/>
          <w:lang w:val="ru-RU" w:eastAsia="ru-RU" w:bidi="ru-RU"/>
        </w:rPr>
        <w:t xml:space="preserve">Заявки на </w:t>
      </w:r>
      <w:proofErr w:type="gramStart"/>
      <w:r w:rsidRPr="00377AA7">
        <w:rPr>
          <w:rFonts w:ascii="GHEA Grapalat" w:hAnsi="GHEA Grapalat"/>
          <w:sz w:val="20"/>
          <w:szCs w:val="20"/>
          <w:lang w:val="ru-RU" w:eastAsia="ru-RU" w:bidi="ru-RU"/>
        </w:rPr>
        <w:t>на</w:t>
      </w:r>
      <w:proofErr w:type="gramEnd"/>
      <w:r w:rsidRPr="00377AA7">
        <w:rPr>
          <w:rFonts w:ascii="GHEA Grapalat" w:hAnsi="GHEA Grapalat"/>
          <w:sz w:val="20"/>
          <w:szCs w:val="20"/>
          <w:lang w:val="ru-RU" w:eastAsia="ru-RU" w:bidi="ru-RU"/>
        </w:rPr>
        <w:t xml:space="preserve"> открытый конкурс необходимо подавать по адресу</w:t>
      </w:r>
      <w:r w:rsidR="00291629" w:rsidRPr="00377AA7">
        <w:rPr>
          <w:rFonts w:ascii="GHEA Grapalat" w:hAnsi="GHEA Grapalat"/>
          <w:spacing w:val="6"/>
          <w:sz w:val="20"/>
          <w:szCs w:val="20"/>
          <w:lang w:val="ru-RU" w:eastAsia="ru-RU" w:bidi="ru-RU"/>
        </w:rPr>
        <w:t xml:space="preserve"> </w:t>
      </w:r>
      <w:r w:rsidR="006A2019" w:rsidRPr="006A2019">
        <w:rPr>
          <w:rFonts w:ascii="GHEA Grapalat" w:hAnsi="GHEA Grapalat"/>
          <w:sz w:val="20"/>
          <w:szCs w:val="20"/>
          <w:lang w:val="ru-RU" w:eastAsia="ru-RU" w:bidi="ru-RU"/>
        </w:rPr>
        <w:t xml:space="preserve">о Низами  ул  Саят-Нова 12 </w:t>
      </w:r>
      <w:r w:rsidRPr="00377AA7">
        <w:rPr>
          <w:rFonts w:ascii="GHEA Grapalat" w:hAnsi="GHEA Grapalat"/>
          <w:sz w:val="20"/>
          <w:szCs w:val="20"/>
          <w:lang w:val="ru-RU" w:eastAsia="ru-RU" w:bidi="ru-RU"/>
        </w:rPr>
        <w:t>в документарной форме, до _</w:t>
      </w:r>
      <w:r w:rsidR="00291629" w:rsidRPr="00377AA7">
        <w:rPr>
          <w:rFonts w:ascii="GHEA Grapalat" w:hAnsi="GHEA Grapalat"/>
          <w:sz w:val="20"/>
          <w:szCs w:val="20"/>
          <w:lang w:val="ru-RU" w:eastAsia="ru-RU" w:bidi="ru-RU"/>
        </w:rPr>
        <w:t>1</w:t>
      </w:r>
      <w:r w:rsidR="00086638" w:rsidRPr="00377AA7">
        <w:rPr>
          <w:rFonts w:ascii="GHEA Grapalat" w:hAnsi="GHEA Grapalat"/>
          <w:sz w:val="20"/>
          <w:szCs w:val="20"/>
          <w:lang w:val="ru-RU" w:eastAsia="ru-RU" w:bidi="ru-RU"/>
        </w:rPr>
        <w:t>0</w:t>
      </w:r>
      <w:r w:rsidR="00291629" w:rsidRPr="00377AA7">
        <w:rPr>
          <w:rFonts w:ascii="GHEA Grapalat" w:hAnsi="GHEA Grapalat"/>
          <w:sz w:val="20"/>
          <w:szCs w:val="20"/>
          <w:lang w:val="ru-RU" w:eastAsia="ru-RU" w:bidi="ru-RU"/>
        </w:rPr>
        <w:t xml:space="preserve">;00 </w:t>
      </w:r>
      <w:r w:rsidRPr="00377AA7">
        <w:rPr>
          <w:rFonts w:ascii="GHEA Grapalat" w:hAnsi="GHEA Grapalat"/>
          <w:sz w:val="20"/>
          <w:szCs w:val="20"/>
          <w:lang w:val="ru-RU" w:eastAsia="ru-RU" w:bidi="ru-RU"/>
        </w:rPr>
        <w:t xml:space="preserve">часов </w:t>
      </w:r>
      <w:r w:rsidR="00291629" w:rsidRPr="00377AA7">
        <w:rPr>
          <w:rFonts w:ascii="GHEA Grapalat" w:hAnsi="GHEA Grapalat"/>
          <w:sz w:val="20"/>
          <w:szCs w:val="20"/>
          <w:lang w:val="ru-RU" w:eastAsia="ru-RU" w:bidi="ru-RU"/>
        </w:rPr>
        <w:t>7</w:t>
      </w:r>
      <w:r w:rsidRPr="00377AA7">
        <w:rPr>
          <w:rFonts w:ascii="GHEA Grapalat" w:hAnsi="GHEA Grapalat"/>
          <w:sz w:val="20"/>
          <w:szCs w:val="20"/>
          <w:lang w:val="ru-RU" w:eastAsia="ru-RU" w:bidi="ru-RU"/>
        </w:rPr>
        <w:t>-го дня со дня опубликования настоящего объявления. Кроме армянского языка заявки могут быть поданы также на английском или русском языке.</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Вскрытие заявок будет проводиться по адресу </w:t>
      </w:r>
      <w:r w:rsidR="00291629" w:rsidRPr="00377AA7">
        <w:rPr>
          <w:rFonts w:ascii="GHEA Grapalat" w:hAnsi="GHEA Grapalat"/>
          <w:sz w:val="20"/>
          <w:szCs w:val="20"/>
          <w:lang w:val="ru-RU" w:eastAsia="ru-RU" w:bidi="ru-RU"/>
        </w:rPr>
        <w:t xml:space="preserve">о </w:t>
      </w:r>
      <w:r w:rsidR="006A2019" w:rsidRPr="006A2019">
        <w:rPr>
          <w:rFonts w:ascii="GHEA Grapalat" w:hAnsi="GHEA Grapalat"/>
          <w:sz w:val="20"/>
          <w:szCs w:val="20"/>
          <w:lang w:val="ru-RU" w:eastAsia="ru-RU" w:bidi="ru-RU"/>
        </w:rPr>
        <w:t xml:space="preserve"> Низами  </w:t>
      </w:r>
      <w:proofErr w:type="gramStart"/>
      <w:r w:rsidR="006A2019" w:rsidRPr="006A2019">
        <w:rPr>
          <w:rFonts w:ascii="GHEA Grapalat" w:hAnsi="GHEA Grapalat"/>
          <w:sz w:val="20"/>
          <w:szCs w:val="20"/>
          <w:lang w:val="ru-RU" w:eastAsia="ru-RU" w:bidi="ru-RU"/>
        </w:rPr>
        <w:t>ул</w:t>
      </w:r>
      <w:proofErr w:type="gramEnd"/>
      <w:r w:rsidR="006A2019" w:rsidRPr="006A2019">
        <w:rPr>
          <w:rFonts w:ascii="GHEA Grapalat" w:hAnsi="GHEA Grapalat"/>
          <w:sz w:val="20"/>
          <w:szCs w:val="20"/>
          <w:lang w:val="ru-RU" w:eastAsia="ru-RU" w:bidi="ru-RU"/>
        </w:rPr>
        <w:t xml:space="preserve">  Саят-Нова 12</w:t>
      </w:r>
      <w:r w:rsidRPr="006A2019">
        <w:rPr>
          <w:rFonts w:ascii="GHEA Grapalat" w:hAnsi="GHEA Grapalat"/>
          <w:sz w:val="20"/>
          <w:szCs w:val="20"/>
          <w:lang w:val="ru-RU" w:eastAsia="ru-RU" w:bidi="ru-RU"/>
        </w:rPr>
        <w:t>_,</w:t>
      </w:r>
      <w:r w:rsidRPr="00377AA7">
        <w:rPr>
          <w:rFonts w:ascii="GHEA Grapalat" w:hAnsi="GHEA Grapalat"/>
          <w:sz w:val="20"/>
          <w:szCs w:val="20"/>
          <w:lang w:val="ru-RU" w:eastAsia="ru-RU" w:bidi="ru-RU"/>
        </w:rPr>
        <w:t xml:space="preserve"> в </w:t>
      </w:r>
      <w:r w:rsidR="00291629" w:rsidRPr="00377AA7">
        <w:rPr>
          <w:rFonts w:ascii="GHEA Grapalat" w:hAnsi="GHEA Grapalat"/>
          <w:sz w:val="20"/>
          <w:szCs w:val="20"/>
          <w:lang w:val="ru-RU" w:eastAsia="ru-RU" w:bidi="ru-RU"/>
        </w:rPr>
        <w:t>1</w:t>
      </w:r>
      <w:r w:rsidR="00086638" w:rsidRPr="00377AA7">
        <w:rPr>
          <w:rFonts w:ascii="GHEA Grapalat" w:hAnsi="GHEA Grapalat"/>
          <w:sz w:val="20"/>
          <w:szCs w:val="20"/>
          <w:lang w:val="ru-RU" w:eastAsia="ru-RU" w:bidi="ru-RU"/>
        </w:rPr>
        <w:t>0</w:t>
      </w:r>
      <w:r w:rsidR="00291629" w:rsidRPr="00377AA7">
        <w:rPr>
          <w:rFonts w:ascii="GHEA Grapalat" w:hAnsi="GHEA Grapalat"/>
          <w:sz w:val="20"/>
          <w:szCs w:val="20"/>
          <w:lang w:val="ru-RU" w:eastAsia="ru-RU" w:bidi="ru-RU"/>
        </w:rPr>
        <w:t>;00</w:t>
      </w:r>
      <w:r w:rsidRPr="00377AA7">
        <w:rPr>
          <w:rFonts w:ascii="GHEA Grapalat" w:hAnsi="GHEA Grapalat"/>
          <w:sz w:val="20"/>
          <w:szCs w:val="20"/>
          <w:lang w:val="ru-RU" w:eastAsia="ru-RU" w:bidi="ru-RU"/>
        </w:rPr>
        <w:t xml:space="preserve"> часов "</w:t>
      </w:r>
      <w:r w:rsidR="009826DD" w:rsidRPr="00377AA7">
        <w:rPr>
          <w:rFonts w:ascii="GHEA Grapalat" w:hAnsi="GHEA Grapalat"/>
          <w:sz w:val="20"/>
          <w:szCs w:val="20"/>
          <w:lang w:val="ru-RU" w:eastAsia="ru-RU" w:bidi="ru-RU"/>
        </w:rPr>
        <w:t>2</w:t>
      </w:r>
      <w:r w:rsidR="006A2019" w:rsidRPr="006A2019">
        <w:rPr>
          <w:rFonts w:ascii="GHEA Grapalat" w:hAnsi="GHEA Grapalat"/>
          <w:sz w:val="20"/>
          <w:szCs w:val="20"/>
          <w:lang w:val="ru-RU" w:eastAsia="ru-RU" w:bidi="ru-RU"/>
        </w:rPr>
        <w:t>7</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12</w:t>
      </w:r>
      <w:r w:rsidRPr="00377AA7">
        <w:rPr>
          <w:rFonts w:ascii="GHEA Grapalat" w:hAnsi="GHEA Grapalat"/>
          <w:sz w:val="20"/>
          <w:szCs w:val="20"/>
          <w:lang w:val="ru-RU" w:eastAsia="ru-RU" w:bidi="ru-RU"/>
        </w:rPr>
        <w:t>" "</w:t>
      </w:r>
      <w:r w:rsidR="009826DD" w:rsidRPr="00377AA7">
        <w:rPr>
          <w:rFonts w:ascii="GHEA Grapalat" w:hAnsi="GHEA Grapalat"/>
          <w:sz w:val="20"/>
          <w:szCs w:val="20"/>
          <w:lang w:val="ru-RU" w:eastAsia="ru-RU" w:bidi="ru-RU"/>
        </w:rPr>
        <w:t>2019</w:t>
      </w:r>
      <w:r w:rsidRPr="00377AA7">
        <w:rPr>
          <w:rFonts w:ascii="GHEA Grapalat" w:hAnsi="GHEA Grapalat"/>
          <w:sz w:val="20"/>
          <w:szCs w:val="20"/>
          <w:lang w:val="ru-RU" w:eastAsia="ru-RU" w:bidi="ru-RU"/>
        </w:rPr>
        <w:t>".</w:t>
      </w:r>
    </w:p>
    <w:p w:rsidR="0078746A" w:rsidRPr="00377AA7" w:rsidRDefault="0078746A" w:rsidP="0078746A">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 xml:space="preserve">Жалобы относительно настоящей процедуры должны быть поданы лицу, </w:t>
      </w:r>
      <w:proofErr w:type="gramStart"/>
      <w:r w:rsidRPr="00377AA7">
        <w:rPr>
          <w:rFonts w:ascii="GHEA Grapalat" w:hAnsi="GHEA Grapalat"/>
          <w:sz w:val="20"/>
          <w:szCs w:val="20"/>
          <w:lang w:val="ru-RU" w:eastAsia="ru-RU" w:bidi="ru-RU"/>
        </w:rPr>
        <w:t>рассматривающее</w:t>
      </w:r>
      <w:proofErr w:type="gramEnd"/>
      <w:r w:rsidRPr="00377AA7">
        <w:rPr>
          <w:rFonts w:ascii="GHEA Grapalat" w:hAnsi="GHEA Grapalat"/>
          <w:sz w:val="20"/>
          <w:szCs w:val="20"/>
          <w:lang w:val="ru-RU" w:eastAsia="ru-RU" w:bidi="ru-RU"/>
        </w:rPr>
        <w:t xml:space="preserve"> связанные с закупками жалобы</w:t>
      </w:r>
      <w:r w:rsidRPr="00377AA7" w:rsidDel="00D746A9">
        <w:rPr>
          <w:rFonts w:ascii="GHEA Grapalat" w:hAnsi="GHEA Grapalat"/>
          <w:sz w:val="20"/>
          <w:szCs w:val="20"/>
          <w:lang w:val="ru-RU" w:eastAsia="ru-RU" w:bidi="ru-RU"/>
        </w:rPr>
        <w:t xml:space="preserve"> </w:t>
      </w:r>
      <w:r w:rsidRPr="00377AA7">
        <w:rPr>
          <w:rFonts w:ascii="GHEA Grapalat" w:hAnsi="GHEA Grapalat"/>
          <w:sz w:val="20"/>
          <w:szCs w:val="20"/>
          <w:lang w:val="ru-RU" w:eastAsia="ru-RU" w:bidi="ru-RU"/>
        </w:rPr>
        <w:t>по адресу: ул. Мелик-Адамяна 1, Ереван. Обжалование осуществляется в порядке, установленном приглашением на</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настоящий конкурс. Для подачи жалобы требуется плата в размере 30</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000</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(тридцать тысяч) драмов РА, которая должна быть перечислена на</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казначейский счет № 900008000482, открытый на имя Министерства финансов Республики Армения.</w:t>
      </w:r>
    </w:p>
    <w:p w:rsidR="0078746A" w:rsidRPr="00377AA7" w:rsidRDefault="0078746A" w:rsidP="00291629">
      <w:pPr>
        <w:widowControl w:val="0"/>
        <w:ind w:firstLine="567"/>
        <w:jc w:val="both"/>
        <w:rPr>
          <w:rFonts w:ascii="GHEA Grapalat" w:hAnsi="GHEA Grapalat"/>
          <w:sz w:val="20"/>
          <w:szCs w:val="20"/>
          <w:lang w:val="ru-RU" w:eastAsia="ru-RU" w:bidi="ru-RU"/>
        </w:rPr>
      </w:pPr>
      <w:r w:rsidRPr="00377AA7">
        <w:rPr>
          <w:rFonts w:ascii="GHEA Grapalat" w:hAnsi="GHEA Grapalat"/>
          <w:sz w:val="20"/>
          <w:szCs w:val="20"/>
          <w:lang w:val="ru-RU" w:eastAsia="ru-RU" w:bidi="ru-RU"/>
        </w:rPr>
        <w:t>Для получения дополнительной информации, связанной с настоящим</w:t>
      </w:r>
      <w:r w:rsidRPr="00377AA7">
        <w:rPr>
          <w:rFonts w:ascii="Courier New" w:hAnsi="Courier New" w:cs="Courier New"/>
          <w:sz w:val="20"/>
          <w:szCs w:val="20"/>
          <w:lang w:eastAsia="ru-RU" w:bidi="ru-RU"/>
        </w:rPr>
        <w:t> </w:t>
      </w:r>
      <w:r w:rsidRPr="00377AA7">
        <w:rPr>
          <w:rFonts w:ascii="GHEA Grapalat" w:hAnsi="GHEA Grapalat"/>
          <w:sz w:val="20"/>
          <w:szCs w:val="20"/>
          <w:lang w:val="ru-RU" w:eastAsia="ru-RU" w:bidi="ru-RU"/>
        </w:rPr>
        <w:t xml:space="preserve">объявлением, можете обратиться к секретарю Оценочной комиссии </w:t>
      </w:r>
      <w:r w:rsidR="00291629" w:rsidRPr="00377AA7">
        <w:rPr>
          <w:rFonts w:ascii="GHEA Grapalat" w:hAnsi="GHEA Grapalat"/>
          <w:sz w:val="20"/>
          <w:szCs w:val="20"/>
          <w:lang w:val="ru-RU" w:eastAsia="ru-RU" w:bidi="ru-RU"/>
        </w:rPr>
        <w:t xml:space="preserve"> Г.Оганнисяну</w:t>
      </w:r>
    </w:p>
    <w:p w:rsidR="0078746A" w:rsidRPr="00377AA7" w:rsidRDefault="0078746A" w:rsidP="00291629">
      <w:pPr>
        <w:widowControl w:val="0"/>
        <w:ind w:left="1701"/>
        <w:jc w:val="center"/>
        <w:rPr>
          <w:rFonts w:ascii="GHEA Grapalat" w:hAnsi="GHEA Grapalat"/>
          <w:sz w:val="20"/>
          <w:szCs w:val="20"/>
          <w:u w:val="single"/>
          <w:lang w:val="ru-RU" w:eastAsia="ru-RU" w:bidi="ru-RU"/>
        </w:rPr>
      </w:pPr>
      <w:r w:rsidRPr="00377AA7">
        <w:rPr>
          <w:rFonts w:ascii="GHEA Grapalat" w:hAnsi="GHEA Grapalat"/>
          <w:sz w:val="20"/>
          <w:szCs w:val="20"/>
          <w:lang w:val="ru-RU" w:eastAsia="ru-RU" w:bidi="ru-RU"/>
        </w:rPr>
        <w:t xml:space="preserve">Телефон </w:t>
      </w:r>
      <w:r w:rsidR="00291629" w:rsidRPr="00377AA7">
        <w:rPr>
          <w:rFonts w:ascii="GHEA Grapalat" w:hAnsi="GHEA Grapalat"/>
          <w:sz w:val="20"/>
          <w:szCs w:val="20"/>
          <w:lang w:val="ru-RU" w:eastAsia="ru-RU" w:bidi="ru-RU"/>
        </w:rPr>
        <w:t xml:space="preserve"> /093//58-31-37</w:t>
      </w:r>
    </w:p>
    <w:p w:rsidR="006A2019" w:rsidRDefault="0078746A" w:rsidP="00291629">
      <w:pPr>
        <w:widowControl w:val="0"/>
        <w:ind w:left="1701"/>
        <w:jc w:val="center"/>
        <w:rPr>
          <w:rFonts w:ascii="GHEA Grapalat" w:hAnsi="GHEA Grapalat"/>
          <w:i/>
          <w:sz w:val="20"/>
          <w:szCs w:val="20"/>
          <w:lang w:val="af-ZA"/>
        </w:rPr>
      </w:pPr>
      <w:r w:rsidRPr="00377AA7">
        <w:rPr>
          <w:rFonts w:ascii="GHEA Grapalat" w:hAnsi="GHEA Grapalat"/>
          <w:sz w:val="20"/>
          <w:szCs w:val="20"/>
          <w:lang w:val="ru-RU" w:eastAsia="ru-RU" w:bidi="ru-RU"/>
        </w:rPr>
        <w:t xml:space="preserve">Электронная почта </w:t>
      </w:r>
      <w:r w:rsidR="006A2019" w:rsidRPr="006A2019">
        <w:rPr>
          <w:rFonts w:ascii="GHEA Grapalat" w:hAnsi="GHEA Grapalat"/>
          <w:i/>
          <w:sz w:val="20"/>
          <w:szCs w:val="20"/>
          <w:lang w:val="af-ZA"/>
        </w:rPr>
        <w:t>nizami.gyuhapetaran@mail.ru ։</w:t>
      </w:r>
    </w:p>
    <w:p w:rsidR="0078746A" w:rsidRPr="006A2019" w:rsidRDefault="0078746A" w:rsidP="00291629">
      <w:pPr>
        <w:widowControl w:val="0"/>
        <w:ind w:left="1701"/>
        <w:jc w:val="center"/>
        <w:rPr>
          <w:rFonts w:ascii="GHEA Grapalat" w:hAnsi="GHEA Grapalat"/>
          <w:sz w:val="20"/>
          <w:szCs w:val="20"/>
          <w:u w:val="single"/>
          <w:lang w:eastAsia="ru-RU" w:bidi="ru-RU"/>
        </w:rPr>
      </w:pPr>
      <w:r w:rsidRPr="00377AA7">
        <w:rPr>
          <w:rFonts w:ascii="GHEA Grapalat" w:hAnsi="GHEA Grapalat"/>
          <w:sz w:val="20"/>
          <w:szCs w:val="20"/>
          <w:lang w:val="ru-RU" w:eastAsia="ru-RU" w:bidi="ru-RU"/>
        </w:rPr>
        <w:t>Заказчик</w:t>
      </w:r>
      <w:r w:rsidRPr="007E048A">
        <w:rPr>
          <w:rFonts w:ascii="GHEA Grapalat" w:hAnsi="GHEA Grapalat"/>
          <w:sz w:val="20"/>
          <w:szCs w:val="20"/>
          <w:lang w:eastAsia="ru-RU" w:bidi="ru-RU"/>
        </w:rPr>
        <w:t xml:space="preserve"> </w:t>
      </w:r>
      <w:r w:rsidR="00291629" w:rsidRPr="00377AA7">
        <w:rPr>
          <w:rFonts w:ascii="GHEA Grapalat" w:hAnsi="GHEA Grapalat"/>
          <w:sz w:val="20"/>
          <w:szCs w:val="20"/>
          <w:lang w:val="ru-RU" w:eastAsia="ru-RU" w:bidi="ru-RU"/>
        </w:rPr>
        <w:t>Муниципалитет</w:t>
      </w:r>
      <w:r w:rsidR="00291629" w:rsidRPr="007E048A">
        <w:rPr>
          <w:rFonts w:ascii="GHEA Grapalat" w:hAnsi="GHEA Grapalat"/>
          <w:sz w:val="20"/>
          <w:szCs w:val="20"/>
          <w:lang w:eastAsia="ru-RU" w:bidi="ru-RU"/>
        </w:rPr>
        <w:t xml:space="preserve">  </w:t>
      </w:r>
      <w:r w:rsidR="006A2019">
        <w:rPr>
          <w:rFonts w:ascii="GHEA Grapalat" w:hAnsi="GHEA Grapalat"/>
          <w:sz w:val="20"/>
          <w:szCs w:val="20"/>
          <w:lang w:eastAsia="ru-RU" w:bidi="ru-RU"/>
        </w:rPr>
        <w:t xml:space="preserve">Низами </w:t>
      </w:r>
    </w:p>
    <w:p w:rsidR="0078746A" w:rsidRPr="007E048A" w:rsidRDefault="00291629" w:rsidP="0078746A">
      <w:pPr>
        <w:widowControl w:val="0"/>
        <w:ind w:left="3969"/>
        <w:jc w:val="both"/>
        <w:rPr>
          <w:rFonts w:ascii="GHEA Grapalat" w:hAnsi="GHEA Grapalat"/>
          <w:sz w:val="16"/>
          <w:szCs w:val="16"/>
          <w:lang w:eastAsia="ru-RU" w:bidi="ru-RU"/>
        </w:rPr>
      </w:pPr>
      <w:r w:rsidRPr="007E048A">
        <w:rPr>
          <w:rFonts w:ascii="GHEA Grapalat" w:hAnsi="GHEA Grapalat"/>
          <w:sz w:val="20"/>
          <w:szCs w:val="20"/>
          <w:lang w:eastAsia="ru-RU" w:bidi="ru-RU"/>
        </w:rPr>
        <w:t xml:space="preserve"> </w:t>
      </w:r>
      <w:r w:rsidR="0078746A" w:rsidRPr="007E048A">
        <w:rPr>
          <w:rFonts w:ascii="GHEA Grapalat" w:hAnsi="GHEA Grapalat" w:cs="Sylfaen"/>
          <w:b/>
          <w:i/>
          <w:sz w:val="20"/>
          <w:szCs w:val="20"/>
          <w:lang w:eastAsia="ru-RU" w:bidi="ru-RU"/>
        </w:rPr>
        <w:br w:type="page"/>
      </w:r>
    </w:p>
    <w:p w:rsidR="00280FBC" w:rsidRPr="00377AA7" w:rsidRDefault="00280FBC" w:rsidP="00280FBC">
      <w:pPr>
        <w:spacing w:after="120"/>
        <w:ind w:right="-7" w:firstLine="567"/>
        <w:jc w:val="right"/>
        <w:rPr>
          <w:rFonts w:ascii="GHEA Grapalat" w:hAnsi="GHEA Grapalat" w:cs="Sylfaen"/>
          <w:i/>
          <w:sz w:val="22"/>
          <w:lang w:val="af-ZA"/>
        </w:rPr>
      </w:pPr>
    </w:p>
    <w:p w:rsidR="00280FBC" w:rsidRPr="00377AA7" w:rsidRDefault="00280FBC" w:rsidP="00280FBC">
      <w:pPr>
        <w:ind w:right="-7" w:firstLine="567"/>
        <w:jc w:val="right"/>
        <w:rPr>
          <w:rFonts w:ascii="GHEA Grapalat" w:hAnsi="GHEA Grapalat" w:cs="Sylfaen"/>
          <w:i/>
          <w:sz w:val="18"/>
          <w:szCs w:val="18"/>
        </w:rPr>
      </w:pPr>
      <w:r w:rsidRPr="00377AA7">
        <w:rPr>
          <w:rFonts w:ascii="GHEA Grapalat" w:hAnsi="GHEA Grapalat" w:cs="Sylfaen"/>
          <w:i/>
          <w:sz w:val="18"/>
          <w:szCs w:val="18"/>
          <w:lang w:val="af-ZA"/>
        </w:rPr>
        <w:t>Annex N</w:t>
      </w:r>
      <w:r w:rsidRPr="00377AA7">
        <w:rPr>
          <w:rFonts w:ascii="GHEA Grapalat" w:hAnsi="GHEA Grapalat" w:cs="Sylfaen"/>
          <w:i/>
          <w:sz w:val="18"/>
          <w:szCs w:val="18"/>
        </w:rPr>
        <w:t>8</w:t>
      </w:r>
    </w:p>
    <w:p w:rsidR="00280FBC" w:rsidRPr="00377AA7" w:rsidRDefault="00280FBC" w:rsidP="00280FBC">
      <w:pPr>
        <w:ind w:right="-7" w:firstLine="567"/>
        <w:jc w:val="right"/>
        <w:rPr>
          <w:rFonts w:ascii="GHEA Grapalat" w:hAnsi="GHEA Grapalat" w:cs="Sylfaen"/>
          <w:i/>
          <w:sz w:val="18"/>
          <w:szCs w:val="18"/>
          <w:lang w:val="af-ZA"/>
        </w:rPr>
      </w:pPr>
      <w:r w:rsidRPr="00377AA7">
        <w:rPr>
          <w:rFonts w:ascii="GHEA Grapalat" w:hAnsi="GHEA Grapalat" w:cs="Sylfaen"/>
          <w:i/>
          <w:sz w:val="18"/>
          <w:szCs w:val="18"/>
          <w:lang w:val="af-ZA"/>
        </w:rPr>
        <w:t>Minister of Finance of the Republic of Armenia</w:t>
      </w:r>
    </w:p>
    <w:p w:rsidR="00280FBC" w:rsidRPr="00377AA7" w:rsidRDefault="00280FBC" w:rsidP="00280FBC">
      <w:pPr>
        <w:ind w:right="-7" w:firstLine="567"/>
        <w:jc w:val="right"/>
        <w:rPr>
          <w:rFonts w:ascii="GHEA Grapalat" w:hAnsi="GHEA Grapalat" w:cs="Sylfaen"/>
          <w:i/>
          <w:sz w:val="18"/>
          <w:szCs w:val="18"/>
          <w:lang w:val="af-ZA"/>
        </w:rPr>
      </w:pPr>
      <w:r w:rsidRPr="00377AA7">
        <w:rPr>
          <w:rFonts w:ascii="GHEA Grapalat" w:hAnsi="GHEA Grapalat" w:cs="Sylfaen"/>
          <w:i/>
          <w:sz w:val="18"/>
          <w:szCs w:val="18"/>
          <w:lang w:val="af-ZA"/>
        </w:rPr>
        <w:t xml:space="preserve">Order No. </w:t>
      </w:r>
      <w:r w:rsidRPr="00377AA7">
        <w:rPr>
          <w:rFonts w:ascii="GHEA Grapalat" w:hAnsi="GHEA Grapalat" w:cs="Sylfaen"/>
          <w:i/>
          <w:sz w:val="18"/>
          <w:szCs w:val="18"/>
        </w:rPr>
        <w:t>597</w:t>
      </w:r>
      <w:r w:rsidRPr="00377AA7">
        <w:rPr>
          <w:rFonts w:ascii="GHEA Grapalat" w:hAnsi="GHEA Grapalat" w:cs="Sylfaen"/>
          <w:i/>
          <w:sz w:val="18"/>
          <w:szCs w:val="18"/>
          <w:lang w:val="af-ZA"/>
        </w:rPr>
        <w:t xml:space="preserve">-A, dated </w:t>
      </w:r>
      <w:proofErr w:type="gramStart"/>
      <w:r w:rsidRPr="00377AA7">
        <w:rPr>
          <w:rFonts w:ascii="GHEA Grapalat" w:hAnsi="GHEA Grapalat" w:cs="Sylfaen"/>
          <w:i/>
          <w:sz w:val="18"/>
          <w:szCs w:val="18"/>
        </w:rPr>
        <w:t xml:space="preserve">noyember </w:t>
      </w:r>
      <w:r w:rsidRPr="00377AA7">
        <w:rPr>
          <w:rFonts w:ascii="GHEA Grapalat" w:hAnsi="GHEA Grapalat" w:cs="Sylfaen"/>
          <w:i/>
          <w:sz w:val="18"/>
          <w:szCs w:val="18"/>
          <w:lang w:val="af-ZA"/>
        </w:rPr>
        <w:t xml:space="preserve"> </w:t>
      </w:r>
      <w:r w:rsidRPr="00377AA7">
        <w:rPr>
          <w:rFonts w:ascii="GHEA Grapalat" w:hAnsi="GHEA Grapalat" w:cs="Sylfaen"/>
          <w:i/>
          <w:sz w:val="18"/>
          <w:szCs w:val="18"/>
        </w:rPr>
        <w:t>04</w:t>
      </w:r>
      <w:proofErr w:type="gramEnd"/>
      <w:r w:rsidRPr="00377AA7">
        <w:rPr>
          <w:rFonts w:ascii="GHEA Grapalat" w:hAnsi="GHEA Grapalat" w:cs="Sylfaen"/>
          <w:i/>
          <w:sz w:val="18"/>
          <w:szCs w:val="18"/>
          <w:lang w:val="af-ZA"/>
        </w:rPr>
        <w:t xml:space="preserve">  2019</w:t>
      </w:r>
    </w:p>
    <w:p w:rsidR="00280FBC" w:rsidRPr="00377AA7" w:rsidRDefault="00280FBC" w:rsidP="00280FBC">
      <w:pPr>
        <w:ind w:right="-7" w:firstLine="567"/>
        <w:jc w:val="center"/>
        <w:rPr>
          <w:rFonts w:ascii="GHEA Grapalat" w:hAnsi="GHEA Grapalat" w:cs="Sylfaen"/>
          <w:i/>
          <w:sz w:val="18"/>
          <w:szCs w:val="18"/>
          <w:lang w:val="af-ZA"/>
        </w:rPr>
      </w:pPr>
    </w:p>
    <w:p w:rsidR="00280FBC" w:rsidRPr="00377AA7" w:rsidRDefault="00280FBC" w:rsidP="00280FBC">
      <w:pPr>
        <w:spacing w:after="120"/>
        <w:ind w:right="-7" w:firstLine="567"/>
        <w:jc w:val="center"/>
        <w:rPr>
          <w:rFonts w:ascii="GHEA Grapalat" w:hAnsi="GHEA Grapalat" w:cs="Sylfaen"/>
          <w:sz w:val="20"/>
          <w:szCs w:val="20"/>
          <w:lang w:val="af-ZA"/>
        </w:rPr>
      </w:pPr>
    </w:p>
    <w:p w:rsidR="00280FBC" w:rsidRPr="00377AA7" w:rsidRDefault="00280FBC" w:rsidP="00280FBC">
      <w:pPr>
        <w:spacing w:after="120"/>
        <w:ind w:right="-7" w:firstLine="567"/>
        <w:jc w:val="center"/>
        <w:rPr>
          <w:rFonts w:ascii="GHEA Grapalat" w:hAnsi="GHEA Grapalat" w:cs="Sylfaen"/>
          <w:sz w:val="20"/>
          <w:szCs w:val="20"/>
        </w:rPr>
      </w:pPr>
      <w:r w:rsidRPr="00377AA7">
        <w:rPr>
          <w:rFonts w:ascii="GHEA Grapalat" w:hAnsi="GHEA Grapalat" w:cs="Sylfaen"/>
          <w:sz w:val="20"/>
          <w:szCs w:val="20"/>
        </w:rPr>
        <w:t>ANNOUNCEMENT:</w:t>
      </w:r>
    </w:p>
    <w:p w:rsidR="00280FBC" w:rsidRPr="00377AA7" w:rsidRDefault="00280FBC" w:rsidP="00280FBC">
      <w:pPr>
        <w:spacing w:after="120"/>
        <w:ind w:right="-7" w:firstLine="567"/>
        <w:jc w:val="center"/>
        <w:rPr>
          <w:rFonts w:ascii="GHEA Grapalat" w:hAnsi="GHEA Grapalat" w:cs="Sylfaen"/>
          <w:sz w:val="20"/>
          <w:szCs w:val="20"/>
        </w:rPr>
      </w:pPr>
      <w:r w:rsidRPr="00377AA7">
        <w:rPr>
          <w:rFonts w:ascii="GHEA Grapalat" w:hAnsi="GHEA Grapalat" w:cs="Sylfaen"/>
          <w:sz w:val="20"/>
          <w:szCs w:val="20"/>
        </w:rPr>
        <w:t>ABOUT THE QUESTIONNAIRE</w:t>
      </w:r>
    </w:p>
    <w:p w:rsidR="00280FBC" w:rsidRPr="00377AA7" w:rsidRDefault="00280FBC" w:rsidP="00280FBC">
      <w:pPr>
        <w:ind w:right="-7" w:firstLine="567"/>
        <w:jc w:val="center"/>
        <w:rPr>
          <w:rFonts w:ascii="GHEA Grapalat" w:hAnsi="GHEA Grapalat" w:cs="Sylfaen"/>
          <w:sz w:val="20"/>
          <w:szCs w:val="20"/>
        </w:rPr>
      </w:pPr>
      <w:r w:rsidRPr="00377AA7">
        <w:rPr>
          <w:rFonts w:ascii="GHEA Grapalat" w:hAnsi="GHEA Grapalat" w:cs="Sylfaen"/>
          <w:sz w:val="20"/>
          <w:szCs w:val="20"/>
        </w:rPr>
        <w:t>This text of the statement is approved by the quotation inquiry commission</w:t>
      </w:r>
    </w:p>
    <w:p w:rsidR="00280FBC" w:rsidRPr="00377AA7" w:rsidRDefault="009826DD" w:rsidP="00280FBC">
      <w:pPr>
        <w:ind w:right="-7" w:firstLine="567"/>
        <w:jc w:val="center"/>
        <w:rPr>
          <w:rFonts w:ascii="GHEA Grapalat" w:hAnsi="GHEA Grapalat" w:cs="Sylfaen"/>
          <w:sz w:val="20"/>
          <w:szCs w:val="20"/>
        </w:rPr>
      </w:pPr>
      <w:proofErr w:type="gramStart"/>
      <w:r w:rsidRPr="00377AA7">
        <w:rPr>
          <w:rFonts w:ascii="GHEA Grapalat" w:hAnsi="GHEA Grapalat" w:cs="Sylfaen"/>
          <w:sz w:val="20"/>
          <w:szCs w:val="20"/>
        </w:rPr>
        <w:t>dekte</w:t>
      </w:r>
      <w:r w:rsidR="00280FBC" w:rsidRPr="00377AA7">
        <w:rPr>
          <w:rFonts w:ascii="GHEA Grapalat" w:hAnsi="GHEA Grapalat" w:cs="Sylfaen"/>
          <w:sz w:val="20"/>
          <w:szCs w:val="20"/>
        </w:rPr>
        <w:t>mber</w:t>
      </w:r>
      <w:proofErr w:type="gramEnd"/>
      <w:r w:rsidR="00280FBC" w:rsidRPr="00377AA7">
        <w:rPr>
          <w:rFonts w:ascii="GHEA Grapalat" w:hAnsi="GHEA Grapalat" w:cs="Sylfaen"/>
          <w:sz w:val="20"/>
          <w:szCs w:val="20"/>
        </w:rPr>
        <w:t xml:space="preserve"> </w:t>
      </w:r>
      <w:r w:rsidRPr="00377AA7">
        <w:rPr>
          <w:rFonts w:ascii="GHEA Grapalat" w:hAnsi="GHEA Grapalat" w:cs="Sylfaen"/>
          <w:sz w:val="20"/>
          <w:szCs w:val="20"/>
        </w:rPr>
        <w:t>1</w:t>
      </w:r>
      <w:r w:rsidR="007E048A">
        <w:rPr>
          <w:rFonts w:ascii="GHEA Grapalat" w:hAnsi="GHEA Grapalat" w:cs="Sylfaen"/>
          <w:sz w:val="20"/>
          <w:szCs w:val="20"/>
        </w:rPr>
        <w:t>9</w:t>
      </w:r>
      <w:r w:rsidR="00280FBC" w:rsidRPr="00377AA7">
        <w:rPr>
          <w:rFonts w:ascii="GHEA Grapalat" w:hAnsi="GHEA Grapalat" w:cs="Sylfaen"/>
          <w:sz w:val="20"/>
          <w:szCs w:val="20"/>
          <w:lang w:val="hy-AM"/>
        </w:rPr>
        <w:t xml:space="preserve"> </w:t>
      </w:r>
      <w:r w:rsidR="00280FBC" w:rsidRPr="00377AA7">
        <w:rPr>
          <w:rFonts w:ascii="GHEA Grapalat" w:hAnsi="GHEA Grapalat" w:cs="Sylfaen"/>
          <w:sz w:val="20"/>
          <w:szCs w:val="20"/>
        </w:rPr>
        <w:t xml:space="preserve">, 2019 ""and" 1 "shall be published </w:t>
      </w:r>
    </w:p>
    <w:p w:rsidR="00280FBC" w:rsidRPr="00377AA7" w:rsidRDefault="00280FBC" w:rsidP="00280FBC">
      <w:pPr>
        <w:ind w:right="-7" w:firstLine="567"/>
        <w:jc w:val="center"/>
        <w:rPr>
          <w:rFonts w:ascii="GHEA Grapalat" w:hAnsi="GHEA Grapalat" w:cs="Sylfaen"/>
          <w:sz w:val="20"/>
          <w:szCs w:val="20"/>
        </w:rPr>
      </w:pPr>
    </w:p>
    <w:p w:rsidR="00280FBC" w:rsidRPr="00377AA7" w:rsidRDefault="007E5E5D" w:rsidP="00280FBC">
      <w:pPr>
        <w:spacing w:after="120"/>
        <w:ind w:right="-7" w:firstLine="567"/>
        <w:jc w:val="center"/>
        <w:rPr>
          <w:rFonts w:ascii="GHEA Grapalat" w:hAnsi="GHEA Grapalat" w:cs="Sylfaen"/>
          <w:sz w:val="20"/>
          <w:szCs w:val="20"/>
        </w:rPr>
      </w:pPr>
      <w:r>
        <w:rPr>
          <w:rFonts w:ascii="GHEA Grapalat" w:hAnsi="GHEA Grapalat" w:cs="Sylfaen"/>
          <w:sz w:val="20"/>
          <w:szCs w:val="20"/>
        </w:rPr>
        <w:t>Quotation Request</w:t>
      </w:r>
      <w:r w:rsidR="00280FBC" w:rsidRPr="00377AA7">
        <w:rPr>
          <w:rFonts w:ascii="GHEA Grapalat" w:hAnsi="GHEA Grapalat" w:cs="Sylfaen"/>
          <w:sz w:val="20"/>
          <w:szCs w:val="20"/>
        </w:rPr>
        <w:t>: AM</w:t>
      </w:r>
      <w:r w:rsidR="006A2019">
        <w:rPr>
          <w:rFonts w:ascii="GHEA Grapalat" w:hAnsi="GHEA Grapalat" w:cs="Sylfaen"/>
          <w:sz w:val="20"/>
          <w:szCs w:val="20"/>
        </w:rPr>
        <w:t>N</w:t>
      </w:r>
      <w:r w:rsidR="00280FBC" w:rsidRPr="00377AA7">
        <w:rPr>
          <w:rFonts w:ascii="GHEA Grapalat" w:hAnsi="GHEA Grapalat" w:cs="Sylfaen"/>
          <w:sz w:val="20"/>
          <w:szCs w:val="20"/>
        </w:rPr>
        <w:t>H</w:t>
      </w:r>
      <w:r w:rsidR="00280FBC" w:rsidRPr="00377AA7">
        <w:rPr>
          <w:rFonts w:ascii="GHEA Grapalat" w:hAnsi="GHEA Grapalat" w:cs="Sylfaen"/>
          <w:sz w:val="20"/>
          <w:szCs w:val="20"/>
          <w:lang w:val="hy-AM"/>
        </w:rPr>
        <w:t xml:space="preserve"> </w:t>
      </w:r>
      <w:r w:rsidR="00280FBC" w:rsidRPr="00377AA7">
        <w:rPr>
          <w:rFonts w:ascii="GHEA Grapalat" w:hAnsi="GHEA Grapalat" w:cs="Sylfaen"/>
          <w:sz w:val="20"/>
          <w:szCs w:val="20"/>
        </w:rPr>
        <w:t>-GHsDZB-19/0</w:t>
      </w:r>
      <w:r w:rsidR="006A2019">
        <w:rPr>
          <w:rFonts w:ascii="GHEA Grapalat" w:hAnsi="GHEA Grapalat" w:cs="Sylfaen"/>
          <w:sz w:val="20"/>
          <w:szCs w:val="20"/>
        </w:rPr>
        <w:t>2</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 xml:space="preserve">The Client: </w:t>
      </w:r>
      <w:proofErr w:type="gramStart"/>
      <w:r w:rsidRPr="00377AA7">
        <w:rPr>
          <w:rFonts w:ascii="Sylfaen" w:hAnsi="Sylfaen" w:cs="Sylfaen"/>
          <w:sz w:val="20"/>
          <w:szCs w:val="20"/>
        </w:rPr>
        <w:t xml:space="preserve">The  </w:t>
      </w:r>
      <w:r w:rsidR="006A2019">
        <w:rPr>
          <w:rFonts w:ascii="Sylfaen" w:hAnsi="Sylfaen" w:cs="Sylfaen"/>
          <w:sz w:val="20"/>
          <w:szCs w:val="20"/>
        </w:rPr>
        <w:t>Nizami</w:t>
      </w:r>
      <w:proofErr w:type="gramEnd"/>
      <w:r w:rsidR="006A2019">
        <w:rPr>
          <w:rFonts w:ascii="Sylfaen" w:hAnsi="Sylfaen" w:cs="Sylfaen"/>
          <w:sz w:val="20"/>
          <w:szCs w:val="20"/>
        </w:rPr>
        <w:t xml:space="preserve">  Community Municipality </w:t>
      </w:r>
      <w:r w:rsidRPr="00377AA7">
        <w:rPr>
          <w:rFonts w:ascii="GHEA Grapalat" w:hAnsi="GHEA Grapalat" w:cs="Sylfaen"/>
          <w:sz w:val="20"/>
          <w:szCs w:val="20"/>
        </w:rPr>
        <w:t xml:space="preserve"> Ara</w:t>
      </w:r>
      <w:r w:rsidRPr="00377AA7">
        <w:rPr>
          <w:rFonts w:ascii="GHEA Grapalat" w:hAnsi="GHEA Grapalat" w:cs="Sylfaen"/>
          <w:sz w:val="20"/>
          <w:szCs w:val="20"/>
          <w:lang w:val="hy-AM"/>
        </w:rPr>
        <w:t>r</w:t>
      </w:r>
      <w:r w:rsidRPr="00377AA7">
        <w:rPr>
          <w:rFonts w:ascii="GHEA Grapalat" w:hAnsi="GHEA Grapalat" w:cs="Sylfaen"/>
          <w:sz w:val="20"/>
          <w:szCs w:val="20"/>
        </w:rPr>
        <w:t xml:space="preserve">at Region , located in the village of  </w:t>
      </w:r>
      <w:r w:rsidR="006A2019">
        <w:rPr>
          <w:rFonts w:ascii="GHEA Grapalat" w:hAnsi="GHEA Grapalat" w:cs="Sylfaen"/>
          <w:sz w:val="20"/>
          <w:szCs w:val="20"/>
        </w:rPr>
        <w:t xml:space="preserve">Nizami </w:t>
      </w:r>
      <w:r w:rsidRPr="00377AA7">
        <w:rPr>
          <w:rFonts w:ascii="GHEA Grapalat" w:hAnsi="GHEA Grapalat" w:cs="Sylfaen"/>
          <w:sz w:val="20"/>
          <w:szCs w:val="20"/>
        </w:rPr>
        <w:t xml:space="preserve"> st </w:t>
      </w:r>
      <w:r w:rsidR="006A2019">
        <w:rPr>
          <w:rFonts w:ascii="GHEA Grapalat" w:hAnsi="GHEA Grapalat" w:cs="Sylfaen"/>
          <w:sz w:val="20"/>
          <w:szCs w:val="20"/>
        </w:rPr>
        <w:t xml:space="preserve">Sayat –Nova 12 </w:t>
      </w:r>
      <w:r w:rsidRPr="00377AA7">
        <w:rPr>
          <w:rFonts w:ascii="GHEA Grapalat" w:hAnsi="GHEA Grapalat" w:cs="Sylfaen"/>
          <w:sz w:val="20"/>
          <w:szCs w:val="20"/>
        </w:rPr>
        <w:t xml:space="preserve">  street in the village of Ararat in Armenia, announces a quiz that is being implemented in one stage.</w:t>
      </w:r>
    </w:p>
    <w:p w:rsidR="00280FBC" w:rsidRPr="00377AA7" w:rsidRDefault="00280FBC" w:rsidP="00280FBC">
      <w:pPr>
        <w:pStyle w:val="HTML"/>
        <w:rPr>
          <w:rFonts w:ascii="Courier New" w:hAnsi="Courier New" w:cs="Courier New"/>
          <w:lang w:eastAsia="ru-RU"/>
        </w:rPr>
      </w:pPr>
      <w:r w:rsidRPr="00377AA7">
        <w:rPr>
          <w:rFonts w:ascii="GHEA Grapalat" w:hAnsi="GHEA Grapalat"/>
          <w:lang w:val="en"/>
        </w:rPr>
        <w:t xml:space="preserve">The selected bidder will be required to sign a contract </w:t>
      </w:r>
      <w:r w:rsidR="00185121" w:rsidRPr="00377AA7">
        <w:rPr>
          <w:rFonts w:ascii="Courier New" w:hAnsi="Courier New" w:cs="Courier New"/>
          <w:lang w:val="en" w:eastAsia="ru-RU"/>
        </w:rPr>
        <w:t xml:space="preserve">household waste disposal services </w:t>
      </w:r>
      <w:r w:rsidRPr="00377AA7">
        <w:rPr>
          <w:rFonts w:ascii="GHEA Grapalat" w:hAnsi="GHEA Grapalat"/>
          <w:lang w:val="en"/>
        </w:rPr>
        <w:t>(hereinafter referred to as the contract).</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According to Article 7 of the Procurement Law, any person, regardless of whether he is a foreign natural person, an organization or a stateless person, has an equal right to participate in this quotation.</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The selected participant is determined by the number of participants who have been awarded a satisfactory bid by the principle of preference for the bidder who submitted the minimum bid.</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In order to receive a quotation request, it is necessary to apply to the Client at 1</w:t>
      </w:r>
      <w:r w:rsidR="00086638" w:rsidRPr="00377AA7">
        <w:rPr>
          <w:rFonts w:ascii="GHEA Grapalat" w:hAnsi="GHEA Grapalat" w:cs="Sylfaen"/>
          <w:sz w:val="20"/>
          <w:szCs w:val="20"/>
        </w:rPr>
        <w:t>0</w:t>
      </w:r>
      <w:r w:rsidRPr="00377AA7">
        <w:rPr>
          <w:rFonts w:ascii="GHEA Grapalat" w:hAnsi="GHEA Grapalat" w:cs="Sylfaen"/>
          <w:sz w:val="20"/>
          <w:szCs w:val="20"/>
        </w:rPr>
        <w:t>:00 pm on the 7th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Not receiving an invitation does not restrict the participant's right to participate in this procedure.</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 xml:space="preserve">Quotation queries must be submitted to Ararat Region of </w:t>
      </w:r>
      <w:proofErr w:type="gramStart"/>
      <w:r w:rsidRPr="00377AA7">
        <w:rPr>
          <w:rFonts w:ascii="GHEA Grapalat" w:hAnsi="GHEA Grapalat" w:cs="Sylfaen"/>
          <w:sz w:val="20"/>
          <w:szCs w:val="20"/>
        </w:rPr>
        <w:t xml:space="preserve">Armenia  </w:t>
      </w:r>
      <w:r w:rsidR="006A2019">
        <w:rPr>
          <w:rFonts w:ascii="Sylfaen" w:hAnsi="Sylfaen" w:cs="Sylfaen"/>
          <w:sz w:val="20"/>
          <w:szCs w:val="20"/>
        </w:rPr>
        <w:t>Nizami</w:t>
      </w:r>
      <w:proofErr w:type="gramEnd"/>
      <w:r w:rsidR="006A2019">
        <w:rPr>
          <w:rFonts w:ascii="Sylfaen" w:hAnsi="Sylfaen" w:cs="Sylfaen"/>
          <w:sz w:val="20"/>
          <w:szCs w:val="20"/>
        </w:rPr>
        <w:t xml:space="preserve"> </w:t>
      </w:r>
      <w:r w:rsidRPr="00377AA7">
        <w:rPr>
          <w:rFonts w:ascii="Sylfaen" w:hAnsi="Sylfaen" w:cs="Sylfaen"/>
          <w:sz w:val="20"/>
          <w:szCs w:val="20"/>
        </w:rPr>
        <w:t xml:space="preserve"> </w:t>
      </w:r>
      <w:r w:rsidRPr="00377AA7">
        <w:rPr>
          <w:rFonts w:ascii="Sylfaen" w:hAnsi="Sylfaen" w:cs="Sylfaen"/>
          <w:sz w:val="20"/>
          <w:szCs w:val="20"/>
          <w:lang w:val="hy-AM"/>
        </w:rPr>
        <w:t xml:space="preserve">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Pr="00377AA7">
        <w:rPr>
          <w:rFonts w:ascii="GHEA Grapalat" w:hAnsi="GHEA Grapalat" w:cs="Sylfaen"/>
          <w:sz w:val="20"/>
          <w:szCs w:val="20"/>
        </w:rPr>
        <w:t xml:space="preserve"> . On the 7th day at 1</w:t>
      </w:r>
      <w:r w:rsidR="00086638" w:rsidRPr="00377AA7">
        <w:rPr>
          <w:rFonts w:ascii="GHEA Grapalat" w:hAnsi="GHEA Grapalat" w:cs="Sylfaen"/>
          <w:sz w:val="20"/>
          <w:szCs w:val="20"/>
        </w:rPr>
        <w:t>0</w:t>
      </w:r>
      <w:r w:rsidRPr="00377AA7">
        <w:rPr>
          <w:rFonts w:ascii="GHEA Grapalat" w:hAnsi="GHEA Grapalat" w:cs="Sylfaen"/>
          <w:sz w:val="20"/>
          <w:szCs w:val="20"/>
        </w:rPr>
        <w:t>;</w:t>
      </w:r>
      <w:proofErr w:type="gramStart"/>
      <w:r w:rsidRPr="00377AA7">
        <w:rPr>
          <w:rFonts w:ascii="GHEA Grapalat" w:hAnsi="GHEA Grapalat" w:cs="Sylfaen"/>
          <w:sz w:val="20"/>
          <w:szCs w:val="20"/>
        </w:rPr>
        <w:t>;00</w:t>
      </w:r>
      <w:proofErr w:type="gramEnd"/>
      <w:r w:rsidRPr="00377AA7">
        <w:rPr>
          <w:rFonts w:ascii="GHEA Grapalat" w:hAnsi="GHEA Grapalat" w:cs="Sylfaen"/>
          <w:sz w:val="20"/>
          <w:szCs w:val="20"/>
        </w:rPr>
        <w:t xml:space="preserve">, starting at the date of publication of this announcement, at </w:t>
      </w:r>
      <w:r w:rsidR="006A2019">
        <w:rPr>
          <w:rFonts w:ascii="Sylfaen" w:hAnsi="Sylfaen" w:cs="Sylfaen"/>
          <w:sz w:val="20"/>
          <w:szCs w:val="20"/>
        </w:rPr>
        <w:t xml:space="preserve">Nizami  </w:t>
      </w:r>
      <w:r w:rsidRPr="00377AA7">
        <w:rPr>
          <w:rFonts w:ascii="Sylfaen" w:hAnsi="Sylfaen" w:cs="Sylfaen"/>
          <w:sz w:val="20"/>
          <w:szCs w:val="20"/>
        </w:rPr>
        <w:t xml:space="preserve"> Community Municipality Ara</w:t>
      </w:r>
      <w:r w:rsidRPr="00377AA7">
        <w:rPr>
          <w:rFonts w:ascii="Sylfaen" w:hAnsi="Sylfaen" w:cs="Sylfaen"/>
          <w:sz w:val="20"/>
          <w:szCs w:val="20"/>
          <w:lang w:val="hy-AM"/>
        </w:rPr>
        <w:t>r</w:t>
      </w:r>
      <w:r w:rsidRPr="00377AA7">
        <w:rPr>
          <w:rFonts w:ascii="Sylfaen" w:hAnsi="Sylfaen" w:cs="Sylfaen"/>
          <w:sz w:val="20"/>
          <w:szCs w:val="20"/>
        </w:rPr>
        <w:t xml:space="preserve">at Region </w:t>
      </w:r>
      <w:r w:rsidR="006A2019">
        <w:rPr>
          <w:rFonts w:ascii="GHEA Grapalat" w:hAnsi="GHEA Grapalat" w:cs="Sylfaen"/>
          <w:sz w:val="20"/>
          <w:szCs w:val="20"/>
        </w:rPr>
        <w:t xml:space="preserve"> Sayat-Nova 12</w:t>
      </w:r>
      <w:r w:rsidRPr="00377AA7">
        <w:rPr>
          <w:rFonts w:ascii="GHEA Grapalat" w:hAnsi="GHEA Grapalat" w:cs="Sylfaen"/>
          <w:sz w:val="20"/>
          <w:szCs w:val="20"/>
          <w:lang w:val="hy-AM"/>
        </w:rPr>
        <w:t xml:space="preserve"> </w:t>
      </w:r>
      <w:r w:rsidRPr="00377AA7">
        <w:rPr>
          <w:rFonts w:ascii="GHEA Grapalat" w:hAnsi="GHEA Grapalat" w:cs="Sylfaen"/>
          <w:sz w:val="20"/>
          <w:szCs w:val="20"/>
        </w:rPr>
        <w:t xml:space="preserve">  street . Bids can also be submitted in English or Russian, besides Armenian.</w:t>
      </w:r>
    </w:p>
    <w:p w:rsidR="00280FBC" w:rsidRPr="00377AA7" w:rsidRDefault="00280FBC" w:rsidP="00280FBC">
      <w:pPr>
        <w:spacing w:after="120"/>
        <w:ind w:right="-7"/>
        <w:rPr>
          <w:rFonts w:ascii="GHEA Grapalat" w:hAnsi="GHEA Grapalat" w:cs="Sylfaen"/>
          <w:sz w:val="20"/>
          <w:szCs w:val="20"/>
        </w:rPr>
      </w:pPr>
      <w:r w:rsidRPr="00377AA7">
        <w:rPr>
          <w:rFonts w:ascii="GHEA Grapalat" w:hAnsi="GHEA Grapalat" w:cs="Sylfaen"/>
          <w:sz w:val="20"/>
          <w:szCs w:val="20"/>
          <w:lang w:val="hy-AM"/>
        </w:rPr>
        <w:t xml:space="preserve">          </w:t>
      </w:r>
      <w:r w:rsidRPr="00377AA7">
        <w:rPr>
          <w:rFonts w:ascii="GHEA Grapalat" w:hAnsi="GHEA Grapalat" w:cs="Sylfaen"/>
          <w:sz w:val="20"/>
          <w:szCs w:val="20"/>
        </w:rPr>
        <w:t xml:space="preserve">Opening of bids will be held in Ararat Region </w:t>
      </w:r>
      <w:proofErr w:type="gramStart"/>
      <w:r w:rsidRPr="00377AA7">
        <w:rPr>
          <w:rFonts w:ascii="GHEA Grapalat" w:hAnsi="GHEA Grapalat" w:cs="Sylfaen"/>
          <w:sz w:val="20"/>
          <w:szCs w:val="20"/>
        </w:rPr>
        <w:t xml:space="preserve">of  </w:t>
      </w:r>
      <w:r w:rsidR="006A2019">
        <w:rPr>
          <w:rFonts w:ascii="Sylfaen" w:hAnsi="Sylfaen" w:cs="Sylfaen"/>
          <w:sz w:val="20"/>
          <w:szCs w:val="20"/>
        </w:rPr>
        <w:t>Nizami</w:t>
      </w:r>
      <w:proofErr w:type="gramEnd"/>
      <w:r w:rsidR="006A2019">
        <w:rPr>
          <w:rFonts w:ascii="Sylfaen" w:hAnsi="Sylfaen" w:cs="Sylfaen"/>
          <w:sz w:val="20"/>
          <w:szCs w:val="20"/>
        </w:rPr>
        <w:t xml:space="preserve">  </w:t>
      </w:r>
      <w:r w:rsidR="006A2019" w:rsidRPr="00377AA7">
        <w:rPr>
          <w:rFonts w:ascii="Sylfaen" w:hAnsi="Sylfaen" w:cs="Sylfaen"/>
          <w:sz w:val="20"/>
          <w:szCs w:val="20"/>
        </w:rPr>
        <w:t xml:space="preserve"> Community Municipality Ara</w:t>
      </w:r>
      <w:r w:rsidR="006A2019" w:rsidRPr="00377AA7">
        <w:rPr>
          <w:rFonts w:ascii="Sylfaen" w:hAnsi="Sylfaen" w:cs="Sylfaen"/>
          <w:sz w:val="20"/>
          <w:szCs w:val="20"/>
          <w:lang w:val="hy-AM"/>
        </w:rPr>
        <w:t>r</w:t>
      </w:r>
      <w:r w:rsidR="006A2019" w:rsidRPr="00377AA7">
        <w:rPr>
          <w:rFonts w:ascii="Sylfaen" w:hAnsi="Sylfaen" w:cs="Sylfaen"/>
          <w:sz w:val="20"/>
          <w:szCs w:val="20"/>
        </w:rPr>
        <w:t xml:space="preserve">at Region </w:t>
      </w:r>
      <w:r w:rsidR="006A2019">
        <w:rPr>
          <w:rFonts w:ascii="GHEA Grapalat" w:hAnsi="GHEA Grapalat" w:cs="Sylfaen"/>
          <w:sz w:val="20"/>
          <w:szCs w:val="20"/>
        </w:rPr>
        <w:t xml:space="preserve"> Sayat-Nova 12</w:t>
      </w:r>
      <w:r w:rsidR="006A2019" w:rsidRPr="00377AA7">
        <w:rPr>
          <w:rFonts w:ascii="GHEA Grapalat" w:hAnsi="GHEA Grapalat" w:cs="Sylfaen"/>
          <w:sz w:val="20"/>
          <w:szCs w:val="20"/>
          <w:lang w:val="hy-AM"/>
        </w:rPr>
        <w:t xml:space="preserve"> </w:t>
      </w:r>
      <w:r w:rsidR="006A2019">
        <w:rPr>
          <w:rFonts w:ascii="GHEA Grapalat" w:hAnsi="GHEA Grapalat" w:cs="Sylfaen"/>
          <w:sz w:val="20"/>
          <w:szCs w:val="20"/>
        </w:rPr>
        <w:t xml:space="preserve">  s</w:t>
      </w:r>
      <w:r w:rsidRPr="00377AA7">
        <w:rPr>
          <w:rFonts w:ascii="GHEA Grapalat" w:hAnsi="GHEA Grapalat" w:cs="Sylfaen"/>
          <w:sz w:val="20"/>
          <w:szCs w:val="20"/>
        </w:rPr>
        <w:t xml:space="preserve"> street, in 2019. </w:t>
      </w:r>
      <w:proofErr w:type="gramStart"/>
      <w:r w:rsidR="009826DD" w:rsidRPr="00377AA7">
        <w:rPr>
          <w:rFonts w:ascii="GHEA Grapalat" w:hAnsi="GHEA Grapalat" w:cs="Sylfaen"/>
          <w:sz w:val="20"/>
          <w:szCs w:val="20"/>
        </w:rPr>
        <w:t>on</w:t>
      </w:r>
      <w:proofErr w:type="gramEnd"/>
      <w:r w:rsidR="009826DD" w:rsidRPr="00377AA7">
        <w:rPr>
          <w:rFonts w:ascii="GHEA Grapalat" w:hAnsi="GHEA Grapalat" w:cs="Sylfaen"/>
          <w:sz w:val="20"/>
          <w:szCs w:val="20"/>
        </w:rPr>
        <w:t xml:space="preserve"> dekt</w:t>
      </w:r>
      <w:r w:rsidRPr="00377AA7">
        <w:rPr>
          <w:rFonts w:ascii="GHEA Grapalat" w:hAnsi="GHEA Grapalat" w:cs="Sylfaen"/>
          <w:sz w:val="20"/>
          <w:szCs w:val="20"/>
        </w:rPr>
        <w:t xml:space="preserve">ember </w:t>
      </w:r>
      <w:r w:rsidR="009826DD" w:rsidRPr="00377AA7">
        <w:rPr>
          <w:rFonts w:ascii="GHEA Grapalat" w:hAnsi="GHEA Grapalat" w:cs="Sylfaen"/>
          <w:sz w:val="20"/>
          <w:szCs w:val="20"/>
        </w:rPr>
        <w:t>2</w:t>
      </w:r>
      <w:r w:rsidR="006A2019">
        <w:rPr>
          <w:rFonts w:ascii="GHEA Grapalat" w:hAnsi="GHEA Grapalat" w:cs="Sylfaen"/>
          <w:sz w:val="20"/>
          <w:szCs w:val="20"/>
        </w:rPr>
        <w:t>7</w:t>
      </w:r>
      <w:r w:rsidRPr="00377AA7">
        <w:rPr>
          <w:rFonts w:ascii="GHEA Grapalat" w:hAnsi="GHEA Grapalat" w:cs="Sylfaen"/>
          <w:sz w:val="20"/>
          <w:szCs w:val="20"/>
          <w:lang w:val="hy-AM"/>
        </w:rPr>
        <w:t xml:space="preserve"> </w:t>
      </w:r>
      <w:r w:rsidRPr="00377AA7">
        <w:rPr>
          <w:rFonts w:ascii="GHEA Grapalat" w:hAnsi="GHEA Grapalat" w:cs="Sylfaen"/>
          <w:sz w:val="20"/>
          <w:szCs w:val="20"/>
        </w:rPr>
        <w:t>, 1</w:t>
      </w:r>
      <w:r w:rsidR="00086638" w:rsidRPr="00377AA7">
        <w:rPr>
          <w:rFonts w:ascii="GHEA Grapalat" w:hAnsi="GHEA Grapalat" w:cs="Sylfaen"/>
          <w:sz w:val="20"/>
          <w:szCs w:val="20"/>
        </w:rPr>
        <w:t>0</w:t>
      </w:r>
      <w:r w:rsidRPr="00377AA7">
        <w:rPr>
          <w:rFonts w:ascii="GHEA Grapalat" w:hAnsi="GHEA Grapalat" w:cs="Sylfaen"/>
          <w:sz w:val="20"/>
          <w:szCs w:val="20"/>
        </w:rPr>
        <w:t>:00 .</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The complaints on this procedure must be submitted to the Procurement Appeals Board, c. Yerevan, Melik-Adamyan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280FBC" w:rsidRPr="00377AA7" w:rsidRDefault="00280FBC" w:rsidP="00280FBC">
      <w:pPr>
        <w:spacing w:after="120"/>
        <w:ind w:right="-7" w:firstLine="567"/>
        <w:rPr>
          <w:rFonts w:ascii="GHEA Grapalat" w:hAnsi="GHEA Grapalat" w:cs="Sylfaen"/>
          <w:sz w:val="20"/>
          <w:szCs w:val="20"/>
        </w:rPr>
      </w:pPr>
      <w:r w:rsidRPr="00377AA7">
        <w:rPr>
          <w:rFonts w:ascii="GHEA Grapalat" w:hAnsi="GHEA Grapalat" w:cs="Sylfaen"/>
          <w:sz w:val="20"/>
          <w:szCs w:val="20"/>
        </w:rPr>
        <w:t>For more information about this announcement, please contact    H.Hovhannisyan</w:t>
      </w:r>
      <w:proofErr w:type="gramStart"/>
      <w:r w:rsidRPr="00377AA7">
        <w:rPr>
          <w:rFonts w:ascii="GHEA Grapalat" w:hAnsi="GHEA Grapalat" w:cs="Sylfaen"/>
          <w:sz w:val="20"/>
          <w:szCs w:val="20"/>
        </w:rPr>
        <w:t>,  Secretary</w:t>
      </w:r>
      <w:proofErr w:type="gramEnd"/>
      <w:r w:rsidRPr="00377AA7">
        <w:rPr>
          <w:rFonts w:ascii="GHEA Grapalat" w:hAnsi="GHEA Grapalat" w:cs="Sylfaen"/>
          <w:sz w:val="20"/>
          <w:szCs w:val="20"/>
        </w:rPr>
        <w:t xml:space="preserve"> of the Appraisal Commission   </w:t>
      </w:r>
    </w:p>
    <w:p w:rsidR="00280FBC" w:rsidRPr="00377AA7" w:rsidRDefault="00280FBC" w:rsidP="00280FBC">
      <w:pPr>
        <w:ind w:firstLine="720"/>
        <w:jc w:val="center"/>
        <w:rPr>
          <w:rFonts w:ascii="GHEA Grapalat" w:hAnsi="GHEA Grapalat"/>
          <w:sz w:val="20"/>
          <w:szCs w:val="20"/>
          <w:u w:val="single"/>
        </w:rPr>
      </w:pPr>
      <w:r w:rsidRPr="00377AA7">
        <w:rPr>
          <w:rFonts w:ascii="GHEA Grapalat" w:hAnsi="GHEA Grapalat" w:cs="Sylfaen"/>
          <w:sz w:val="18"/>
          <w:szCs w:val="18"/>
          <w:lang w:val="en-AU"/>
        </w:rPr>
        <w:t>Phone</w:t>
      </w:r>
      <w:r w:rsidRPr="00377AA7">
        <w:rPr>
          <w:rFonts w:ascii="GHEA Grapalat" w:hAnsi="GHEA Grapalat" w:cs="Sylfaen"/>
          <w:sz w:val="18"/>
          <w:szCs w:val="18"/>
        </w:rPr>
        <w:t xml:space="preserve">: </w:t>
      </w:r>
      <w:r w:rsidRPr="00377AA7">
        <w:rPr>
          <w:rFonts w:ascii="GHEA Grapalat" w:hAnsi="GHEA Grapalat"/>
          <w:sz w:val="20"/>
          <w:szCs w:val="20"/>
          <w:lang w:val="hy-AM"/>
        </w:rPr>
        <w:t>/</w:t>
      </w:r>
      <w:r w:rsidRPr="00377AA7">
        <w:rPr>
          <w:rFonts w:ascii="GHEA Grapalat" w:hAnsi="GHEA Grapalat"/>
          <w:sz w:val="20"/>
          <w:szCs w:val="20"/>
          <w:u w:val="single"/>
          <w:lang w:val="hy-AM"/>
        </w:rPr>
        <w:t>09</w:t>
      </w:r>
      <w:r w:rsidRPr="00377AA7">
        <w:rPr>
          <w:rFonts w:ascii="GHEA Grapalat" w:hAnsi="GHEA Grapalat"/>
          <w:sz w:val="20"/>
          <w:szCs w:val="20"/>
          <w:u w:val="single"/>
        </w:rPr>
        <w:t>3</w:t>
      </w:r>
      <w:r w:rsidRPr="00377AA7">
        <w:rPr>
          <w:rFonts w:ascii="GHEA Grapalat" w:hAnsi="GHEA Grapalat"/>
          <w:sz w:val="20"/>
          <w:szCs w:val="20"/>
          <w:u w:val="single"/>
          <w:lang w:val="hy-AM"/>
        </w:rPr>
        <w:t>/-</w:t>
      </w:r>
      <w:r w:rsidRPr="00377AA7">
        <w:rPr>
          <w:rFonts w:ascii="GHEA Grapalat" w:hAnsi="GHEA Grapalat"/>
          <w:sz w:val="20"/>
          <w:szCs w:val="20"/>
          <w:u w:val="single"/>
          <w:lang w:val="af-ZA"/>
        </w:rPr>
        <w:t>58-</w:t>
      </w:r>
      <w:r w:rsidRPr="00377AA7">
        <w:rPr>
          <w:rFonts w:ascii="GHEA Grapalat" w:hAnsi="GHEA Grapalat"/>
          <w:sz w:val="20"/>
          <w:szCs w:val="20"/>
          <w:u w:val="single"/>
        </w:rPr>
        <w:t>31</w:t>
      </w:r>
      <w:r w:rsidRPr="00377AA7">
        <w:rPr>
          <w:rFonts w:ascii="GHEA Grapalat" w:hAnsi="GHEA Grapalat"/>
          <w:sz w:val="20"/>
          <w:szCs w:val="20"/>
          <w:u w:val="single"/>
          <w:lang w:val="af-ZA"/>
        </w:rPr>
        <w:t>-</w:t>
      </w:r>
      <w:r w:rsidRPr="00377AA7">
        <w:rPr>
          <w:rFonts w:ascii="GHEA Grapalat" w:hAnsi="GHEA Grapalat"/>
          <w:sz w:val="20"/>
          <w:szCs w:val="20"/>
          <w:u w:val="single"/>
        </w:rPr>
        <w:t>37</w:t>
      </w:r>
    </w:p>
    <w:p w:rsidR="006A2019" w:rsidRDefault="00280FBC" w:rsidP="006A2019">
      <w:pPr>
        <w:widowControl w:val="0"/>
        <w:ind w:left="1701"/>
        <w:rPr>
          <w:rFonts w:ascii="GHEA Grapalat" w:hAnsi="GHEA Grapalat"/>
          <w:sz w:val="20"/>
          <w:szCs w:val="20"/>
          <w:lang w:val="af-ZA"/>
        </w:rPr>
      </w:pPr>
      <w:r w:rsidRPr="00377AA7">
        <w:rPr>
          <w:rFonts w:ascii="GHEA Grapalat" w:hAnsi="GHEA Grapalat" w:cs="Sylfaen"/>
          <w:sz w:val="20"/>
          <w:szCs w:val="20"/>
        </w:rPr>
        <w:t xml:space="preserve">                                             </w:t>
      </w:r>
      <w:r w:rsidRPr="00377AA7">
        <w:rPr>
          <w:rFonts w:ascii="GHEA Grapalat" w:hAnsi="GHEA Grapalat" w:cs="Sylfaen"/>
          <w:sz w:val="20"/>
          <w:szCs w:val="20"/>
          <w:lang w:val="en-AU"/>
        </w:rPr>
        <w:t>E</w:t>
      </w:r>
      <w:r w:rsidRPr="00377AA7">
        <w:rPr>
          <w:rFonts w:ascii="GHEA Grapalat" w:hAnsi="GHEA Grapalat" w:cs="Sylfaen"/>
          <w:sz w:val="20"/>
          <w:szCs w:val="20"/>
        </w:rPr>
        <w:t>-</w:t>
      </w:r>
      <w:r w:rsidRPr="00377AA7">
        <w:rPr>
          <w:rFonts w:ascii="GHEA Grapalat" w:hAnsi="GHEA Grapalat" w:cs="Sylfaen"/>
          <w:sz w:val="20"/>
          <w:szCs w:val="20"/>
          <w:lang w:val="en-AU"/>
        </w:rPr>
        <w:t>mail</w:t>
      </w:r>
      <w:r w:rsidRPr="00377AA7">
        <w:rPr>
          <w:rFonts w:ascii="GHEA Grapalat" w:hAnsi="GHEA Grapalat" w:cs="Sylfaen"/>
          <w:sz w:val="20"/>
          <w:szCs w:val="20"/>
        </w:rPr>
        <w:t xml:space="preserve">: </w:t>
      </w:r>
      <w:r w:rsidR="006A2019" w:rsidRPr="006A2019">
        <w:rPr>
          <w:rFonts w:ascii="GHEA Grapalat" w:hAnsi="GHEA Grapalat"/>
          <w:sz w:val="20"/>
          <w:szCs w:val="20"/>
          <w:lang w:val="af-ZA"/>
        </w:rPr>
        <w:t>nizami.gyuhapetaran@mail.ru ։</w:t>
      </w:r>
    </w:p>
    <w:p w:rsidR="00280FBC" w:rsidRPr="00377AA7" w:rsidRDefault="006A2019" w:rsidP="006A2019">
      <w:pPr>
        <w:widowControl w:val="0"/>
        <w:ind w:left="1701"/>
        <w:rPr>
          <w:rFonts w:ascii="GHEA Grapalat" w:hAnsi="GHEA Grapalat" w:cs="Sylfaen"/>
          <w:sz w:val="18"/>
          <w:szCs w:val="18"/>
        </w:rPr>
      </w:pPr>
      <w:r>
        <w:rPr>
          <w:rFonts w:ascii="GHEA Grapalat" w:hAnsi="GHEA Grapalat" w:cs="Sylfaen"/>
          <w:sz w:val="20"/>
          <w:szCs w:val="20"/>
          <w:lang w:val="af-ZA"/>
        </w:rPr>
        <w:t xml:space="preserve">                                  </w:t>
      </w:r>
      <w:r w:rsidR="00280FBC" w:rsidRPr="00377AA7">
        <w:rPr>
          <w:rFonts w:ascii="GHEA Grapalat" w:hAnsi="GHEA Grapalat" w:cs="Sylfaen"/>
          <w:sz w:val="18"/>
          <w:szCs w:val="18"/>
        </w:rPr>
        <w:t xml:space="preserve">Client   </w:t>
      </w:r>
      <w:r w:rsidR="00280FBC" w:rsidRPr="00377AA7">
        <w:rPr>
          <w:rFonts w:ascii="Sylfaen" w:hAnsi="Sylfaen"/>
          <w:sz w:val="20"/>
          <w:szCs w:val="20"/>
          <w:lang w:val="en"/>
        </w:rPr>
        <w:t xml:space="preserve">Ararat region, </w:t>
      </w:r>
      <w:r>
        <w:rPr>
          <w:rFonts w:ascii="Sylfaen" w:hAnsi="Sylfaen"/>
          <w:sz w:val="20"/>
          <w:szCs w:val="20"/>
        </w:rPr>
        <w:t xml:space="preserve">Nizami  </w:t>
      </w:r>
      <w:r w:rsidR="00280FBC" w:rsidRPr="00377AA7">
        <w:rPr>
          <w:rFonts w:ascii="Sylfaen" w:hAnsi="Sylfaen"/>
          <w:sz w:val="20"/>
          <w:szCs w:val="20"/>
        </w:rPr>
        <w:t xml:space="preserve"> </w:t>
      </w:r>
      <w:r w:rsidR="00280FBC" w:rsidRPr="00377AA7">
        <w:rPr>
          <w:rFonts w:ascii="Sylfaen" w:hAnsi="Sylfaen"/>
          <w:sz w:val="20"/>
          <w:szCs w:val="20"/>
          <w:lang w:val="en"/>
        </w:rPr>
        <w:t>municipality</w:t>
      </w:r>
    </w:p>
    <w:p w:rsidR="00A9024E" w:rsidRPr="00377AA7" w:rsidRDefault="00A9024E" w:rsidP="00404109">
      <w:pPr>
        <w:pStyle w:val="aa"/>
        <w:spacing w:after="0"/>
        <w:ind w:firstLine="567"/>
        <w:jc w:val="right"/>
        <w:rPr>
          <w:rFonts w:ascii="GHEA Grapalat" w:hAnsi="GHEA Grapalat" w:cs="Sylfaen"/>
          <w:i/>
          <w:sz w:val="20"/>
          <w:szCs w:val="20"/>
        </w:rPr>
      </w:pPr>
    </w:p>
    <w:p w:rsidR="00A9024E" w:rsidRPr="00377AA7" w:rsidRDefault="00A9024E" w:rsidP="00404109">
      <w:pPr>
        <w:pStyle w:val="aa"/>
        <w:spacing w:after="0"/>
        <w:ind w:firstLine="567"/>
        <w:jc w:val="right"/>
        <w:rPr>
          <w:rFonts w:ascii="GHEA Grapalat" w:hAnsi="GHEA Grapalat" w:cs="Sylfaen"/>
          <w:i/>
          <w:sz w:val="20"/>
          <w:szCs w:val="20"/>
          <w:lang w:val="af-ZA"/>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280FBC" w:rsidRPr="00377AA7" w:rsidRDefault="00280FBC" w:rsidP="00404109">
      <w:pPr>
        <w:pStyle w:val="aa"/>
        <w:spacing w:after="0"/>
        <w:ind w:firstLine="567"/>
        <w:jc w:val="right"/>
        <w:rPr>
          <w:rFonts w:ascii="GHEA Grapalat" w:hAnsi="GHEA Grapalat" w:cs="Sylfaen"/>
          <w:i/>
          <w:sz w:val="20"/>
          <w:szCs w:val="20"/>
        </w:rPr>
      </w:pPr>
    </w:p>
    <w:p w:rsidR="00404109" w:rsidRPr="00377AA7" w:rsidRDefault="00404109" w:rsidP="00404109">
      <w:pPr>
        <w:pStyle w:val="aa"/>
        <w:spacing w:after="0"/>
        <w:ind w:firstLine="567"/>
        <w:jc w:val="right"/>
        <w:rPr>
          <w:rFonts w:ascii="GHEA Grapalat" w:hAnsi="GHEA Grapalat" w:cs="Sylfaen"/>
          <w:i/>
          <w:sz w:val="20"/>
          <w:szCs w:val="20"/>
          <w:lang w:val="af-ZA"/>
        </w:rPr>
      </w:pPr>
      <w:r w:rsidRPr="00377AA7">
        <w:rPr>
          <w:rFonts w:ascii="GHEA Grapalat" w:hAnsi="GHEA Grapalat" w:cs="Sylfaen"/>
          <w:i/>
          <w:sz w:val="20"/>
          <w:szCs w:val="20"/>
        </w:rPr>
        <w:lastRenderedPageBreak/>
        <w:t>Հաստատված</w:t>
      </w:r>
      <w:r w:rsidRPr="00377AA7">
        <w:rPr>
          <w:rFonts w:ascii="GHEA Grapalat" w:hAnsi="GHEA Grapalat" w:cs="Times Armenian"/>
          <w:i/>
          <w:sz w:val="20"/>
          <w:szCs w:val="20"/>
          <w:lang w:val="af-ZA"/>
        </w:rPr>
        <w:t xml:space="preserve"> </w:t>
      </w:r>
      <w:r w:rsidRPr="00377AA7">
        <w:rPr>
          <w:rFonts w:ascii="GHEA Grapalat" w:hAnsi="GHEA Grapalat" w:cs="Sylfaen"/>
          <w:i/>
          <w:sz w:val="20"/>
          <w:szCs w:val="20"/>
        </w:rPr>
        <w:t>է</w:t>
      </w:r>
    </w:p>
    <w:p w:rsidR="00404109" w:rsidRPr="00377AA7" w:rsidRDefault="00A9024E" w:rsidP="00404109">
      <w:pPr>
        <w:pStyle w:val="aa"/>
        <w:spacing w:after="0"/>
        <w:ind w:firstLine="567"/>
        <w:jc w:val="right"/>
        <w:rPr>
          <w:rFonts w:ascii="GHEA Grapalat" w:hAnsi="GHEA Grapalat" w:cs="Sylfaen"/>
          <w:i/>
          <w:sz w:val="20"/>
          <w:szCs w:val="20"/>
          <w:lang w:val="af-ZA"/>
        </w:rPr>
      </w:pPr>
      <w:r w:rsidRPr="00377AA7">
        <w:rPr>
          <w:rFonts w:ascii="GHEA Grapalat" w:hAnsi="GHEA Grapalat" w:cs="Sylfaen"/>
          <w:i/>
          <w:sz w:val="20"/>
          <w:szCs w:val="20"/>
          <w:u w:val="single"/>
          <w:lang w:val="af-ZA"/>
        </w:rPr>
        <w:t>ԱՄ</w:t>
      </w:r>
      <w:r w:rsidR="006A2019">
        <w:rPr>
          <w:rFonts w:ascii="GHEA Grapalat" w:hAnsi="GHEA Grapalat" w:cs="Sylfaen"/>
          <w:i/>
          <w:sz w:val="20"/>
          <w:szCs w:val="20"/>
          <w:u w:val="single"/>
          <w:lang w:val="af-ZA"/>
        </w:rPr>
        <w:t>Ն</w:t>
      </w:r>
      <w:r w:rsidRPr="00377AA7">
        <w:rPr>
          <w:rFonts w:ascii="GHEA Grapalat" w:hAnsi="GHEA Grapalat" w:cs="Sylfaen"/>
          <w:i/>
          <w:sz w:val="20"/>
          <w:szCs w:val="20"/>
          <w:u w:val="single"/>
          <w:lang w:val="af-ZA"/>
        </w:rPr>
        <w:t>Հ-</w:t>
      </w:r>
      <w:r w:rsidRPr="00377AA7">
        <w:rPr>
          <w:rFonts w:ascii="GHEA Grapalat" w:hAnsi="GHEA Grapalat" w:cs="Sylfaen"/>
          <w:i/>
          <w:sz w:val="20"/>
          <w:szCs w:val="20"/>
        </w:rPr>
        <w:t>ԳՀ</w:t>
      </w:r>
      <w:r w:rsidR="00404109" w:rsidRPr="00377AA7">
        <w:rPr>
          <w:rFonts w:ascii="GHEA Grapalat" w:hAnsi="GHEA Grapalat" w:cs="Sylfaen"/>
          <w:i/>
          <w:sz w:val="20"/>
          <w:szCs w:val="20"/>
        </w:rPr>
        <w:t>ԾՁԲ</w:t>
      </w:r>
      <w:r w:rsidRPr="00377AA7">
        <w:rPr>
          <w:rFonts w:ascii="GHEA Grapalat" w:hAnsi="GHEA Grapalat" w:cs="Sylfaen"/>
          <w:i/>
          <w:sz w:val="20"/>
          <w:szCs w:val="20"/>
          <w:lang w:val="af-ZA"/>
        </w:rPr>
        <w:t>-19</w:t>
      </w:r>
      <w:r w:rsidR="001909BE" w:rsidRPr="00377AA7">
        <w:rPr>
          <w:rFonts w:ascii="GHEA Grapalat" w:hAnsi="GHEA Grapalat" w:cs="Sylfaen"/>
          <w:i/>
          <w:sz w:val="20"/>
          <w:szCs w:val="20"/>
          <w:u w:val="single"/>
          <w:lang w:val="af-ZA"/>
        </w:rPr>
        <w:t>/</w:t>
      </w:r>
      <w:r w:rsidRPr="00377AA7">
        <w:rPr>
          <w:rFonts w:ascii="GHEA Grapalat" w:hAnsi="GHEA Grapalat" w:cs="Sylfaen"/>
          <w:i/>
          <w:sz w:val="20"/>
          <w:szCs w:val="20"/>
          <w:u w:val="single"/>
          <w:lang w:val="af-ZA"/>
        </w:rPr>
        <w:t>0</w:t>
      </w:r>
      <w:r w:rsidR="007E048A">
        <w:rPr>
          <w:rFonts w:ascii="GHEA Grapalat" w:hAnsi="GHEA Grapalat" w:cs="Sylfaen"/>
          <w:i/>
          <w:sz w:val="20"/>
          <w:szCs w:val="20"/>
          <w:u w:val="single"/>
          <w:lang w:val="af-ZA"/>
        </w:rPr>
        <w:t xml:space="preserve">2 </w:t>
      </w:r>
      <w:r w:rsidR="00404109" w:rsidRPr="00377AA7">
        <w:rPr>
          <w:rFonts w:ascii="GHEA Grapalat" w:hAnsi="GHEA Grapalat" w:cs="Sylfaen"/>
          <w:i/>
          <w:sz w:val="20"/>
          <w:szCs w:val="20"/>
        </w:rPr>
        <w:t>ծածկա</w:t>
      </w:r>
      <w:r w:rsidR="00404109" w:rsidRPr="00377AA7">
        <w:rPr>
          <w:rFonts w:ascii="GHEA Grapalat" w:hAnsi="GHEA Grapalat" w:cs="Times Armenian"/>
          <w:i/>
          <w:sz w:val="20"/>
          <w:szCs w:val="20"/>
        </w:rPr>
        <w:t>գ</w:t>
      </w:r>
      <w:r w:rsidR="00404109" w:rsidRPr="00377AA7">
        <w:rPr>
          <w:rFonts w:ascii="GHEA Grapalat" w:hAnsi="GHEA Grapalat" w:cs="Sylfaen"/>
          <w:i/>
          <w:sz w:val="20"/>
          <w:szCs w:val="20"/>
        </w:rPr>
        <w:t>րով</w:t>
      </w:r>
      <w:r w:rsidR="00404109" w:rsidRPr="00377AA7">
        <w:rPr>
          <w:rFonts w:ascii="GHEA Grapalat" w:hAnsi="GHEA Grapalat" w:cs="Times Armenian"/>
          <w:i/>
          <w:sz w:val="20"/>
          <w:szCs w:val="20"/>
          <w:lang w:val="af-ZA"/>
        </w:rPr>
        <w:t xml:space="preserve"> </w:t>
      </w:r>
    </w:p>
    <w:p w:rsidR="00404109" w:rsidRPr="00377AA7" w:rsidRDefault="00A9024E" w:rsidP="00404109">
      <w:pPr>
        <w:pStyle w:val="aa"/>
        <w:spacing w:after="0"/>
        <w:ind w:firstLine="567"/>
        <w:jc w:val="right"/>
        <w:rPr>
          <w:rFonts w:ascii="GHEA Grapalat" w:hAnsi="GHEA Grapalat" w:cs="Times Armenian"/>
          <w:i/>
          <w:sz w:val="20"/>
          <w:szCs w:val="20"/>
          <w:lang w:val="af-ZA"/>
        </w:rPr>
      </w:pPr>
      <w:r w:rsidRPr="00377AA7">
        <w:rPr>
          <w:rFonts w:ascii="GHEA Grapalat" w:hAnsi="GHEA Grapalat" w:cs="Sylfaen"/>
          <w:i/>
          <w:sz w:val="20"/>
          <w:szCs w:val="20"/>
        </w:rPr>
        <w:t>Գնանշման</w:t>
      </w:r>
      <w:r w:rsidRPr="00377AA7">
        <w:rPr>
          <w:rFonts w:ascii="GHEA Grapalat" w:hAnsi="GHEA Grapalat" w:cs="Sylfaen"/>
          <w:i/>
          <w:sz w:val="20"/>
          <w:szCs w:val="20"/>
          <w:lang w:val="af-ZA"/>
        </w:rPr>
        <w:t xml:space="preserve"> </w:t>
      </w:r>
      <w:proofErr w:type="gramStart"/>
      <w:r w:rsidRPr="00377AA7">
        <w:rPr>
          <w:rFonts w:ascii="GHEA Grapalat" w:hAnsi="GHEA Grapalat" w:cs="Sylfaen"/>
          <w:i/>
          <w:sz w:val="20"/>
          <w:szCs w:val="20"/>
        </w:rPr>
        <w:t>հարցման</w:t>
      </w:r>
      <w:r w:rsidRPr="00377AA7">
        <w:rPr>
          <w:rFonts w:ascii="GHEA Grapalat" w:hAnsi="GHEA Grapalat" w:cs="Sylfaen"/>
          <w:i/>
          <w:sz w:val="20"/>
          <w:szCs w:val="20"/>
          <w:lang w:val="af-ZA"/>
        </w:rPr>
        <w:t xml:space="preserve"> </w:t>
      </w:r>
      <w:r w:rsidR="00404109" w:rsidRPr="00377AA7">
        <w:rPr>
          <w:rFonts w:ascii="GHEA Grapalat" w:hAnsi="GHEA Grapalat" w:cs="Times Armenian"/>
          <w:i/>
          <w:sz w:val="20"/>
          <w:szCs w:val="20"/>
          <w:lang w:val="af-ZA"/>
        </w:rPr>
        <w:t xml:space="preserve"> գնահատող</w:t>
      </w:r>
      <w:proofErr w:type="gramEnd"/>
      <w:r w:rsidR="00404109" w:rsidRPr="00377AA7">
        <w:rPr>
          <w:rFonts w:ascii="GHEA Grapalat" w:hAnsi="GHEA Grapalat" w:cs="Times Armenian"/>
          <w:i/>
          <w:sz w:val="20"/>
          <w:szCs w:val="20"/>
          <w:lang w:val="af-ZA"/>
        </w:rPr>
        <w:t xml:space="preserve"> </w:t>
      </w:r>
      <w:r w:rsidR="00404109" w:rsidRPr="00377AA7">
        <w:rPr>
          <w:rFonts w:ascii="GHEA Grapalat" w:hAnsi="GHEA Grapalat" w:cs="Sylfaen"/>
          <w:i/>
          <w:sz w:val="20"/>
          <w:szCs w:val="20"/>
        </w:rPr>
        <w:t>հանձնաժողովի</w:t>
      </w:r>
    </w:p>
    <w:p w:rsidR="00404109" w:rsidRPr="00377AA7" w:rsidRDefault="00404109" w:rsidP="00404109">
      <w:pPr>
        <w:pStyle w:val="aa"/>
        <w:spacing w:after="0"/>
        <w:ind w:firstLine="567"/>
        <w:jc w:val="right"/>
        <w:rPr>
          <w:rFonts w:ascii="GHEA Grapalat" w:hAnsi="GHEA Grapalat"/>
          <w:i/>
          <w:sz w:val="20"/>
          <w:szCs w:val="20"/>
          <w:lang w:val="af-ZA"/>
        </w:rPr>
      </w:pPr>
      <w:r w:rsidRPr="00377AA7">
        <w:rPr>
          <w:rFonts w:ascii="GHEA Grapalat" w:hAnsi="GHEA Grapalat" w:cs="Sylfaen"/>
          <w:i/>
          <w:sz w:val="20"/>
          <w:szCs w:val="20"/>
          <w:lang w:val="af-ZA"/>
        </w:rPr>
        <w:t xml:space="preserve"> 20</w:t>
      </w:r>
      <w:r w:rsidR="009826DD" w:rsidRPr="00377AA7">
        <w:rPr>
          <w:rFonts w:ascii="GHEA Grapalat" w:hAnsi="GHEA Grapalat" w:cs="Sylfaen"/>
          <w:i/>
          <w:sz w:val="20"/>
          <w:szCs w:val="20"/>
          <w:lang w:val="af-ZA"/>
        </w:rPr>
        <w:t>19</w:t>
      </w:r>
      <w:r w:rsidRPr="00377AA7">
        <w:rPr>
          <w:rFonts w:ascii="GHEA Grapalat" w:hAnsi="GHEA Grapalat" w:cs="Sylfaen"/>
          <w:i/>
          <w:sz w:val="20"/>
          <w:szCs w:val="20"/>
        </w:rPr>
        <w:t>թ</w:t>
      </w:r>
      <w:r w:rsidRPr="00377AA7">
        <w:rPr>
          <w:rFonts w:ascii="GHEA Grapalat" w:hAnsi="GHEA Grapalat" w:cs="Times Armenian"/>
          <w:i/>
          <w:sz w:val="20"/>
          <w:szCs w:val="20"/>
          <w:lang w:val="af-ZA"/>
        </w:rPr>
        <w:t xml:space="preserve">.  </w:t>
      </w:r>
      <w:r w:rsidRPr="00377AA7">
        <w:rPr>
          <w:rFonts w:ascii="GHEA Grapalat" w:hAnsi="GHEA Grapalat" w:cs="Times Armenian"/>
          <w:i/>
          <w:sz w:val="20"/>
          <w:szCs w:val="20"/>
          <w:u w:val="single"/>
          <w:lang w:val="af-ZA"/>
        </w:rPr>
        <w:t xml:space="preserve">  </w:t>
      </w:r>
      <w:r w:rsidR="009826DD" w:rsidRPr="00377AA7">
        <w:rPr>
          <w:rFonts w:ascii="GHEA Grapalat" w:hAnsi="GHEA Grapalat" w:cs="Times Armenian"/>
          <w:i/>
          <w:sz w:val="20"/>
          <w:szCs w:val="20"/>
          <w:u w:val="single"/>
          <w:lang w:val="ru-RU"/>
        </w:rPr>
        <w:t>Դեկտեմբերի</w:t>
      </w:r>
      <w:r w:rsidR="009826DD" w:rsidRPr="00377AA7">
        <w:rPr>
          <w:rFonts w:ascii="GHEA Grapalat" w:hAnsi="GHEA Grapalat" w:cs="Times Armenian"/>
          <w:i/>
          <w:sz w:val="20"/>
          <w:szCs w:val="20"/>
          <w:u w:val="single"/>
          <w:lang w:val="af-ZA"/>
        </w:rPr>
        <w:t xml:space="preserve"> 1</w:t>
      </w:r>
      <w:r w:rsidR="007E048A">
        <w:rPr>
          <w:rFonts w:ascii="GHEA Grapalat" w:hAnsi="GHEA Grapalat" w:cs="Times Armenian"/>
          <w:i/>
          <w:sz w:val="20"/>
          <w:szCs w:val="20"/>
          <w:u w:val="single"/>
          <w:lang w:val="af-ZA"/>
        </w:rPr>
        <w:t>9</w:t>
      </w:r>
      <w:r w:rsidRPr="00377AA7">
        <w:rPr>
          <w:rFonts w:ascii="GHEA Grapalat" w:hAnsi="GHEA Grapalat" w:cs="Times Armenian"/>
          <w:i/>
          <w:sz w:val="20"/>
          <w:szCs w:val="20"/>
          <w:u w:val="single"/>
          <w:lang w:val="af-ZA"/>
        </w:rPr>
        <w:t xml:space="preserve"> </w:t>
      </w:r>
      <w:r w:rsidRPr="00377AA7">
        <w:rPr>
          <w:rFonts w:ascii="GHEA Grapalat" w:hAnsi="GHEA Grapalat" w:cs="Times Armenian"/>
          <w:i/>
          <w:sz w:val="20"/>
          <w:szCs w:val="20"/>
          <w:lang w:val="af-ZA"/>
        </w:rPr>
        <w:t xml:space="preserve">-ի </w:t>
      </w:r>
      <w:r w:rsidRPr="00377AA7">
        <w:rPr>
          <w:rFonts w:ascii="GHEA Grapalat" w:hAnsi="GHEA Grapalat" w:cs="Times Armenian"/>
          <w:i/>
          <w:sz w:val="20"/>
          <w:szCs w:val="20"/>
          <w:vertAlign w:val="subscript"/>
          <w:lang w:val="af-ZA"/>
        </w:rPr>
        <w:t xml:space="preserve"> </w:t>
      </w:r>
      <w:r w:rsidRPr="00377AA7">
        <w:rPr>
          <w:rFonts w:ascii="GHEA Grapalat" w:hAnsi="GHEA Grapalat" w:cs="Times Armenian"/>
          <w:i/>
          <w:sz w:val="20"/>
          <w:szCs w:val="20"/>
          <w:lang w:val="af-ZA"/>
        </w:rPr>
        <w:t xml:space="preserve">N </w:t>
      </w:r>
      <w:r w:rsidRPr="00377AA7">
        <w:rPr>
          <w:rFonts w:ascii="GHEA Grapalat" w:hAnsi="GHEA Grapalat" w:cs="Times Armenian"/>
          <w:i/>
          <w:sz w:val="20"/>
          <w:szCs w:val="20"/>
          <w:u w:val="single"/>
          <w:lang w:val="af-ZA"/>
        </w:rPr>
        <w:t xml:space="preserve"> </w:t>
      </w:r>
      <w:r w:rsidR="009826DD" w:rsidRPr="00377AA7">
        <w:rPr>
          <w:rFonts w:ascii="GHEA Grapalat" w:hAnsi="GHEA Grapalat" w:cs="Times Armenian"/>
          <w:i/>
          <w:sz w:val="20"/>
          <w:szCs w:val="20"/>
          <w:u w:val="single"/>
          <w:lang w:val="af-ZA"/>
        </w:rPr>
        <w:t xml:space="preserve">1 </w:t>
      </w:r>
      <w:r w:rsidRPr="00377AA7">
        <w:rPr>
          <w:rFonts w:ascii="GHEA Grapalat" w:hAnsi="GHEA Grapalat" w:cs="Sylfaen"/>
          <w:i/>
          <w:sz w:val="20"/>
          <w:szCs w:val="20"/>
        </w:rPr>
        <w:t>որոշմամբ</w:t>
      </w: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A9024E" w:rsidRPr="00377AA7" w:rsidRDefault="00A9024E" w:rsidP="00A9024E">
      <w:pPr>
        <w:spacing w:after="120"/>
        <w:ind w:right="-7" w:firstLine="567"/>
        <w:jc w:val="center"/>
        <w:rPr>
          <w:rFonts w:ascii="GHEA Grapalat" w:hAnsi="GHEA Grapalat"/>
          <w:lang w:val="af-ZA"/>
        </w:rPr>
      </w:pPr>
      <w:r w:rsidRPr="00377AA7">
        <w:rPr>
          <w:rFonts w:ascii="GHEA Grapalat" w:hAnsi="GHEA Grapalat" w:cs="Times Armenian"/>
          <w:lang w:val="af-ZA"/>
        </w:rPr>
        <w:t>«</w:t>
      </w:r>
      <w:r w:rsidRPr="00377AA7">
        <w:rPr>
          <w:rFonts w:ascii="GHEA Grapalat" w:hAnsi="GHEA Grapalat" w:cs="Times Armenian"/>
        </w:rPr>
        <w:t>ՀՀ</w:t>
      </w:r>
      <w:r w:rsidRPr="00377AA7">
        <w:rPr>
          <w:rFonts w:ascii="GHEA Grapalat" w:hAnsi="GHEA Grapalat" w:cs="Times Armenian"/>
          <w:lang w:val="af-ZA"/>
        </w:rPr>
        <w:t xml:space="preserve"> </w:t>
      </w:r>
      <w:r w:rsidRPr="00377AA7">
        <w:rPr>
          <w:rFonts w:ascii="GHEA Grapalat" w:hAnsi="GHEA Grapalat" w:cs="Times Armenian"/>
        </w:rPr>
        <w:t>ԱՐԱՐԱՏԻ</w:t>
      </w:r>
      <w:r w:rsidRPr="00377AA7">
        <w:rPr>
          <w:rFonts w:ascii="GHEA Grapalat" w:hAnsi="GHEA Grapalat" w:cs="Times Armenian"/>
          <w:lang w:val="af-ZA"/>
        </w:rPr>
        <w:t xml:space="preserve"> </w:t>
      </w:r>
      <w:r w:rsidRPr="00377AA7">
        <w:rPr>
          <w:rFonts w:ascii="GHEA Grapalat" w:hAnsi="GHEA Grapalat" w:cs="Times Armenian"/>
        </w:rPr>
        <w:t>ՄԱՐԶՙ</w:t>
      </w:r>
      <w:r w:rsidR="006A2019">
        <w:rPr>
          <w:rFonts w:ascii="GHEA Grapalat" w:hAnsi="GHEA Grapalat" w:cs="Times Armenian"/>
          <w:lang w:val="af-ZA"/>
        </w:rPr>
        <w:t xml:space="preserve"> ՆԻԶԱՄ</w:t>
      </w:r>
      <w:r w:rsidRPr="00377AA7">
        <w:rPr>
          <w:rFonts w:ascii="GHEA Grapalat" w:hAnsi="GHEA Grapalat" w:cs="Times Armenian"/>
        </w:rPr>
        <w:t>Ի</w:t>
      </w:r>
      <w:r w:rsidRPr="00377AA7">
        <w:rPr>
          <w:rFonts w:ascii="GHEA Grapalat" w:hAnsi="GHEA Grapalat" w:cs="Times Armenian"/>
          <w:lang w:val="af-ZA"/>
        </w:rPr>
        <w:t xml:space="preserve"> </w:t>
      </w:r>
      <w:r w:rsidRPr="00377AA7">
        <w:rPr>
          <w:rFonts w:ascii="GHEA Grapalat" w:hAnsi="GHEA Grapalat" w:cs="Times Armenian"/>
        </w:rPr>
        <w:t>ՀԱՄԱՅՆՔԱՊԵՏԱՐԱՆ</w:t>
      </w:r>
      <w:r w:rsidRPr="00377AA7">
        <w:rPr>
          <w:rFonts w:ascii="GHEA Grapalat" w:hAnsi="GHEA Grapalat" w:cs="Sylfaen"/>
          <w:lang w:val="af-ZA"/>
        </w:rPr>
        <w:t>»</w:t>
      </w:r>
    </w:p>
    <w:p w:rsidR="00A9024E" w:rsidRPr="00377AA7" w:rsidRDefault="00A9024E" w:rsidP="00A9024E">
      <w:pPr>
        <w:tabs>
          <w:tab w:val="left" w:pos="5968"/>
        </w:tabs>
        <w:spacing w:after="120"/>
        <w:ind w:right="-7" w:firstLine="567"/>
        <w:rPr>
          <w:rFonts w:ascii="Sylfaen" w:hAnsi="Sylfaen"/>
          <w:lang w:val="af-ZA"/>
        </w:rPr>
      </w:pPr>
      <w:r w:rsidRPr="00377AA7">
        <w:rPr>
          <w:rFonts w:ascii="Sylfaen" w:hAnsi="Sylfaen"/>
          <w:lang w:val="af-ZA"/>
        </w:rPr>
        <w:tab/>
      </w: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lang w:val="af-ZA"/>
        </w:rPr>
      </w:pPr>
    </w:p>
    <w:p w:rsidR="00A9024E" w:rsidRPr="00377AA7" w:rsidRDefault="00A9024E" w:rsidP="00A9024E">
      <w:pPr>
        <w:spacing w:after="120"/>
        <w:ind w:right="-7" w:firstLine="567"/>
        <w:jc w:val="center"/>
        <w:rPr>
          <w:rFonts w:ascii="Sylfaen" w:hAnsi="Sylfaen" w:cs="Sylfaen"/>
          <w:lang w:val="af-ZA"/>
        </w:rPr>
      </w:pPr>
      <w:r w:rsidRPr="00377AA7">
        <w:rPr>
          <w:rFonts w:ascii="Sylfaen" w:hAnsi="Sylfaen" w:cs="Sylfaen"/>
        </w:rPr>
        <w:t>Հ</w:t>
      </w:r>
      <w:r w:rsidRPr="00377AA7">
        <w:rPr>
          <w:rFonts w:ascii="Sylfaen" w:hAnsi="Sylfaen" w:cs="Times Armenian"/>
          <w:lang w:val="af-ZA"/>
        </w:rPr>
        <w:t xml:space="preserve"> </w:t>
      </w:r>
      <w:r w:rsidRPr="00377AA7">
        <w:rPr>
          <w:rFonts w:ascii="Sylfaen" w:hAnsi="Sylfaen" w:cs="Sylfaen"/>
        </w:rPr>
        <w:t>Ր</w:t>
      </w:r>
      <w:r w:rsidRPr="00377AA7">
        <w:rPr>
          <w:rFonts w:ascii="Sylfaen" w:hAnsi="Sylfaen" w:cs="Times Armenian"/>
          <w:lang w:val="af-ZA"/>
        </w:rPr>
        <w:t xml:space="preserve"> </w:t>
      </w:r>
      <w:r w:rsidRPr="00377AA7">
        <w:rPr>
          <w:rFonts w:ascii="Sylfaen" w:hAnsi="Sylfaen" w:cs="Sylfaen"/>
        </w:rPr>
        <w:t>Ա</w:t>
      </w:r>
      <w:r w:rsidRPr="00377AA7">
        <w:rPr>
          <w:rFonts w:ascii="Sylfaen" w:hAnsi="Sylfaen" w:cs="Times Armenian"/>
          <w:lang w:val="af-ZA"/>
        </w:rPr>
        <w:t xml:space="preserve"> </w:t>
      </w:r>
      <w:r w:rsidRPr="00377AA7">
        <w:rPr>
          <w:rFonts w:ascii="Sylfaen" w:hAnsi="Sylfaen" w:cs="Sylfaen"/>
        </w:rPr>
        <w:t>Վ</w:t>
      </w:r>
      <w:r w:rsidRPr="00377AA7">
        <w:rPr>
          <w:rFonts w:ascii="Sylfaen" w:hAnsi="Sylfaen" w:cs="Times Armenian"/>
          <w:lang w:val="af-ZA"/>
        </w:rPr>
        <w:t xml:space="preserve"> </w:t>
      </w:r>
      <w:r w:rsidRPr="00377AA7">
        <w:rPr>
          <w:rFonts w:ascii="Sylfaen" w:hAnsi="Sylfaen" w:cs="Sylfaen"/>
        </w:rPr>
        <w:t>Ե</w:t>
      </w:r>
      <w:r w:rsidRPr="00377AA7">
        <w:rPr>
          <w:rFonts w:ascii="Sylfaen" w:hAnsi="Sylfaen" w:cs="Times Armenian"/>
          <w:lang w:val="af-ZA"/>
        </w:rPr>
        <w:t xml:space="preserve"> </w:t>
      </w:r>
      <w:r w:rsidRPr="00377AA7">
        <w:rPr>
          <w:rFonts w:ascii="Sylfaen" w:hAnsi="Sylfaen" w:cs="Sylfaen"/>
        </w:rPr>
        <w:t>Ր</w:t>
      </w:r>
    </w:p>
    <w:p w:rsidR="00A9024E" w:rsidRPr="00377AA7" w:rsidRDefault="00A9024E" w:rsidP="00A9024E">
      <w:pPr>
        <w:spacing w:after="120"/>
        <w:ind w:right="-7" w:firstLine="567"/>
        <w:jc w:val="center"/>
        <w:rPr>
          <w:rFonts w:ascii="Sylfaen" w:hAnsi="Sylfaen" w:cs="Sylfaen"/>
          <w:lang w:val="af-ZA"/>
        </w:rPr>
      </w:pPr>
    </w:p>
    <w:p w:rsidR="00A9024E" w:rsidRPr="00377AA7" w:rsidRDefault="00A9024E" w:rsidP="00A9024E">
      <w:pPr>
        <w:spacing w:after="120"/>
        <w:ind w:right="-7" w:firstLine="567"/>
        <w:jc w:val="center"/>
        <w:rPr>
          <w:rFonts w:ascii="Sylfaen" w:hAnsi="Sylfaen" w:cs="Sylfaen"/>
          <w:lang w:val="af-ZA"/>
        </w:rPr>
      </w:pPr>
    </w:p>
    <w:p w:rsidR="00A9024E" w:rsidRPr="00377AA7" w:rsidRDefault="00A9024E" w:rsidP="00A9024E">
      <w:pPr>
        <w:spacing w:after="120"/>
        <w:ind w:right="-7"/>
        <w:jc w:val="center"/>
        <w:rPr>
          <w:rFonts w:ascii="GHEA Grapalat" w:hAnsi="GHEA Grapalat"/>
          <w:sz w:val="22"/>
          <w:szCs w:val="22"/>
          <w:lang w:val="af-ZA"/>
        </w:rPr>
      </w:pPr>
      <w:r w:rsidRPr="00377AA7">
        <w:rPr>
          <w:rFonts w:ascii="GHEA Grapalat" w:hAnsi="GHEA Grapalat" w:cs="Sylfaen"/>
          <w:sz w:val="22"/>
          <w:szCs w:val="22"/>
          <w:lang w:val="af-ZA"/>
        </w:rPr>
        <w:t>«</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ՀՀ</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ԱՐԱՐԱՏԻ</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ՄԱՐԶՙ</w:t>
      </w:r>
      <w:r w:rsidR="006A2019">
        <w:rPr>
          <w:rFonts w:ascii="GHEA Grapalat" w:hAnsi="GHEA Grapalat" w:cs="Times Armenian"/>
          <w:sz w:val="22"/>
          <w:szCs w:val="22"/>
          <w:lang w:val="af-ZA"/>
        </w:rPr>
        <w:t xml:space="preserve"> ՆԻԶԱՄ</w:t>
      </w:r>
      <w:r w:rsidRPr="00377AA7">
        <w:rPr>
          <w:rFonts w:ascii="GHEA Grapalat" w:hAnsi="GHEA Grapalat" w:cs="Times Armenian"/>
          <w:sz w:val="22"/>
          <w:szCs w:val="22"/>
        </w:rPr>
        <w:t>Ի</w:t>
      </w:r>
      <w:r w:rsidRPr="00377AA7">
        <w:rPr>
          <w:rFonts w:ascii="GHEA Grapalat" w:hAnsi="GHEA Grapalat" w:cs="Times Armenian"/>
          <w:sz w:val="22"/>
          <w:szCs w:val="22"/>
          <w:lang w:val="af-ZA"/>
        </w:rPr>
        <w:t xml:space="preserve"> </w:t>
      </w:r>
      <w:r w:rsidRPr="00377AA7">
        <w:rPr>
          <w:rFonts w:ascii="GHEA Grapalat" w:hAnsi="GHEA Grapalat" w:cs="Times Armenian"/>
          <w:sz w:val="22"/>
          <w:szCs w:val="22"/>
        </w:rPr>
        <w:t>ՀԱՄԱՅՆՔԱՊԵՏԱՐԱՆ</w:t>
      </w:r>
      <w:r w:rsidRPr="00377AA7">
        <w:rPr>
          <w:rFonts w:ascii="GHEA Grapalat" w:hAnsi="GHEA Grapalat" w:cs="Sylfaen"/>
          <w:sz w:val="22"/>
          <w:szCs w:val="22"/>
          <w:lang w:val="af-ZA"/>
        </w:rPr>
        <w:t xml:space="preserve"> »-</w:t>
      </w:r>
      <w:r w:rsidRPr="00377AA7">
        <w:rPr>
          <w:rFonts w:ascii="GHEA Grapalat" w:hAnsi="GHEA Grapalat" w:cs="Sylfaen"/>
          <w:sz w:val="22"/>
          <w:szCs w:val="22"/>
        </w:rPr>
        <w:t>Ի</w:t>
      </w:r>
      <w:r w:rsidRPr="00377AA7">
        <w:rPr>
          <w:rFonts w:ascii="GHEA Grapalat" w:hAnsi="GHEA Grapalat" w:cs="Sylfaen"/>
          <w:sz w:val="22"/>
          <w:szCs w:val="22"/>
          <w:lang w:val="af-ZA"/>
        </w:rPr>
        <w:t xml:space="preserve"> </w:t>
      </w:r>
      <w:r w:rsidRPr="00377AA7">
        <w:rPr>
          <w:rFonts w:ascii="GHEA Grapalat" w:hAnsi="GHEA Grapalat" w:cs="Sylfaen"/>
          <w:sz w:val="22"/>
          <w:szCs w:val="22"/>
        </w:rPr>
        <w:t>ԿԱՐԻՔՆԵՐԻ</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ՀԱՄԱՐ</w:t>
      </w:r>
      <w:r w:rsidRPr="00377AA7">
        <w:rPr>
          <w:rFonts w:ascii="GHEA Grapalat" w:hAnsi="GHEA Grapalat" w:cs="Times Armenian"/>
          <w:sz w:val="22"/>
          <w:szCs w:val="22"/>
          <w:lang w:val="af-ZA"/>
        </w:rPr>
        <w:t xml:space="preserve">` </w:t>
      </w:r>
      <w:r w:rsidRPr="00377AA7">
        <w:rPr>
          <w:rFonts w:ascii="GHEA Grapalat" w:hAnsi="GHEA Grapalat" w:cs="Sylfaen"/>
          <w:sz w:val="22"/>
          <w:szCs w:val="22"/>
          <w:lang w:val="af-ZA"/>
        </w:rPr>
        <w:t>«</w:t>
      </w:r>
      <w:r w:rsidRPr="00377AA7">
        <w:rPr>
          <w:rFonts w:ascii="GHEA Grapalat" w:hAnsi="GHEA Grapalat" w:cs="Sylfaen"/>
          <w:sz w:val="22"/>
          <w:szCs w:val="22"/>
        </w:rPr>
        <w:t>ՀԱՄԱՅՆՔԻ</w:t>
      </w:r>
      <w:r w:rsidRPr="00377AA7">
        <w:rPr>
          <w:rFonts w:ascii="GHEA Grapalat" w:hAnsi="GHEA Grapalat" w:cs="Sylfaen"/>
          <w:sz w:val="22"/>
          <w:szCs w:val="22"/>
          <w:vertAlign w:val="subscript"/>
          <w:lang w:val="af-ZA"/>
        </w:rPr>
        <w:t xml:space="preserve"> </w:t>
      </w:r>
      <w:r w:rsidRPr="00377AA7">
        <w:rPr>
          <w:rFonts w:ascii="GHEA Grapalat" w:hAnsi="GHEA Grapalat" w:cs="Sylfaen"/>
          <w:sz w:val="22"/>
          <w:szCs w:val="22"/>
          <w:lang w:val="af-ZA"/>
        </w:rPr>
        <w:t xml:space="preserve"> </w:t>
      </w:r>
      <w:r w:rsidR="00185121" w:rsidRPr="00377AA7">
        <w:rPr>
          <w:rFonts w:ascii="GHEA Grapalat" w:hAnsi="GHEA Grapalat" w:cs="Sylfaen"/>
          <w:sz w:val="22"/>
          <w:szCs w:val="22"/>
          <w:lang w:val="af-ZA"/>
        </w:rPr>
        <w:t xml:space="preserve">ԿԵՆՑԱՂԱՅԻՆ </w:t>
      </w:r>
      <w:r w:rsidRPr="00377AA7">
        <w:rPr>
          <w:rFonts w:ascii="GHEA Grapalat" w:hAnsi="GHEA Grapalat" w:cs="Sylfaen"/>
          <w:sz w:val="22"/>
          <w:szCs w:val="22"/>
        </w:rPr>
        <w:t>ԱՂԲԱՀԱՆՈՒԹՅԱՆ</w:t>
      </w:r>
      <w:r w:rsidRPr="00377AA7">
        <w:rPr>
          <w:rFonts w:ascii="GHEA Grapalat" w:hAnsi="GHEA Grapalat" w:cs="Sylfaen"/>
          <w:sz w:val="22"/>
          <w:szCs w:val="22"/>
          <w:lang w:val="af-ZA"/>
        </w:rPr>
        <w:t xml:space="preserve"> </w:t>
      </w:r>
      <w:r w:rsidRPr="00377AA7">
        <w:rPr>
          <w:rFonts w:ascii="GHEA Grapalat" w:hAnsi="GHEA Grapalat" w:cs="Sylfaen"/>
          <w:sz w:val="22"/>
          <w:szCs w:val="22"/>
        </w:rPr>
        <w:t>ԾԱՌԱՅՈՒԹՅՈՒՆՆԵՐ</w:t>
      </w:r>
      <w:r w:rsidRPr="00377AA7">
        <w:rPr>
          <w:rFonts w:ascii="GHEA Grapalat" w:hAnsi="GHEA Grapalat" w:cs="Sylfaen"/>
          <w:sz w:val="22"/>
          <w:szCs w:val="22"/>
          <w:lang w:val="af-ZA"/>
        </w:rPr>
        <w:t xml:space="preserve">» Ի </w:t>
      </w:r>
      <w:r w:rsidRPr="00377AA7">
        <w:rPr>
          <w:rFonts w:ascii="GHEA Grapalat" w:hAnsi="GHEA Grapalat" w:cs="Sylfaen"/>
          <w:sz w:val="22"/>
          <w:szCs w:val="22"/>
        </w:rPr>
        <w:t>ՄԱՏՈՒՑՄԱՆ</w:t>
      </w:r>
      <w:r w:rsidRPr="00377AA7">
        <w:rPr>
          <w:rFonts w:ascii="GHEA Grapalat" w:hAnsi="GHEA Grapalat" w:cs="Sylfaen"/>
          <w:sz w:val="22"/>
          <w:szCs w:val="22"/>
          <w:lang w:val="af-ZA"/>
        </w:rPr>
        <w:t xml:space="preserve"> </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ՆՊԱՏԱԿՈՎ</w:t>
      </w:r>
      <w:r w:rsidRPr="00377AA7">
        <w:rPr>
          <w:rFonts w:ascii="GHEA Grapalat" w:hAnsi="GHEA Grapalat" w:cs="Sylfaen"/>
          <w:sz w:val="22"/>
          <w:szCs w:val="22"/>
          <w:lang w:val="af-ZA"/>
        </w:rPr>
        <w:t xml:space="preserve"> </w:t>
      </w:r>
      <w:r w:rsidRPr="00377AA7">
        <w:rPr>
          <w:rFonts w:ascii="GHEA Grapalat" w:hAnsi="GHEA Grapalat" w:cs="Times Armenian"/>
          <w:sz w:val="22"/>
          <w:szCs w:val="22"/>
          <w:lang w:val="af-ZA"/>
        </w:rPr>
        <w:t xml:space="preserve"> </w:t>
      </w:r>
      <w:r w:rsidRPr="00377AA7">
        <w:rPr>
          <w:rFonts w:ascii="GHEA Grapalat" w:hAnsi="GHEA Grapalat" w:cs="Sylfaen"/>
          <w:sz w:val="22"/>
          <w:szCs w:val="22"/>
        </w:rPr>
        <w:t>ՀԱՅՏԱՐԱՐՎԱԾ</w:t>
      </w:r>
      <w:r w:rsidRPr="00377AA7">
        <w:rPr>
          <w:rFonts w:ascii="GHEA Grapalat" w:hAnsi="GHEA Grapalat" w:cs="Times Armenian"/>
          <w:sz w:val="22"/>
          <w:szCs w:val="22"/>
          <w:lang w:val="af-ZA"/>
        </w:rPr>
        <w:t xml:space="preserve"> ԳՆԱՆՇՄԱՆ ՀԱՐՑՄԱՆ</w:t>
      </w:r>
    </w:p>
    <w:p w:rsidR="00404109" w:rsidRPr="00377AA7" w:rsidRDefault="00404109" w:rsidP="00404109">
      <w:pPr>
        <w:pStyle w:val="aa"/>
        <w:ind w:right="-7"/>
        <w:jc w:val="center"/>
        <w:rPr>
          <w:rFonts w:ascii="GHEA Grapalat" w:hAnsi="GHEA Grapalat"/>
          <w:szCs w:val="22"/>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A9024E" w:rsidRPr="00377AA7" w:rsidRDefault="00A9024E" w:rsidP="00A9024E">
      <w:pPr>
        <w:spacing w:after="120"/>
        <w:ind w:right="-7" w:firstLine="567"/>
        <w:jc w:val="center"/>
        <w:rPr>
          <w:rFonts w:ascii="Sylfaen" w:hAnsi="Sylfaen"/>
          <w:lang w:val="af-ZA"/>
        </w:rPr>
      </w:pPr>
      <w:r w:rsidRPr="00377AA7">
        <w:rPr>
          <w:rFonts w:ascii="Sylfaen" w:hAnsi="Sylfaen" w:cs="Sylfaen"/>
          <w:b/>
          <w:sz w:val="20"/>
          <w:szCs w:val="20"/>
        </w:rPr>
        <w:t>Սույն</w:t>
      </w:r>
      <w:r w:rsidRPr="00377AA7">
        <w:rPr>
          <w:rFonts w:ascii="GHEA Grapalat" w:hAnsi="GHEA Grapalat"/>
          <w:b/>
          <w:sz w:val="20"/>
          <w:szCs w:val="20"/>
          <w:lang w:val="af-ZA"/>
        </w:rPr>
        <w:t xml:space="preserve"> </w:t>
      </w:r>
      <w:r w:rsidRPr="00377AA7">
        <w:rPr>
          <w:rFonts w:ascii="Sylfaen" w:hAnsi="Sylfaen" w:cs="Sylfaen"/>
          <w:b/>
          <w:sz w:val="20"/>
          <w:szCs w:val="20"/>
        </w:rPr>
        <w:t>ընթացակարգը</w:t>
      </w:r>
      <w:r w:rsidRPr="00377AA7">
        <w:rPr>
          <w:rFonts w:ascii="GHEA Grapalat" w:hAnsi="GHEA Grapalat"/>
          <w:b/>
          <w:sz w:val="20"/>
          <w:szCs w:val="20"/>
          <w:lang w:val="af-ZA"/>
        </w:rPr>
        <w:t xml:space="preserve"> </w:t>
      </w:r>
      <w:r w:rsidRPr="00377AA7">
        <w:rPr>
          <w:rFonts w:ascii="Sylfaen" w:hAnsi="Sylfaen" w:cs="Sylfaen"/>
          <w:b/>
          <w:sz w:val="20"/>
          <w:szCs w:val="20"/>
        </w:rPr>
        <w:t>կազմակերպվում</w:t>
      </w:r>
      <w:r w:rsidRPr="00377AA7">
        <w:rPr>
          <w:rFonts w:ascii="GHEA Grapalat" w:hAnsi="GHEA Grapalat"/>
          <w:b/>
          <w:sz w:val="20"/>
          <w:szCs w:val="20"/>
          <w:lang w:val="af-ZA"/>
        </w:rPr>
        <w:t xml:space="preserve"> </w:t>
      </w:r>
      <w:proofErr w:type="gramStart"/>
      <w:r w:rsidRPr="00377AA7">
        <w:rPr>
          <w:rFonts w:ascii="Sylfaen" w:hAnsi="Sylfaen" w:cs="Sylfaen"/>
          <w:b/>
          <w:sz w:val="20"/>
          <w:szCs w:val="20"/>
        </w:rPr>
        <w:t>է</w:t>
      </w:r>
      <w:r w:rsidRPr="00377AA7">
        <w:rPr>
          <w:rFonts w:ascii="GHEA Grapalat" w:hAnsi="GHEA Grapalat"/>
          <w:b/>
          <w:sz w:val="20"/>
          <w:szCs w:val="20"/>
          <w:lang w:val="af-ZA"/>
        </w:rPr>
        <w:t xml:space="preserve">  </w:t>
      </w:r>
      <w:r w:rsidRPr="00377AA7">
        <w:rPr>
          <w:rFonts w:ascii="Sylfaen" w:hAnsi="Sylfaen" w:cs="Sylfaen"/>
          <w:b/>
          <w:sz w:val="20"/>
          <w:szCs w:val="20"/>
        </w:rPr>
        <w:t>հիմք</w:t>
      </w:r>
      <w:proofErr w:type="gramEnd"/>
      <w:r w:rsidRPr="00377AA7">
        <w:rPr>
          <w:rFonts w:ascii="GHEA Grapalat" w:hAnsi="GHEA Grapalat"/>
          <w:b/>
          <w:sz w:val="20"/>
          <w:szCs w:val="20"/>
          <w:lang w:val="af-ZA"/>
        </w:rPr>
        <w:t xml:space="preserve"> </w:t>
      </w:r>
      <w:r w:rsidRPr="00377AA7">
        <w:rPr>
          <w:rFonts w:ascii="Sylfaen" w:hAnsi="Sylfaen" w:cs="Sylfaen"/>
          <w:b/>
          <w:sz w:val="20"/>
          <w:szCs w:val="20"/>
        </w:rPr>
        <w:t>ընդունելով</w:t>
      </w:r>
      <w:r w:rsidRPr="00377AA7">
        <w:rPr>
          <w:rFonts w:ascii="GHEA Grapalat" w:hAnsi="GHEA Grapalat"/>
          <w:b/>
          <w:sz w:val="20"/>
          <w:szCs w:val="20"/>
          <w:lang w:val="af-ZA"/>
        </w:rPr>
        <w:t xml:space="preserve"> </w:t>
      </w:r>
      <w:r w:rsidRPr="00377AA7">
        <w:rPr>
          <w:rFonts w:ascii="Sylfaen" w:hAnsi="Sylfaen" w:cs="Sylfaen"/>
          <w:b/>
          <w:sz w:val="20"/>
          <w:szCs w:val="20"/>
          <w:lang w:val="hy-AM"/>
        </w:rPr>
        <w:t>ՀՀ</w:t>
      </w:r>
      <w:r w:rsidRPr="00377AA7">
        <w:rPr>
          <w:rFonts w:ascii="GHEA Grapalat" w:hAnsi="GHEA Grapalat"/>
          <w:b/>
          <w:sz w:val="20"/>
          <w:szCs w:val="20"/>
          <w:lang w:val="hy-AM"/>
        </w:rPr>
        <w:t xml:space="preserve"> </w:t>
      </w:r>
      <w:r w:rsidRPr="00377AA7">
        <w:rPr>
          <w:rFonts w:ascii="Sylfaen" w:hAnsi="Sylfaen" w:cs="Sylfaen"/>
          <w:b/>
          <w:sz w:val="20"/>
          <w:szCs w:val="20"/>
        </w:rPr>
        <w:t>Գնումների</w:t>
      </w:r>
      <w:r w:rsidRPr="00377AA7">
        <w:rPr>
          <w:rFonts w:ascii="GHEA Grapalat" w:hAnsi="GHEA Grapalat"/>
          <w:b/>
          <w:sz w:val="20"/>
          <w:szCs w:val="20"/>
          <w:lang w:val="af-ZA"/>
        </w:rPr>
        <w:t xml:space="preserve"> </w:t>
      </w:r>
      <w:r w:rsidRPr="00377AA7">
        <w:rPr>
          <w:rFonts w:ascii="Sylfaen" w:hAnsi="Sylfaen" w:cs="Sylfaen"/>
          <w:b/>
          <w:sz w:val="20"/>
          <w:szCs w:val="20"/>
        </w:rPr>
        <w:t>մասին</w:t>
      </w:r>
      <w:r w:rsidRPr="00377AA7">
        <w:rPr>
          <w:rFonts w:ascii="GHEA Grapalat" w:hAnsi="GHEA Grapalat"/>
          <w:b/>
          <w:sz w:val="20"/>
          <w:szCs w:val="20"/>
          <w:lang w:val="af-ZA"/>
        </w:rPr>
        <w:t xml:space="preserve"> </w:t>
      </w:r>
      <w:r w:rsidRPr="00377AA7">
        <w:rPr>
          <w:rFonts w:ascii="Sylfaen" w:hAnsi="Sylfaen" w:cs="Sylfaen"/>
          <w:b/>
          <w:sz w:val="20"/>
          <w:szCs w:val="20"/>
        </w:rPr>
        <w:t>օրենքի</w:t>
      </w:r>
      <w:r w:rsidRPr="00377AA7">
        <w:rPr>
          <w:rFonts w:ascii="GHEA Grapalat" w:hAnsi="GHEA Grapalat"/>
          <w:b/>
          <w:sz w:val="20"/>
          <w:szCs w:val="20"/>
          <w:lang w:val="hy-AM"/>
        </w:rPr>
        <w:t xml:space="preserve"> </w:t>
      </w:r>
      <w:r w:rsidRPr="00377AA7">
        <w:rPr>
          <w:rFonts w:ascii="GHEA Grapalat" w:hAnsi="GHEA Grapalat"/>
          <w:b/>
          <w:sz w:val="20"/>
          <w:szCs w:val="20"/>
          <w:lang w:val="af-ZA"/>
        </w:rPr>
        <w:t>15</w:t>
      </w:r>
      <w:r w:rsidRPr="00377AA7">
        <w:rPr>
          <w:rFonts w:ascii="GHEA Grapalat" w:hAnsi="GHEA Grapalat"/>
          <w:b/>
          <w:sz w:val="20"/>
          <w:szCs w:val="20"/>
          <w:lang w:val="hy-AM"/>
        </w:rPr>
        <w:t>-</w:t>
      </w:r>
      <w:r w:rsidRPr="00377AA7">
        <w:rPr>
          <w:rFonts w:ascii="Sylfaen" w:hAnsi="Sylfaen" w:cs="Sylfaen"/>
          <w:b/>
          <w:sz w:val="20"/>
          <w:szCs w:val="20"/>
          <w:lang w:val="hy-AM"/>
        </w:rPr>
        <w:t>րդ</w:t>
      </w:r>
      <w:r w:rsidRPr="00377AA7">
        <w:rPr>
          <w:rFonts w:ascii="GHEA Grapalat" w:hAnsi="GHEA Grapalat"/>
          <w:b/>
          <w:sz w:val="20"/>
          <w:szCs w:val="20"/>
          <w:lang w:val="hy-AM"/>
        </w:rPr>
        <w:t xml:space="preserve"> </w:t>
      </w:r>
      <w:r w:rsidRPr="00377AA7">
        <w:rPr>
          <w:rFonts w:ascii="GHEA Grapalat" w:hAnsi="GHEA Grapalat"/>
          <w:b/>
          <w:sz w:val="20"/>
          <w:szCs w:val="20"/>
          <w:lang w:val="af-ZA"/>
        </w:rPr>
        <w:t xml:space="preserve">     </w:t>
      </w:r>
      <w:r w:rsidRPr="00377AA7">
        <w:rPr>
          <w:rFonts w:ascii="Sylfaen" w:hAnsi="Sylfaen" w:cs="Sylfaen"/>
          <w:b/>
          <w:sz w:val="20"/>
          <w:szCs w:val="20"/>
        </w:rPr>
        <w:t>հոդվածի</w:t>
      </w:r>
      <w:r w:rsidRPr="00377AA7">
        <w:rPr>
          <w:rFonts w:ascii="GHEA Grapalat" w:hAnsi="GHEA Grapalat"/>
          <w:b/>
          <w:sz w:val="20"/>
          <w:szCs w:val="20"/>
          <w:lang w:val="af-ZA"/>
        </w:rPr>
        <w:t xml:space="preserve"> 6-</w:t>
      </w:r>
      <w:r w:rsidRPr="00377AA7">
        <w:rPr>
          <w:rFonts w:ascii="Sylfaen" w:hAnsi="Sylfaen" w:cs="Sylfaen"/>
          <w:b/>
          <w:sz w:val="20"/>
          <w:szCs w:val="20"/>
        </w:rPr>
        <w:t>րդ</w:t>
      </w:r>
      <w:r w:rsidRPr="00377AA7">
        <w:rPr>
          <w:rFonts w:ascii="GHEA Grapalat" w:hAnsi="GHEA Grapalat"/>
          <w:b/>
          <w:sz w:val="20"/>
          <w:szCs w:val="20"/>
          <w:lang w:val="af-ZA"/>
        </w:rPr>
        <w:t xml:space="preserve"> </w:t>
      </w:r>
      <w:r w:rsidRPr="00377AA7">
        <w:rPr>
          <w:rFonts w:ascii="Sylfaen" w:hAnsi="Sylfaen" w:cs="Sylfaen"/>
          <w:b/>
          <w:sz w:val="20"/>
          <w:szCs w:val="20"/>
        </w:rPr>
        <w:t>կետի</w:t>
      </w:r>
      <w:r w:rsidRPr="00377AA7">
        <w:rPr>
          <w:rFonts w:ascii="GHEA Grapalat" w:hAnsi="GHEA Grapalat"/>
          <w:b/>
          <w:sz w:val="20"/>
          <w:szCs w:val="20"/>
          <w:lang w:val="af-ZA"/>
        </w:rPr>
        <w:t xml:space="preserve"> </w:t>
      </w:r>
      <w:r w:rsidRPr="00377AA7">
        <w:rPr>
          <w:rFonts w:ascii="Sylfaen" w:hAnsi="Sylfaen" w:cs="Sylfaen"/>
          <w:b/>
          <w:sz w:val="20"/>
          <w:szCs w:val="20"/>
        </w:rPr>
        <w:t>պահանջները</w:t>
      </w: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pStyle w:val="aa"/>
        <w:ind w:right="-7" w:firstLine="567"/>
        <w:jc w:val="center"/>
        <w:rPr>
          <w:rFonts w:ascii="GHEA Grapalat" w:hAnsi="GHEA Grapalat"/>
          <w:lang w:val="af-ZA"/>
        </w:rPr>
      </w:pPr>
    </w:p>
    <w:p w:rsidR="00404109" w:rsidRPr="00377AA7" w:rsidRDefault="00404109" w:rsidP="00404109">
      <w:pPr>
        <w:ind w:firstLine="567"/>
        <w:jc w:val="both"/>
        <w:rPr>
          <w:rFonts w:ascii="GHEA Grapalat" w:hAnsi="GHEA Grapalat" w:cs="Sylfaen"/>
          <w:i/>
          <w:sz w:val="22"/>
          <w:szCs w:val="22"/>
          <w:lang w:val="af-ZA"/>
        </w:rPr>
      </w:pPr>
      <w:r w:rsidRPr="00377AA7">
        <w:rPr>
          <w:rFonts w:ascii="GHEA Grapalat" w:hAnsi="GHEA Grapalat" w:cs="Sylfaen"/>
          <w:i/>
          <w:sz w:val="22"/>
          <w:szCs w:val="22"/>
        </w:rPr>
        <w:lastRenderedPageBreak/>
        <w:t>Հարգելի</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մասնակից</w:t>
      </w:r>
      <w:r w:rsidRPr="00377AA7">
        <w:rPr>
          <w:rFonts w:ascii="GHEA Grapalat" w:hAnsi="GHEA Grapalat" w:cs="Sylfaen"/>
          <w:i/>
          <w:sz w:val="22"/>
          <w:szCs w:val="22"/>
          <w:lang w:val="af-ZA"/>
        </w:rPr>
        <w:t xml:space="preserve"> </w:t>
      </w:r>
      <w:r w:rsidRPr="00377AA7">
        <w:rPr>
          <w:rFonts w:ascii="GHEA Grapalat" w:hAnsi="GHEA Grapalat" w:cs="Sylfaen"/>
          <w:i/>
          <w:sz w:val="22"/>
          <w:szCs w:val="22"/>
        </w:rPr>
        <w:t>նախքան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հայտ</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կազմելը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և</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ներկայացնելը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խնդրում</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ենք</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մանրամասնորեն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ուսումնասիրել</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սույն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հրավերը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քանի</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որ</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հրավերին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չհամապատասխանող</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հայտերը</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ենթակա</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են</w:t>
      </w:r>
      <w:r w:rsidRPr="00377AA7">
        <w:rPr>
          <w:rFonts w:ascii="GHEA Grapalat" w:hAnsi="GHEA Grapalat" w:cs="Times Armenian"/>
          <w:i/>
          <w:sz w:val="22"/>
          <w:szCs w:val="22"/>
          <w:lang w:val="af-ZA"/>
        </w:rPr>
        <w:t xml:space="preserve"> </w:t>
      </w:r>
      <w:r w:rsidRPr="00377AA7">
        <w:rPr>
          <w:rFonts w:ascii="GHEA Grapalat" w:hAnsi="GHEA Grapalat" w:cs="Sylfaen"/>
          <w:i/>
          <w:sz w:val="22"/>
          <w:szCs w:val="22"/>
        </w:rPr>
        <w:t>մերժման</w:t>
      </w:r>
      <w:r w:rsidRPr="00377AA7">
        <w:rPr>
          <w:rFonts w:ascii="GHEA Grapalat" w:hAnsi="GHEA Grapalat" w:cs="Sylfaen"/>
          <w:i/>
          <w:sz w:val="22"/>
          <w:szCs w:val="22"/>
          <w:lang w:val="af-ZA"/>
        </w:rPr>
        <w:t xml:space="preserve">: </w:t>
      </w:r>
    </w:p>
    <w:p w:rsidR="00404109" w:rsidRPr="00377AA7" w:rsidRDefault="00404109" w:rsidP="00404109">
      <w:pPr>
        <w:ind w:firstLine="567"/>
        <w:jc w:val="both"/>
        <w:rPr>
          <w:rFonts w:ascii="GHEA Grapalat" w:hAnsi="GHEA Grapalat"/>
          <w:i/>
          <w:sz w:val="20"/>
          <w:lang w:val="af-ZA"/>
        </w:rPr>
      </w:pPr>
    </w:p>
    <w:p w:rsidR="00404109" w:rsidRPr="00377AA7" w:rsidRDefault="00404109" w:rsidP="00404109">
      <w:pPr>
        <w:ind w:firstLine="567"/>
        <w:jc w:val="center"/>
        <w:rPr>
          <w:rFonts w:ascii="GHEA Grapalat" w:hAnsi="GHEA Grapalat"/>
          <w:b/>
          <w:sz w:val="20"/>
          <w:szCs w:val="22"/>
          <w:lang w:val="af-ZA"/>
        </w:rPr>
      </w:pPr>
    </w:p>
    <w:p w:rsidR="00404109" w:rsidRPr="00377AA7" w:rsidRDefault="00404109" w:rsidP="00404109">
      <w:pPr>
        <w:ind w:firstLine="567"/>
        <w:jc w:val="center"/>
        <w:rPr>
          <w:rFonts w:ascii="GHEA Grapalat" w:hAnsi="GHEA Grapalat" w:cs="Sylfaen"/>
          <w:b/>
          <w:sz w:val="22"/>
          <w:szCs w:val="22"/>
          <w:lang w:val="af-ZA"/>
        </w:rPr>
      </w:pPr>
    </w:p>
    <w:p w:rsidR="00404109" w:rsidRPr="00377AA7" w:rsidRDefault="00404109" w:rsidP="00404109">
      <w:pPr>
        <w:ind w:firstLine="567"/>
        <w:jc w:val="center"/>
        <w:rPr>
          <w:rFonts w:ascii="GHEA Grapalat" w:hAnsi="GHEA Grapalat"/>
          <w:b/>
          <w:sz w:val="20"/>
          <w:szCs w:val="20"/>
          <w:lang w:val="af-ZA"/>
        </w:rPr>
      </w:pPr>
      <w:r w:rsidRPr="00377AA7">
        <w:rPr>
          <w:rFonts w:ascii="GHEA Grapalat" w:hAnsi="GHEA Grapalat" w:cs="Sylfaen"/>
          <w:b/>
          <w:sz w:val="20"/>
          <w:szCs w:val="20"/>
        </w:rPr>
        <w:t>ԲՈՎԱՆԴԱԿՈւԹՅՈւՆ</w:t>
      </w:r>
    </w:p>
    <w:p w:rsidR="00404109" w:rsidRPr="00377AA7" w:rsidRDefault="00404109" w:rsidP="00404109">
      <w:pPr>
        <w:ind w:firstLine="567"/>
        <w:jc w:val="center"/>
        <w:rPr>
          <w:rFonts w:ascii="GHEA Grapalat" w:hAnsi="GHEA Grapalat"/>
          <w:i/>
          <w:sz w:val="20"/>
          <w:lang w:val="af-ZA"/>
        </w:rPr>
      </w:pPr>
    </w:p>
    <w:p w:rsidR="00404109" w:rsidRPr="007E048A" w:rsidRDefault="00A9024E" w:rsidP="00A9024E">
      <w:pPr>
        <w:spacing w:after="120"/>
        <w:ind w:right="-7"/>
        <w:jc w:val="center"/>
        <w:rPr>
          <w:rFonts w:ascii="GHEA Grapalat" w:hAnsi="GHEA Grapalat"/>
          <w:sz w:val="20"/>
          <w:szCs w:val="20"/>
          <w:lang w:val="af-ZA"/>
        </w:rPr>
      </w:pPr>
      <w:r w:rsidRPr="00377AA7">
        <w:rPr>
          <w:rFonts w:ascii="GHEA Grapalat" w:hAnsi="GHEA Grapalat" w:cs="Sylfaen"/>
          <w:sz w:val="20"/>
          <w:szCs w:val="20"/>
          <w:lang w:val="af-ZA"/>
        </w:rPr>
        <w:t>«</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ՀՀ</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ԱՐԱՐԱՏԻ</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ՄԱՐԶՙ</w:t>
      </w:r>
      <w:r w:rsidR="006A2019">
        <w:rPr>
          <w:rFonts w:ascii="GHEA Grapalat" w:hAnsi="GHEA Grapalat" w:cs="Times Armenian"/>
          <w:sz w:val="20"/>
          <w:szCs w:val="20"/>
          <w:lang w:val="af-ZA"/>
        </w:rPr>
        <w:t xml:space="preserve"> ՆԻԶԱՄ</w:t>
      </w:r>
      <w:r w:rsidRPr="00377AA7">
        <w:rPr>
          <w:rFonts w:ascii="GHEA Grapalat" w:hAnsi="GHEA Grapalat" w:cs="Times Armenian"/>
          <w:sz w:val="20"/>
          <w:szCs w:val="20"/>
        </w:rPr>
        <w:t>Ի</w:t>
      </w:r>
      <w:r w:rsidRPr="00377AA7">
        <w:rPr>
          <w:rFonts w:ascii="GHEA Grapalat" w:hAnsi="GHEA Grapalat" w:cs="Times Armenian"/>
          <w:sz w:val="20"/>
          <w:szCs w:val="20"/>
          <w:lang w:val="af-ZA"/>
        </w:rPr>
        <w:t xml:space="preserve"> </w:t>
      </w:r>
      <w:r w:rsidRPr="00377AA7">
        <w:rPr>
          <w:rFonts w:ascii="GHEA Grapalat" w:hAnsi="GHEA Grapalat" w:cs="Times Armenian"/>
          <w:sz w:val="20"/>
          <w:szCs w:val="20"/>
        </w:rPr>
        <w:t>ՀԱՄԱՅՆՔԱՊԵՏԱՐԱՆ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ԿԱՐԻՔՆԵՐԻ</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ՀԱՄԱՐ</w:t>
      </w:r>
      <w:r w:rsidRPr="00377AA7">
        <w:rPr>
          <w:rFonts w:ascii="GHEA Grapalat" w:hAnsi="GHEA Grapalat" w:cs="Times Armenian"/>
          <w:sz w:val="20"/>
          <w:szCs w:val="20"/>
          <w:lang w:val="af-ZA"/>
        </w:rPr>
        <w:t xml:space="preserve">` </w:t>
      </w:r>
      <w:r w:rsidRPr="00377AA7">
        <w:rPr>
          <w:rFonts w:ascii="GHEA Grapalat" w:hAnsi="GHEA Grapalat" w:cs="Sylfaen"/>
          <w:sz w:val="20"/>
          <w:szCs w:val="20"/>
          <w:lang w:val="af-ZA"/>
        </w:rPr>
        <w:t>«</w:t>
      </w:r>
      <w:r w:rsidRPr="00377AA7">
        <w:rPr>
          <w:rFonts w:ascii="GHEA Grapalat" w:hAnsi="GHEA Grapalat" w:cs="Sylfaen"/>
          <w:sz w:val="20"/>
          <w:szCs w:val="20"/>
        </w:rPr>
        <w:t>ՀԱՄԱՅՆՔԻ</w:t>
      </w:r>
      <w:r w:rsidRPr="00377AA7">
        <w:rPr>
          <w:rFonts w:ascii="GHEA Grapalat" w:hAnsi="GHEA Grapalat" w:cs="Sylfaen"/>
          <w:sz w:val="20"/>
          <w:szCs w:val="20"/>
          <w:vertAlign w:val="subscript"/>
          <w:lang w:val="af-ZA"/>
        </w:rPr>
        <w:t xml:space="preserve"> </w:t>
      </w:r>
      <w:r w:rsidRPr="00377AA7">
        <w:rPr>
          <w:rFonts w:ascii="GHEA Grapalat" w:hAnsi="GHEA Grapalat" w:cs="Sylfaen"/>
          <w:sz w:val="20"/>
          <w:szCs w:val="20"/>
          <w:lang w:val="af-ZA"/>
        </w:rPr>
        <w:t xml:space="preserve"> </w:t>
      </w:r>
      <w:r w:rsidR="00185121" w:rsidRPr="00377AA7">
        <w:rPr>
          <w:rFonts w:ascii="GHEA Grapalat" w:hAnsi="GHEA Grapalat" w:cs="Sylfaen"/>
          <w:sz w:val="20"/>
          <w:szCs w:val="20"/>
          <w:lang w:val="af-ZA"/>
        </w:rPr>
        <w:t xml:space="preserve">ԿԵՆՑԱՂԱՅԻՆ </w:t>
      </w:r>
      <w:r w:rsidRPr="00377AA7">
        <w:rPr>
          <w:rFonts w:ascii="GHEA Grapalat" w:hAnsi="GHEA Grapalat" w:cs="Sylfaen"/>
          <w:sz w:val="20"/>
          <w:szCs w:val="20"/>
        </w:rPr>
        <w:t>ԱՂԲԱՀԱՆՈՒԹՅԱՆ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ԾԱՌԱՅՈՒԹՅՈՒՆՆԵՐ</w:t>
      </w:r>
      <w:r w:rsidRPr="00377AA7">
        <w:rPr>
          <w:rFonts w:ascii="GHEA Grapalat" w:hAnsi="GHEA Grapalat" w:cs="Sylfaen"/>
          <w:sz w:val="20"/>
          <w:szCs w:val="20"/>
          <w:lang w:val="af-ZA"/>
        </w:rPr>
        <w:t xml:space="preserve">» </w:t>
      </w:r>
      <w:r w:rsidR="007E048A">
        <w:rPr>
          <w:rFonts w:ascii="GHEA Grapalat" w:hAnsi="GHEA Grapalat" w:cs="Sylfaen"/>
          <w:sz w:val="20"/>
          <w:szCs w:val="20"/>
          <w:lang w:val="af-ZA"/>
        </w:rPr>
        <w:t>-</w:t>
      </w:r>
      <w:r w:rsidRPr="00377AA7">
        <w:rPr>
          <w:rFonts w:ascii="GHEA Grapalat" w:hAnsi="GHEA Grapalat" w:cs="Sylfaen"/>
          <w:sz w:val="20"/>
          <w:szCs w:val="20"/>
          <w:lang w:val="af-ZA"/>
        </w:rPr>
        <w:t xml:space="preserve">Ի </w:t>
      </w:r>
      <w:r w:rsidR="007E048A">
        <w:rPr>
          <w:rFonts w:ascii="GHEA Grapalat" w:hAnsi="GHEA Grapalat" w:cs="Sylfaen"/>
          <w:sz w:val="20"/>
          <w:szCs w:val="20"/>
          <w:lang w:val="af-ZA"/>
        </w:rPr>
        <w:t xml:space="preserve">  </w:t>
      </w:r>
      <w:r w:rsidRPr="00377AA7">
        <w:rPr>
          <w:rFonts w:ascii="GHEA Grapalat" w:hAnsi="GHEA Grapalat" w:cs="Sylfaen"/>
          <w:sz w:val="20"/>
          <w:szCs w:val="20"/>
        </w:rPr>
        <w:t>ՄԱՏՈՒՑՄԱՆ</w:t>
      </w:r>
      <w:r w:rsidRPr="00377AA7">
        <w:rPr>
          <w:rFonts w:ascii="GHEA Grapalat" w:hAnsi="GHEA Grapalat" w:cs="Sylfaen"/>
          <w:sz w:val="20"/>
          <w:szCs w:val="20"/>
          <w:lang w:val="af-ZA"/>
        </w:rPr>
        <w:t xml:space="preserve"> </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ՆՊԱՏԱԿՈՎ</w:t>
      </w:r>
      <w:r w:rsidRPr="00377AA7">
        <w:rPr>
          <w:rFonts w:ascii="GHEA Grapalat" w:hAnsi="GHEA Grapalat" w:cs="Sylfaen"/>
          <w:sz w:val="20"/>
          <w:szCs w:val="20"/>
          <w:lang w:val="af-ZA"/>
        </w:rPr>
        <w:t xml:space="preserve"> </w:t>
      </w:r>
      <w:r w:rsidRPr="00377AA7">
        <w:rPr>
          <w:rFonts w:ascii="GHEA Grapalat" w:hAnsi="GHEA Grapalat" w:cs="Times Armenian"/>
          <w:sz w:val="20"/>
          <w:szCs w:val="20"/>
          <w:lang w:val="af-ZA"/>
        </w:rPr>
        <w:t xml:space="preserve"> </w:t>
      </w:r>
      <w:r w:rsidRPr="00377AA7">
        <w:rPr>
          <w:rFonts w:ascii="GHEA Grapalat" w:hAnsi="GHEA Grapalat" w:cs="Sylfaen"/>
          <w:sz w:val="20"/>
          <w:szCs w:val="20"/>
        </w:rPr>
        <w:t>ՀԱՅՏԱՐԱՐՎԱԾ</w:t>
      </w:r>
      <w:r w:rsidRPr="00377AA7">
        <w:rPr>
          <w:rFonts w:ascii="GHEA Grapalat" w:hAnsi="GHEA Grapalat" w:cs="Times Armenian"/>
          <w:sz w:val="20"/>
          <w:szCs w:val="20"/>
          <w:lang w:val="af-ZA"/>
        </w:rPr>
        <w:t xml:space="preserve"> ԳՆԱՆՇՄԱՆ </w:t>
      </w:r>
      <w:r w:rsidRPr="007E048A">
        <w:rPr>
          <w:rFonts w:ascii="GHEA Grapalat" w:hAnsi="GHEA Grapalat" w:cs="Times Armenian"/>
          <w:sz w:val="20"/>
          <w:szCs w:val="20"/>
          <w:lang w:val="af-ZA"/>
        </w:rPr>
        <w:t>ՀԱՐՑՄԱՆ</w:t>
      </w:r>
      <w:r w:rsidRPr="007E048A">
        <w:rPr>
          <w:rFonts w:ascii="GHEA Grapalat" w:hAnsi="GHEA Grapalat"/>
          <w:sz w:val="20"/>
          <w:szCs w:val="20"/>
          <w:lang w:val="af-ZA"/>
        </w:rPr>
        <w:t xml:space="preserve">  </w:t>
      </w:r>
      <w:r w:rsidR="00404109" w:rsidRPr="007E048A">
        <w:rPr>
          <w:rFonts w:ascii="GHEA Grapalat" w:hAnsi="GHEA Grapalat"/>
          <w:sz w:val="20"/>
          <w:lang w:val="af-ZA"/>
        </w:rPr>
        <w:t>ՀՐԱՎԵՐԻ</w:t>
      </w:r>
    </w:p>
    <w:p w:rsidR="00404109" w:rsidRPr="00377AA7" w:rsidRDefault="00404109" w:rsidP="00404109">
      <w:pPr>
        <w:ind w:firstLine="567"/>
        <w:jc w:val="center"/>
        <w:rPr>
          <w:rFonts w:ascii="GHEA Grapalat" w:hAnsi="GHEA Grapalat" w:cs="Sylfaen"/>
          <w:b/>
          <w:sz w:val="20"/>
          <w:szCs w:val="22"/>
          <w:lang w:val="af-ZA"/>
        </w:rPr>
      </w:pPr>
    </w:p>
    <w:p w:rsidR="00404109" w:rsidRPr="00377AA7" w:rsidRDefault="00404109" w:rsidP="00404109">
      <w:pPr>
        <w:ind w:firstLine="567"/>
        <w:jc w:val="center"/>
        <w:rPr>
          <w:rFonts w:ascii="GHEA Grapalat" w:hAnsi="GHEA Grapalat" w:cs="Sylfaen"/>
          <w:b/>
          <w:sz w:val="20"/>
          <w:szCs w:val="22"/>
          <w:lang w:val="af-ZA"/>
        </w:rPr>
      </w:pPr>
    </w:p>
    <w:p w:rsidR="00404109" w:rsidRPr="00377AA7" w:rsidRDefault="00404109" w:rsidP="00404109">
      <w:pPr>
        <w:ind w:firstLine="567"/>
        <w:jc w:val="center"/>
        <w:rPr>
          <w:rFonts w:ascii="GHEA Grapalat" w:hAnsi="GHEA Grapalat"/>
          <w:sz w:val="20"/>
          <w:lang w:val="af-ZA"/>
        </w:rPr>
      </w:pPr>
      <w:proofErr w:type="gramStart"/>
      <w:r w:rsidRPr="00377AA7">
        <w:rPr>
          <w:rFonts w:ascii="GHEA Grapalat" w:hAnsi="GHEA Grapalat" w:cs="Sylfaen"/>
          <w:b/>
          <w:sz w:val="20"/>
          <w:szCs w:val="22"/>
        </w:rPr>
        <w:t>ՄԱՍ</w:t>
      </w:r>
      <w:r w:rsidRPr="00377AA7">
        <w:rPr>
          <w:rFonts w:ascii="GHEA Grapalat" w:hAnsi="GHEA Grapalat" w:cs="Times Armenian"/>
          <w:b/>
          <w:sz w:val="20"/>
          <w:szCs w:val="22"/>
          <w:lang w:val="af-ZA"/>
        </w:rPr>
        <w:t xml:space="preserve">  I</w:t>
      </w:r>
      <w:proofErr w:type="gramEnd"/>
      <w:r w:rsidRPr="00377AA7">
        <w:rPr>
          <w:rFonts w:ascii="GHEA Grapalat" w:hAnsi="GHEA Grapalat" w:cs="Times Armenian"/>
          <w:b/>
          <w:sz w:val="20"/>
          <w:szCs w:val="22"/>
          <w:lang w:val="af-ZA"/>
        </w:rPr>
        <w:t>.</w:t>
      </w:r>
    </w:p>
    <w:p w:rsidR="00404109" w:rsidRPr="00377AA7" w:rsidRDefault="00404109" w:rsidP="00404109">
      <w:pPr>
        <w:ind w:firstLine="567"/>
        <w:jc w:val="both"/>
        <w:rPr>
          <w:rFonts w:ascii="GHEA Grapalat" w:hAnsi="GHEA Grapalat"/>
          <w:sz w:val="20"/>
          <w:lang w:val="af-ZA"/>
        </w:rPr>
      </w:pP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  </w:t>
      </w:r>
      <w:r w:rsidRPr="00377AA7">
        <w:rPr>
          <w:rFonts w:ascii="GHEA Grapalat" w:hAnsi="GHEA Grapalat" w:cs="Sylfaen"/>
          <w:sz w:val="20"/>
        </w:rPr>
        <w:t>Գնման</w:t>
      </w:r>
      <w:r w:rsidRPr="00377AA7">
        <w:rPr>
          <w:rFonts w:ascii="GHEA Grapalat" w:hAnsi="GHEA Grapalat" w:cs="Times Armenian"/>
          <w:sz w:val="20"/>
          <w:lang w:val="af-ZA"/>
        </w:rPr>
        <w:t xml:space="preserve"> </w:t>
      </w:r>
      <w:r w:rsidRPr="00377AA7">
        <w:rPr>
          <w:rFonts w:ascii="GHEA Grapalat" w:hAnsi="GHEA Grapalat" w:cs="Sylfaen"/>
          <w:sz w:val="20"/>
        </w:rPr>
        <w:t>առարկայի</w:t>
      </w:r>
      <w:r w:rsidRPr="00377AA7">
        <w:rPr>
          <w:rFonts w:ascii="GHEA Grapalat" w:hAnsi="GHEA Grapalat"/>
          <w:sz w:val="20"/>
          <w:lang w:val="af-ZA"/>
        </w:rPr>
        <w:t xml:space="preserve"> </w:t>
      </w:r>
      <w:r w:rsidRPr="00377AA7">
        <w:rPr>
          <w:rFonts w:ascii="GHEA Grapalat" w:hAnsi="GHEA Grapalat" w:cs="Sylfaen"/>
          <w:sz w:val="20"/>
        </w:rPr>
        <w:t>բնութա</w:t>
      </w:r>
      <w:r w:rsidRPr="00377AA7">
        <w:rPr>
          <w:rFonts w:ascii="GHEA Grapalat" w:hAnsi="GHEA Grapalat" w:cs="Times Armenian"/>
          <w:sz w:val="20"/>
        </w:rPr>
        <w:t>գ</w:t>
      </w:r>
      <w:r w:rsidRPr="00377AA7">
        <w:rPr>
          <w:rFonts w:ascii="GHEA Grapalat" w:hAnsi="GHEA Grapalat" w:cs="Sylfaen"/>
          <w:sz w:val="20"/>
        </w:rPr>
        <w:t>իրը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2. </w:t>
      </w:r>
      <w:r w:rsidRPr="00377AA7">
        <w:rPr>
          <w:rFonts w:ascii="GHEA Grapalat" w:hAnsi="GHEA Grapalat" w:cs="Sylfaen"/>
          <w:sz w:val="20"/>
        </w:rPr>
        <w:t>Մասնակցի</w:t>
      </w:r>
      <w:r w:rsidRPr="00377AA7">
        <w:rPr>
          <w:rFonts w:ascii="GHEA Grapalat" w:hAnsi="GHEA Grapalat" w:cs="Times Armenian"/>
          <w:sz w:val="20"/>
          <w:lang w:val="af-ZA"/>
        </w:rPr>
        <w:t xml:space="preserve"> </w:t>
      </w:r>
      <w:r w:rsidRPr="00377AA7">
        <w:rPr>
          <w:rFonts w:ascii="GHEA Grapalat" w:hAnsi="GHEA Grapalat" w:cs="Sylfaen"/>
          <w:sz w:val="20"/>
        </w:rPr>
        <w:t>մասնակցության</w:t>
      </w:r>
      <w:r w:rsidRPr="00377AA7">
        <w:rPr>
          <w:rFonts w:ascii="GHEA Grapalat" w:hAnsi="GHEA Grapalat" w:cs="Times Armenian"/>
          <w:sz w:val="20"/>
          <w:lang w:val="af-ZA"/>
        </w:rPr>
        <w:t xml:space="preserve"> </w:t>
      </w:r>
      <w:r w:rsidRPr="00377AA7">
        <w:rPr>
          <w:rFonts w:ascii="GHEA Grapalat" w:hAnsi="GHEA Grapalat" w:cs="Sylfaen"/>
          <w:sz w:val="20"/>
        </w:rPr>
        <w:t>իրավունքի</w:t>
      </w:r>
      <w:r w:rsidRPr="00377AA7">
        <w:rPr>
          <w:rFonts w:ascii="GHEA Grapalat" w:hAnsi="GHEA Grapalat" w:cs="Times Armenian"/>
          <w:sz w:val="20"/>
          <w:lang w:val="af-ZA"/>
        </w:rPr>
        <w:t xml:space="preserve"> </w:t>
      </w:r>
      <w:r w:rsidRPr="00377AA7">
        <w:rPr>
          <w:rFonts w:ascii="GHEA Grapalat" w:hAnsi="GHEA Grapalat" w:cs="Sylfaen"/>
          <w:sz w:val="20"/>
        </w:rPr>
        <w:t>պահանջները</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դրանց</w:t>
      </w:r>
      <w:r w:rsidRPr="00377AA7">
        <w:rPr>
          <w:rFonts w:ascii="GHEA Grapalat" w:hAnsi="GHEA Grapalat" w:cs="Sylfaen"/>
          <w:sz w:val="20"/>
          <w:lang w:val="af-ZA"/>
        </w:rPr>
        <w:t xml:space="preserve"> </w:t>
      </w:r>
      <w:r w:rsidRPr="00377AA7">
        <w:rPr>
          <w:rFonts w:ascii="GHEA Grapalat" w:hAnsi="GHEA Grapalat" w:cs="Sylfaen"/>
          <w:sz w:val="20"/>
        </w:rPr>
        <w:t>գնահատման</w:t>
      </w:r>
      <w:r w:rsidRPr="00377AA7">
        <w:rPr>
          <w:rFonts w:ascii="GHEA Grapalat" w:hAnsi="GHEA Grapalat" w:cs="Sylfaen"/>
          <w:sz w:val="20"/>
          <w:lang w:val="af-ZA"/>
        </w:rPr>
        <w:t xml:space="preserve"> </w:t>
      </w:r>
      <w:r w:rsidRPr="00377AA7">
        <w:rPr>
          <w:rFonts w:ascii="GHEA Grapalat" w:hAnsi="GHEA Grapalat" w:cs="Sylfaen"/>
          <w:sz w:val="20"/>
        </w:rPr>
        <w:t>կարգը</w:t>
      </w:r>
      <w:r w:rsidRPr="00377AA7">
        <w:rPr>
          <w:rFonts w:ascii="GHEA Grapalat" w:hAnsi="GHEA Grapalat" w:cs="Times Armenian"/>
          <w:sz w:val="20"/>
          <w:lang w:val="af-ZA"/>
        </w:rPr>
        <w:t xml:space="preserve">, ընտրված մասնակից ճանաչվելու դեպքում </w:t>
      </w:r>
      <w:r w:rsidRPr="00377AA7">
        <w:rPr>
          <w:rFonts w:ascii="GHEA Grapalat" w:hAnsi="GHEA Grapalat" w:cs="Sylfaen"/>
          <w:sz w:val="20"/>
        </w:rPr>
        <w:t>որակավորման</w:t>
      </w:r>
      <w:r w:rsidRPr="00377AA7">
        <w:rPr>
          <w:rFonts w:ascii="GHEA Grapalat" w:hAnsi="GHEA Grapalat" w:cs="Times Armenian"/>
          <w:sz w:val="20"/>
          <w:lang w:val="af-ZA"/>
        </w:rPr>
        <w:t xml:space="preserve"> ապահովում ներկայացնելու պայմանները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3. </w:t>
      </w:r>
      <w:r w:rsidRPr="00377AA7">
        <w:rPr>
          <w:rFonts w:ascii="GHEA Grapalat" w:hAnsi="GHEA Grapalat" w:cs="Sylfaen"/>
          <w:sz w:val="20"/>
        </w:rPr>
        <w:t>Հրավերի</w:t>
      </w:r>
      <w:r w:rsidRPr="00377AA7">
        <w:rPr>
          <w:rFonts w:ascii="GHEA Grapalat" w:hAnsi="GHEA Grapalat" w:cs="Times Armenian"/>
          <w:sz w:val="20"/>
          <w:lang w:val="af-ZA"/>
        </w:rPr>
        <w:t xml:space="preserve"> </w:t>
      </w:r>
      <w:r w:rsidRPr="00377AA7">
        <w:rPr>
          <w:rFonts w:ascii="GHEA Grapalat" w:hAnsi="GHEA Grapalat" w:cs="Sylfaen"/>
          <w:sz w:val="20"/>
        </w:rPr>
        <w:t>պարզաբանումը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հրավերում</w:t>
      </w:r>
      <w:r w:rsidRPr="00377AA7">
        <w:rPr>
          <w:rFonts w:ascii="GHEA Grapalat" w:hAnsi="GHEA Grapalat" w:cs="Times Armenian"/>
          <w:sz w:val="20"/>
          <w:lang w:val="af-ZA"/>
        </w:rPr>
        <w:t xml:space="preserve"> </w:t>
      </w:r>
      <w:r w:rsidRPr="00377AA7">
        <w:rPr>
          <w:rFonts w:ascii="GHEA Grapalat" w:hAnsi="GHEA Grapalat" w:cs="Sylfaen"/>
          <w:sz w:val="20"/>
        </w:rPr>
        <w:t>փոփոխություն</w:t>
      </w:r>
      <w:r w:rsidRPr="00377AA7">
        <w:rPr>
          <w:rFonts w:ascii="GHEA Grapalat" w:hAnsi="GHEA Grapalat" w:cs="Times Armenian"/>
          <w:sz w:val="20"/>
          <w:lang w:val="af-ZA"/>
        </w:rPr>
        <w:t xml:space="preserve"> </w:t>
      </w:r>
      <w:r w:rsidRPr="00377AA7">
        <w:rPr>
          <w:rFonts w:ascii="GHEA Grapalat" w:hAnsi="GHEA Grapalat" w:cs="Sylfaen"/>
          <w:sz w:val="20"/>
        </w:rPr>
        <w:t>կատարելու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r>
    </w:p>
    <w:p w:rsidR="00404109" w:rsidRPr="00377AA7" w:rsidRDefault="00404109" w:rsidP="00A9024E">
      <w:pPr>
        <w:jc w:val="both"/>
        <w:rPr>
          <w:rFonts w:ascii="GHEA Grapalat" w:hAnsi="GHEA Grapalat" w:cs="Sylfaen"/>
          <w:sz w:val="20"/>
          <w:lang w:val="af-ZA"/>
        </w:rPr>
      </w:pPr>
      <w:r w:rsidRPr="00377AA7">
        <w:rPr>
          <w:rFonts w:ascii="GHEA Grapalat" w:hAnsi="GHEA Grapalat"/>
          <w:sz w:val="20"/>
          <w:lang w:val="af-ZA"/>
        </w:rPr>
        <w:t xml:space="preserve">4. </w:t>
      </w:r>
      <w:r w:rsidRPr="00377AA7">
        <w:rPr>
          <w:rFonts w:ascii="GHEA Grapalat" w:hAnsi="GHEA Grapalat" w:cs="Sylfaen"/>
          <w:sz w:val="20"/>
        </w:rPr>
        <w:t>Հայտը</w:t>
      </w:r>
      <w:r w:rsidRPr="00377AA7">
        <w:rPr>
          <w:rFonts w:ascii="GHEA Grapalat" w:hAnsi="GHEA Grapalat" w:cs="Times Armenian"/>
          <w:sz w:val="20"/>
          <w:lang w:val="af-ZA"/>
        </w:rPr>
        <w:t xml:space="preserve"> </w:t>
      </w:r>
      <w:r w:rsidRPr="00377AA7">
        <w:rPr>
          <w:rFonts w:ascii="GHEA Grapalat" w:hAnsi="GHEA Grapalat" w:cs="Sylfaen"/>
          <w:sz w:val="20"/>
        </w:rPr>
        <w:t>ներկայացնելու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5.</w:t>
      </w:r>
      <w:r w:rsidRPr="00377AA7">
        <w:rPr>
          <w:rFonts w:ascii="GHEA Grapalat" w:hAnsi="GHEA Grapalat"/>
          <w:sz w:val="20"/>
          <w:lang w:val="af-ZA"/>
        </w:rPr>
        <w:tab/>
      </w:r>
      <w:r w:rsidRPr="00377AA7">
        <w:rPr>
          <w:rFonts w:ascii="GHEA Grapalat" w:hAnsi="GHEA Grapalat" w:cs="Sylfaen"/>
          <w:sz w:val="20"/>
        </w:rPr>
        <w:t>Հայտի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նային</w:t>
      </w:r>
      <w:r w:rsidRPr="00377AA7">
        <w:rPr>
          <w:rFonts w:ascii="GHEA Grapalat" w:hAnsi="GHEA Grapalat" w:cs="Times Armenian"/>
          <w:sz w:val="20"/>
          <w:lang w:val="af-ZA"/>
        </w:rPr>
        <w:t xml:space="preserve"> </w:t>
      </w:r>
      <w:r w:rsidRPr="00377AA7">
        <w:rPr>
          <w:rFonts w:ascii="GHEA Grapalat" w:hAnsi="GHEA Grapalat" w:cs="Sylfaen"/>
          <w:sz w:val="20"/>
        </w:rPr>
        <w:t>առաջարկը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6. </w:t>
      </w:r>
      <w:r w:rsidRPr="00377AA7">
        <w:rPr>
          <w:rFonts w:ascii="GHEA Grapalat" w:hAnsi="GHEA Grapalat" w:cs="Sylfaen"/>
          <w:sz w:val="20"/>
        </w:rPr>
        <w:t>Հայտի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ործողության</w:t>
      </w:r>
      <w:r w:rsidRPr="00377AA7">
        <w:rPr>
          <w:rFonts w:ascii="GHEA Grapalat" w:hAnsi="GHEA Grapalat" w:cs="Times Armenian"/>
          <w:sz w:val="20"/>
          <w:lang w:val="af-ZA"/>
        </w:rPr>
        <w:t xml:space="preserve"> </w:t>
      </w:r>
      <w:r w:rsidRPr="00377AA7">
        <w:rPr>
          <w:rFonts w:ascii="GHEA Grapalat" w:hAnsi="GHEA Grapalat" w:cs="Sylfaen"/>
          <w:sz w:val="20"/>
        </w:rPr>
        <w:t>ժամկետը</w:t>
      </w:r>
      <w:r w:rsidRPr="00377AA7">
        <w:rPr>
          <w:rFonts w:ascii="GHEA Grapalat" w:hAnsi="GHEA Grapalat" w:cs="Times Armenian"/>
          <w:sz w:val="20"/>
          <w:lang w:val="af-ZA"/>
        </w:rPr>
        <w:t xml:space="preserve">, </w:t>
      </w:r>
      <w:r w:rsidRPr="00377AA7">
        <w:rPr>
          <w:rFonts w:ascii="GHEA Grapalat" w:hAnsi="GHEA Grapalat" w:cs="Sylfaen"/>
          <w:sz w:val="20"/>
        </w:rPr>
        <w:t>հայտերում</w:t>
      </w:r>
      <w:r w:rsidRPr="00377AA7">
        <w:rPr>
          <w:rFonts w:ascii="GHEA Grapalat" w:hAnsi="GHEA Grapalat" w:cs="Times Armenian"/>
          <w:sz w:val="20"/>
          <w:lang w:val="af-ZA"/>
        </w:rPr>
        <w:t xml:space="preserve"> </w:t>
      </w:r>
      <w:r w:rsidRPr="00377AA7">
        <w:rPr>
          <w:rFonts w:ascii="GHEA Grapalat" w:hAnsi="GHEA Grapalat" w:cs="Sylfaen"/>
          <w:sz w:val="20"/>
        </w:rPr>
        <w:t>փոփոխություն</w:t>
      </w:r>
      <w:r w:rsidRPr="00377AA7">
        <w:rPr>
          <w:rFonts w:ascii="GHEA Grapalat" w:hAnsi="GHEA Grapalat" w:cs="Times Armenian"/>
          <w:sz w:val="20"/>
          <w:lang w:val="af-ZA"/>
        </w:rPr>
        <w:t xml:space="preserve"> </w:t>
      </w:r>
      <w:r w:rsidRPr="00377AA7">
        <w:rPr>
          <w:rFonts w:ascii="GHEA Grapalat" w:hAnsi="GHEA Grapalat" w:cs="Sylfaen"/>
          <w:sz w:val="20"/>
        </w:rPr>
        <w:t>կատարելու</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դրանք</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վերցնելու</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cs="Sylfaen"/>
          <w:sz w:val="20"/>
          <w:lang w:val="af-ZA"/>
        </w:rPr>
      </w:pPr>
      <w:r w:rsidRPr="00377AA7">
        <w:rPr>
          <w:rFonts w:ascii="GHEA Grapalat" w:hAnsi="GHEA Grapalat"/>
          <w:sz w:val="20"/>
          <w:lang w:val="af-ZA"/>
        </w:rPr>
        <w:t>8. Հ</w:t>
      </w:r>
      <w:r w:rsidRPr="00377AA7">
        <w:rPr>
          <w:rFonts w:ascii="GHEA Grapalat" w:hAnsi="GHEA Grapalat" w:cs="Sylfaen"/>
          <w:sz w:val="20"/>
        </w:rPr>
        <w:t>այտերի</w:t>
      </w:r>
      <w:r w:rsidRPr="00377AA7">
        <w:rPr>
          <w:rFonts w:ascii="GHEA Grapalat" w:hAnsi="GHEA Grapalat" w:cs="Sylfaen"/>
          <w:sz w:val="20"/>
          <w:lang w:val="af-ZA"/>
        </w:rPr>
        <w:t xml:space="preserve"> </w:t>
      </w:r>
      <w:r w:rsidRPr="00377AA7">
        <w:rPr>
          <w:rFonts w:ascii="GHEA Grapalat" w:hAnsi="GHEA Grapalat" w:cs="Sylfaen"/>
          <w:sz w:val="20"/>
        </w:rPr>
        <w:t>բացումը</w:t>
      </w:r>
      <w:r w:rsidRPr="00377AA7">
        <w:rPr>
          <w:rFonts w:ascii="GHEA Grapalat" w:hAnsi="GHEA Grapalat" w:cs="Sylfaen"/>
          <w:sz w:val="20"/>
          <w:lang w:val="af-ZA"/>
        </w:rPr>
        <w:t xml:space="preserve">, </w:t>
      </w:r>
      <w:r w:rsidRPr="00377AA7">
        <w:rPr>
          <w:rFonts w:ascii="GHEA Grapalat" w:hAnsi="GHEA Grapalat" w:cs="Sylfaen"/>
          <w:sz w:val="20"/>
        </w:rPr>
        <w:t>գնահատումը</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արդյունքների</w:t>
      </w:r>
      <w:r w:rsidRPr="00377AA7">
        <w:rPr>
          <w:rFonts w:ascii="GHEA Grapalat" w:hAnsi="GHEA Grapalat" w:cs="Sylfaen"/>
          <w:sz w:val="20"/>
          <w:lang w:val="af-ZA"/>
        </w:rPr>
        <w:t xml:space="preserve"> </w:t>
      </w:r>
      <w:r w:rsidRPr="00377AA7">
        <w:rPr>
          <w:rFonts w:ascii="GHEA Grapalat" w:hAnsi="GHEA Grapalat" w:cs="Sylfaen"/>
          <w:sz w:val="20"/>
        </w:rPr>
        <w:t>ամփոփումը</w:t>
      </w:r>
      <w:r w:rsidRPr="00377AA7">
        <w:rPr>
          <w:rFonts w:ascii="GHEA Grapalat" w:hAnsi="GHEA Grapalat" w:cs="Sylfaen"/>
          <w:sz w:val="20"/>
          <w:lang w:val="af-ZA"/>
        </w:rPr>
        <w:tab/>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9.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րի</w:t>
      </w:r>
      <w:r w:rsidRPr="00377AA7">
        <w:rPr>
          <w:rFonts w:ascii="GHEA Grapalat" w:hAnsi="GHEA Grapalat" w:cs="Times Armenian"/>
          <w:sz w:val="20"/>
          <w:lang w:val="af-ZA"/>
        </w:rPr>
        <w:t xml:space="preserve"> </w:t>
      </w:r>
      <w:r w:rsidRPr="00377AA7">
        <w:rPr>
          <w:rFonts w:ascii="GHEA Grapalat" w:hAnsi="GHEA Grapalat" w:cs="Sylfaen"/>
          <w:sz w:val="20"/>
        </w:rPr>
        <w:t>կնքումը</w:t>
      </w:r>
      <w:r w:rsidRPr="00377AA7">
        <w:rPr>
          <w:rFonts w:ascii="GHEA Grapalat" w:hAnsi="GHEA Grapalat" w:cs="Times Armenian"/>
          <w:sz w:val="20"/>
          <w:lang w:val="af-ZA"/>
        </w:rPr>
        <w:tab/>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10. Որակավորման և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րի</w:t>
      </w:r>
      <w:r w:rsidRPr="00377AA7">
        <w:rPr>
          <w:rFonts w:ascii="GHEA Grapalat" w:hAnsi="GHEA Grapalat" w:cs="Times Armenian"/>
          <w:sz w:val="20"/>
          <w:lang w:val="af-ZA"/>
        </w:rPr>
        <w:t xml:space="preserve"> </w:t>
      </w:r>
      <w:r w:rsidRPr="00377AA7">
        <w:rPr>
          <w:rFonts w:ascii="GHEA Grapalat" w:hAnsi="GHEA Grapalat" w:cs="Sylfaen"/>
          <w:sz w:val="20"/>
        </w:rPr>
        <w:t>ապահովումները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11.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 xml:space="preserve"> </w:t>
      </w:r>
      <w:r w:rsidRPr="00377AA7">
        <w:rPr>
          <w:rFonts w:ascii="GHEA Grapalat" w:hAnsi="GHEA Grapalat" w:cs="Sylfaen"/>
          <w:sz w:val="20"/>
        </w:rPr>
        <w:t>չկայացած</w:t>
      </w:r>
      <w:r w:rsidRPr="00377AA7">
        <w:rPr>
          <w:rFonts w:ascii="GHEA Grapalat" w:hAnsi="GHEA Grapalat" w:cs="Times Armenian"/>
          <w:sz w:val="20"/>
          <w:lang w:val="af-ZA"/>
        </w:rPr>
        <w:t xml:space="preserve"> </w:t>
      </w:r>
      <w:r w:rsidRPr="00377AA7">
        <w:rPr>
          <w:rFonts w:ascii="GHEA Grapalat" w:hAnsi="GHEA Grapalat" w:cs="Sylfaen"/>
          <w:sz w:val="20"/>
        </w:rPr>
        <w:t>հայտարարելը</w:t>
      </w:r>
      <w:r w:rsidRPr="00377AA7">
        <w:rPr>
          <w:rFonts w:ascii="GHEA Grapalat" w:hAnsi="GHEA Grapalat" w:cs="Times Armenian"/>
          <w:sz w:val="20"/>
          <w:lang w:val="af-ZA"/>
        </w:rPr>
        <w:tab/>
        <w:t xml:space="preserve"> </w:t>
      </w:r>
    </w:p>
    <w:p w:rsidR="00404109" w:rsidRPr="00377AA7" w:rsidRDefault="00404109" w:rsidP="00A9024E">
      <w:pPr>
        <w:jc w:val="both"/>
        <w:rPr>
          <w:rFonts w:ascii="GHEA Grapalat" w:hAnsi="GHEA Grapalat"/>
          <w:sz w:val="20"/>
          <w:lang w:val="af-ZA"/>
        </w:rPr>
      </w:pPr>
      <w:r w:rsidRPr="00377AA7">
        <w:rPr>
          <w:rFonts w:ascii="GHEA Grapalat" w:hAnsi="GHEA Grapalat"/>
          <w:sz w:val="20"/>
          <w:lang w:val="af-ZA"/>
        </w:rPr>
        <w:t xml:space="preserve">12. </w:t>
      </w:r>
      <w:r w:rsidRPr="00377AA7">
        <w:rPr>
          <w:rFonts w:ascii="GHEA Grapalat" w:hAnsi="GHEA Grapalat" w:cs="Sylfaen"/>
          <w:sz w:val="20"/>
        </w:rPr>
        <w:t>Գնման</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ործողությունները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կամ</w:t>
      </w:r>
      <w:r w:rsidRPr="00377AA7">
        <w:rPr>
          <w:rFonts w:ascii="GHEA Grapalat" w:hAnsi="GHEA Grapalat" w:cs="Times Armenian"/>
          <w:sz w:val="20"/>
          <w:lang w:val="af-ZA"/>
        </w:rPr>
        <w:t xml:space="preserve">) </w:t>
      </w:r>
      <w:r w:rsidRPr="00377AA7">
        <w:rPr>
          <w:rFonts w:ascii="GHEA Grapalat" w:hAnsi="GHEA Grapalat" w:cs="Sylfaen"/>
          <w:sz w:val="20"/>
        </w:rPr>
        <w:t>ընդունված</w:t>
      </w:r>
      <w:r w:rsidRPr="00377AA7">
        <w:rPr>
          <w:rFonts w:ascii="GHEA Grapalat" w:hAnsi="GHEA Grapalat" w:cs="Times Armenian"/>
          <w:sz w:val="20"/>
          <w:lang w:val="af-ZA"/>
        </w:rPr>
        <w:t xml:space="preserve"> </w:t>
      </w:r>
      <w:r w:rsidRPr="00377AA7">
        <w:rPr>
          <w:rFonts w:ascii="GHEA Grapalat" w:hAnsi="GHEA Grapalat" w:cs="Sylfaen"/>
          <w:sz w:val="20"/>
        </w:rPr>
        <w:t>որոշումները</w:t>
      </w:r>
      <w:r w:rsidRPr="00377AA7">
        <w:rPr>
          <w:rFonts w:ascii="GHEA Grapalat" w:hAnsi="GHEA Grapalat" w:cs="Times Armenian"/>
          <w:sz w:val="20"/>
          <w:lang w:val="af-ZA"/>
        </w:rPr>
        <w:t xml:space="preserve"> </w:t>
      </w:r>
      <w:r w:rsidRPr="00377AA7">
        <w:rPr>
          <w:rFonts w:ascii="GHEA Grapalat" w:hAnsi="GHEA Grapalat" w:cs="Sylfaen"/>
          <w:sz w:val="20"/>
        </w:rPr>
        <w:t>բողոքարկելու</w:t>
      </w:r>
      <w:r w:rsidRPr="00377AA7">
        <w:rPr>
          <w:rFonts w:ascii="GHEA Grapalat" w:hAnsi="GHEA Grapalat" w:cs="Times Armenian"/>
          <w:sz w:val="20"/>
          <w:lang w:val="af-ZA"/>
        </w:rPr>
        <w:t xml:space="preserve"> </w:t>
      </w:r>
      <w:r w:rsidRPr="00377AA7">
        <w:rPr>
          <w:rFonts w:ascii="GHEA Grapalat" w:hAnsi="GHEA Grapalat" w:cs="Sylfaen"/>
          <w:sz w:val="20"/>
        </w:rPr>
        <w:t>մասնակցի</w:t>
      </w:r>
      <w:r w:rsidRPr="00377AA7">
        <w:rPr>
          <w:rFonts w:ascii="GHEA Grapalat" w:hAnsi="GHEA Grapalat" w:cs="Times Armenian"/>
          <w:sz w:val="20"/>
          <w:lang w:val="af-ZA"/>
        </w:rPr>
        <w:t xml:space="preserve"> </w:t>
      </w:r>
      <w:r w:rsidRPr="00377AA7">
        <w:rPr>
          <w:rFonts w:ascii="GHEA Grapalat" w:hAnsi="GHEA Grapalat" w:cs="Sylfaen"/>
          <w:sz w:val="20"/>
        </w:rPr>
        <w:t>իրավունքը</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ը</w:t>
      </w:r>
      <w:r w:rsidRPr="00377AA7">
        <w:rPr>
          <w:rFonts w:ascii="GHEA Grapalat" w:hAnsi="GHEA Grapalat" w:cs="Times Armenian"/>
          <w:sz w:val="20"/>
          <w:lang w:val="af-ZA"/>
        </w:rPr>
        <w:tab/>
      </w: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567"/>
        <w:jc w:val="center"/>
        <w:rPr>
          <w:rFonts w:ascii="GHEA Grapalat" w:hAnsi="GHEA Grapalat"/>
          <w:b/>
          <w:sz w:val="20"/>
          <w:lang w:val="af-ZA"/>
        </w:rPr>
      </w:pPr>
      <w:proofErr w:type="gramStart"/>
      <w:r w:rsidRPr="00377AA7">
        <w:rPr>
          <w:rFonts w:ascii="GHEA Grapalat" w:hAnsi="GHEA Grapalat" w:cs="Sylfaen"/>
          <w:b/>
          <w:sz w:val="20"/>
        </w:rPr>
        <w:t>ՄԱՍ</w:t>
      </w:r>
      <w:r w:rsidRPr="00377AA7">
        <w:rPr>
          <w:rFonts w:ascii="GHEA Grapalat" w:hAnsi="GHEA Grapalat" w:cs="Times Armenian"/>
          <w:b/>
          <w:sz w:val="20"/>
          <w:lang w:val="af-ZA"/>
        </w:rPr>
        <w:t xml:space="preserve">  II</w:t>
      </w:r>
      <w:proofErr w:type="gramEnd"/>
      <w:r w:rsidRPr="00377AA7">
        <w:rPr>
          <w:rFonts w:ascii="GHEA Grapalat" w:hAnsi="GHEA Grapalat" w:cs="Times Armenian"/>
          <w:b/>
          <w:sz w:val="20"/>
          <w:lang w:val="af-ZA"/>
        </w:rPr>
        <w:t xml:space="preserve">.  </w:t>
      </w:r>
      <w:r w:rsidR="00A9024E" w:rsidRPr="00377AA7">
        <w:rPr>
          <w:rFonts w:ascii="GHEA Grapalat" w:hAnsi="GHEA Grapalat" w:cs="Sylfaen"/>
          <w:b/>
          <w:sz w:val="20"/>
        </w:rPr>
        <w:t>ԳՆԱՆՇՄԱՆ</w:t>
      </w:r>
      <w:r w:rsidR="00A9024E" w:rsidRPr="00377AA7">
        <w:rPr>
          <w:rFonts w:ascii="GHEA Grapalat" w:hAnsi="GHEA Grapalat" w:cs="Sylfaen"/>
          <w:b/>
          <w:sz w:val="20"/>
          <w:lang w:val="af-ZA"/>
        </w:rPr>
        <w:t xml:space="preserve"> </w:t>
      </w:r>
      <w:r w:rsidR="00A9024E" w:rsidRPr="00377AA7">
        <w:rPr>
          <w:rFonts w:ascii="GHEA Grapalat" w:hAnsi="GHEA Grapalat" w:cs="Sylfaen"/>
          <w:b/>
          <w:sz w:val="20"/>
        </w:rPr>
        <w:t>ՀԱՐՑՄԱՆ</w:t>
      </w:r>
      <w:r w:rsidR="00A9024E" w:rsidRPr="00377AA7">
        <w:rPr>
          <w:rFonts w:ascii="GHEA Grapalat" w:hAnsi="GHEA Grapalat" w:cs="Sylfaen"/>
          <w:b/>
          <w:sz w:val="20"/>
          <w:lang w:val="af-ZA"/>
        </w:rPr>
        <w:t xml:space="preserve"> </w:t>
      </w:r>
      <w:r w:rsidRPr="00377AA7">
        <w:rPr>
          <w:rFonts w:ascii="GHEA Grapalat" w:hAnsi="GHEA Grapalat" w:cs="Times Armenian"/>
          <w:b/>
          <w:sz w:val="20"/>
          <w:lang w:val="af-ZA"/>
        </w:rPr>
        <w:t xml:space="preserve">  </w:t>
      </w:r>
      <w:proofErr w:type="gramStart"/>
      <w:r w:rsidRPr="00377AA7">
        <w:rPr>
          <w:rFonts w:ascii="GHEA Grapalat" w:hAnsi="GHEA Grapalat" w:cs="Sylfaen"/>
          <w:b/>
          <w:sz w:val="20"/>
        </w:rPr>
        <w:t>ՀԱՅՏԸ</w:t>
      </w:r>
      <w:r w:rsidRPr="00377AA7">
        <w:rPr>
          <w:rFonts w:ascii="GHEA Grapalat" w:hAnsi="GHEA Grapalat" w:cs="Times Armenian"/>
          <w:b/>
          <w:sz w:val="20"/>
          <w:lang w:val="af-ZA"/>
        </w:rPr>
        <w:t xml:space="preserve">  </w:t>
      </w:r>
      <w:r w:rsidRPr="00377AA7">
        <w:rPr>
          <w:rFonts w:ascii="GHEA Grapalat" w:hAnsi="GHEA Grapalat" w:cs="Sylfaen"/>
          <w:b/>
          <w:sz w:val="20"/>
        </w:rPr>
        <w:t>ՊԱՏՐԱՍՏԵԼՈՒ</w:t>
      </w:r>
      <w:proofErr w:type="gramEnd"/>
      <w:r w:rsidRPr="00377AA7">
        <w:rPr>
          <w:rFonts w:ascii="GHEA Grapalat" w:hAnsi="GHEA Grapalat" w:cs="Times Armenian"/>
          <w:b/>
          <w:sz w:val="20"/>
          <w:lang w:val="af-ZA"/>
        </w:rPr>
        <w:t xml:space="preserve">  </w:t>
      </w:r>
      <w:r w:rsidRPr="00377AA7">
        <w:rPr>
          <w:rFonts w:ascii="GHEA Grapalat" w:hAnsi="GHEA Grapalat" w:cs="Sylfaen"/>
          <w:b/>
          <w:sz w:val="20"/>
        </w:rPr>
        <w:t>ՀՐԱՀԱՆԳ</w:t>
      </w:r>
    </w:p>
    <w:p w:rsidR="00404109" w:rsidRPr="00377AA7" w:rsidRDefault="00404109" w:rsidP="00404109">
      <w:pPr>
        <w:ind w:firstLine="567"/>
        <w:jc w:val="both"/>
        <w:rPr>
          <w:rFonts w:ascii="GHEA Grapalat" w:hAnsi="GHEA Grapalat"/>
          <w:sz w:val="20"/>
          <w:lang w:val="af-ZA"/>
        </w:rPr>
      </w:pPr>
    </w:p>
    <w:p w:rsidR="00404109" w:rsidRPr="00377AA7" w:rsidRDefault="00404109" w:rsidP="00404109">
      <w:pPr>
        <w:ind w:firstLine="1134"/>
        <w:jc w:val="both"/>
        <w:rPr>
          <w:rFonts w:ascii="GHEA Grapalat" w:hAnsi="GHEA Grapalat"/>
          <w:sz w:val="20"/>
          <w:lang w:val="af-ZA"/>
        </w:rPr>
      </w:pPr>
      <w:r w:rsidRPr="00377AA7">
        <w:rPr>
          <w:rFonts w:ascii="GHEA Grapalat" w:hAnsi="GHEA Grapalat"/>
          <w:sz w:val="20"/>
          <w:lang w:val="af-ZA"/>
        </w:rPr>
        <w:t>1.</w:t>
      </w:r>
      <w:r w:rsidRPr="00377AA7">
        <w:rPr>
          <w:rFonts w:ascii="GHEA Grapalat" w:hAnsi="GHEA Grapalat"/>
          <w:sz w:val="20"/>
          <w:lang w:val="af-ZA"/>
        </w:rPr>
        <w:tab/>
      </w:r>
      <w:proofErr w:type="gramStart"/>
      <w:r w:rsidRPr="00377AA7">
        <w:rPr>
          <w:rFonts w:ascii="GHEA Grapalat" w:hAnsi="GHEA Grapalat" w:cs="Sylfaen"/>
          <w:sz w:val="20"/>
        </w:rPr>
        <w:t>Ընդհանուր</w:t>
      </w:r>
      <w:r w:rsidRPr="00377AA7">
        <w:rPr>
          <w:rFonts w:ascii="GHEA Grapalat" w:hAnsi="GHEA Grapalat" w:cs="Times Armenian"/>
          <w:sz w:val="20"/>
          <w:lang w:val="af-ZA"/>
        </w:rPr>
        <w:t xml:space="preserve">  </w:t>
      </w:r>
      <w:r w:rsidRPr="00377AA7">
        <w:rPr>
          <w:rFonts w:ascii="GHEA Grapalat" w:hAnsi="GHEA Grapalat" w:cs="Sylfaen"/>
          <w:sz w:val="20"/>
        </w:rPr>
        <w:t>դրույթներ</w:t>
      </w:r>
      <w:proofErr w:type="gramEnd"/>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sz w:val="20"/>
          <w:lang w:val="af-ZA"/>
        </w:rPr>
      </w:pPr>
      <w:r w:rsidRPr="00377AA7">
        <w:rPr>
          <w:rFonts w:ascii="GHEA Grapalat" w:hAnsi="GHEA Grapalat"/>
          <w:sz w:val="20"/>
          <w:lang w:val="af-ZA"/>
        </w:rPr>
        <w:t>2.</w:t>
      </w:r>
      <w:r w:rsidRPr="00377AA7">
        <w:rPr>
          <w:rFonts w:ascii="GHEA Grapalat" w:hAnsi="GHEA Grapalat"/>
          <w:sz w:val="20"/>
          <w:lang w:val="af-ZA"/>
        </w:rPr>
        <w:tab/>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հայտը</w:t>
      </w:r>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cs="Times Armenian"/>
          <w:sz w:val="20"/>
          <w:lang w:val="af-ZA"/>
        </w:rPr>
      </w:pPr>
      <w:r w:rsidRPr="00377AA7">
        <w:rPr>
          <w:rFonts w:ascii="GHEA Grapalat" w:hAnsi="GHEA Grapalat"/>
          <w:sz w:val="20"/>
          <w:lang w:val="af-ZA"/>
        </w:rPr>
        <w:t>3.</w:t>
      </w:r>
      <w:r w:rsidRPr="00377AA7">
        <w:rPr>
          <w:rFonts w:ascii="GHEA Grapalat" w:hAnsi="GHEA Grapalat"/>
          <w:sz w:val="20"/>
          <w:lang w:val="af-ZA"/>
        </w:rPr>
        <w:tab/>
      </w:r>
      <w:r w:rsidRPr="00377AA7">
        <w:rPr>
          <w:rFonts w:ascii="GHEA Grapalat" w:hAnsi="GHEA Grapalat" w:cs="Sylfaen"/>
          <w:sz w:val="20"/>
        </w:rPr>
        <w:t>Հավելվածներ</w:t>
      </w:r>
      <w:r w:rsidRPr="00377AA7">
        <w:rPr>
          <w:rFonts w:ascii="GHEA Grapalat" w:hAnsi="GHEA Grapalat" w:cs="Times Armenian"/>
          <w:sz w:val="20"/>
          <w:lang w:val="af-ZA"/>
        </w:rPr>
        <w:t xml:space="preserve"> 1-6</w:t>
      </w:r>
      <w:r w:rsidRPr="00377AA7">
        <w:rPr>
          <w:rFonts w:ascii="GHEA Grapalat" w:hAnsi="GHEA Grapalat" w:cs="Times Armenian"/>
          <w:sz w:val="20"/>
          <w:lang w:val="af-ZA"/>
        </w:rPr>
        <w:tab/>
      </w: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p>
    <w:p w:rsidR="00404109" w:rsidRPr="00377AA7" w:rsidRDefault="00404109" w:rsidP="00404109">
      <w:pPr>
        <w:ind w:firstLine="1134"/>
        <w:jc w:val="both"/>
        <w:rPr>
          <w:rFonts w:ascii="GHEA Grapalat" w:hAnsi="GHEA Grapalat" w:cs="Times Armenian"/>
          <w:sz w:val="20"/>
          <w:lang w:val="af-ZA"/>
        </w:rPr>
      </w:pPr>
      <w:r w:rsidRPr="00377AA7">
        <w:rPr>
          <w:rFonts w:ascii="GHEA Grapalat" w:hAnsi="GHEA Grapalat" w:cs="Times Armenian"/>
          <w:sz w:val="20"/>
          <w:lang w:val="af-ZA"/>
        </w:rPr>
        <w:t xml:space="preserve"> </w:t>
      </w:r>
      <w:r w:rsidRPr="00377AA7">
        <w:rPr>
          <w:rFonts w:ascii="GHEA Grapalat" w:hAnsi="GHEA Grapalat" w:cs="Times Armenian"/>
          <w:sz w:val="20"/>
          <w:lang w:val="af-ZA"/>
        </w:rPr>
        <w:br w:type="page"/>
      </w:r>
      <w:r w:rsidRPr="00377AA7">
        <w:rPr>
          <w:rFonts w:ascii="GHEA Grapalat" w:hAnsi="GHEA Grapalat" w:cs="Times Armenian"/>
          <w:sz w:val="20"/>
          <w:lang w:val="af-ZA"/>
        </w:rPr>
        <w:lastRenderedPageBreak/>
        <w:tab/>
      </w:r>
    </w:p>
    <w:p w:rsidR="00404109" w:rsidRPr="00377AA7" w:rsidRDefault="00404109" w:rsidP="00404109">
      <w:pPr>
        <w:jc w:val="both"/>
        <w:rPr>
          <w:rFonts w:ascii="GHEA Grapalat" w:hAnsi="GHEA Grapalat"/>
          <w:sz w:val="20"/>
          <w:lang w:val="af-ZA"/>
        </w:rPr>
      </w:pPr>
      <w:r w:rsidRPr="00377AA7">
        <w:rPr>
          <w:rFonts w:ascii="GHEA Grapalat" w:hAnsi="GHEA Grapalat"/>
          <w:sz w:val="20"/>
          <w:lang w:val="af-ZA"/>
        </w:rPr>
        <w:t xml:space="preserve">          </w:t>
      </w: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հրավերը</w:t>
      </w:r>
      <w:r w:rsidRPr="00377AA7">
        <w:rPr>
          <w:rFonts w:ascii="GHEA Grapalat" w:hAnsi="GHEA Grapalat" w:cs="Times Armenian"/>
          <w:sz w:val="20"/>
          <w:lang w:val="af-ZA"/>
        </w:rPr>
        <w:t xml:space="preserve"> </w:t>
      </w:r>
      <w:r w:rsidRPr="00377AA7">
        <w:rPr>
          <w:rFonts w:ascii="GHEA Grapalat" w:hAnsi="GHEA Grapalat" w:cs="Sylfaen"/>
          <w:sz w:val="20"/>
        </w:rPr>
        <w:t>տրամադրվում</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լրումն</w:t>
      </w:r>
      <w:r w:rsidRPr="00377AA7">
        <w:rPr>
          <w:rFonts w:ascii="GHEA Grapalat" w:hAnsi="GHEA Grapalat"/>
          <w:sz w:val="20"/>
          <w:lang w:val="af-ZA"/>
        </w:rPr>
        <w:t xml:space="preserve"> </w:t>
      </w:r>
      <w:r w:rsidR="00A9024E" w:rsidRPr="00377AA7">
        <w:rPr>
          <w:rFonts w:ascii="GHEA Grapalat" w:hAnsi="GHEA Grapalat"/>
          <w:sz w:val="20"/>
          <w:lang w:val="af-ZA"/>
        </w:rPr>
        <w:t>ԱՄ</w:t>
      </w:r>
      <w:r w:rsidR="006A2019">
        <w:rPr>
          <w:rFonts w:ascii="GHEA Grapalat" w:hAnsi="GHEA Grapalat"/>
          <w:sz w:val="20"/>
          <w:lang w:val="af-ZA"/>
        </w:rPr>
        <w:t>Ն</w:t>
      </w:r>
      <w:r w:rsidR="00A9024E" w:rsidRPr="00377AA7">
        <w:rPr>
          <w:rFonts w:ascii="GHEA Grapalat" w:hAnsi="GHEA Grapalat"/>
          <w:sz w:val="20"/>
          <w:lang w:val="af-ZA"/>
        </w:rPr>
        <w:t>Հ</w:t>
      </w:r>
      <w:r w:rsidR="007E048A">
        <w:rPr>
          <w:rFonts w:ascii="GHEA Grapalat" w:hAnsi="GHEA Grapalat" w:cs="Times Armenian"/>
          <w:sz w:val="20"/>
          <w:lang w:val="af-ZA"/>
        </w:rPr>
        <w:t>-</w:t>
      </w:r>
      <w:r w:rsidR="00A9024E" w:rsidRPr="00377AA7">
        <w:rPr>
          <w:rFonts w:ascii="GHEA Grapalat" w:hAnsi="GHEA Grapalat" w:cs="Sylfaen"/>
          <w:sz w:val="20"/>
        </w:rPr>
        <w:t>ԳՀ</w:t>
      </w:r>
      <w:r w:rsidRPr="00377AA7">
        <w:rPr>
          <w:rFonts w:ascii="GHEA Grapalat" w:hAnsi="GHEA Grapalat" w:cs="Sylfaen"/>
          <w:sz w:val="20"/>
        </w:rPr>
        <w:t>ԾՁԲ</w:t>
      </w:r>
      <w:r w:rsidR="007E048A">
        <w:rPr>
          <w:rFonts w:ascii="GHEA Grapalat" w:hAnsi="GHEA Grapalat" w:cs="Sylfaen"/>
          <w:sz w:val="20"/>
          <w:lang w:val="af-ZA"/>
        </w:rPr>
        <w:t>-</w:t>
      </w:r>
      <w:r w:rsidR="00A9024E" w:rsidRPr="00377AA7">
        <w:rPr>
          <w:rFonts w:ascii="GHEA Grapalat" w:hAnsi="GHEA Grapalat" w:cs="Sylfaen"/>
          <w:sz w:val="20"/>
          <w:lang w:val="af-ZA"/>
        </w:rPr>
        <w:t>19</w:t>
      </w:r>
      <w:r w:rsidRPr="00377AA7">
        <w:rPr>
          <w:rFonts w:ascii="GHEA Grapalat" w:hAnsi="GHEA Grapalat" w:cs="Times Armenian"/>
          <w:sz w:val="20"/>
          <w:lang w:val="af-ZA"/>
        </w:rPr>
        <w:t>/</w:t>
      </w:r>
      <w:r w:rsidR="00A9024E" w:rsidRPr="00377AA7">
        <w:rPr>
          <w:rFonts w:ascii="GHEA Grapalat" w:hAnsi="GHEA Grapalat" w:cs="Times Armenian"/>
          <w:sz w:val="20"/>
          <w:lang w:val="af-ZA"/>
        </w:rPr>
        <w:t>0</w:t>
      </w:r>
      <w:r w:rsidR="007E048A">
        <w:rPr>
          <w:rFonts w:ascii="GHEA Grapalat" w:hAnsi="GHEA Grapalat" w:cs="Times Armenian"/>
          <w:sz w:val="20"/>
          <w:lang w:val="af-ZA"/>
        </w:rPr>
        <w:t>2</w:t>
      </w:r>
      <w:r w:rsidRPr="00377AA7">
        <w:rPr>
          <w:rFonts w:ascii="GHEA Grapalat" w:hAnsi="GHEA Grapalat" w:cs="Times Armenian"/>
          <w:sz w:val="20"/>
          <w:lang w:val="af-ZA"/>
        </w:rPr>
        <w:t xml:space="preserve"> </w:t>
      </w:r>
      <w:r w:rsidRPr="00377AA7">
        <w:rPr>
          <w:rFonts w:ascii="GHEA Grapalat" w:hAnsi="GHEA Grapalat" w:cs="Sylfaen"/>
          <w:sz w:val="20"/>
        </w:rPr>
        <w:t>ծածկա</w:t>
      </w:r>
      <w:r w:rsidRPr="00377AA7">
        <w:rPr>
          <w:rFonts w:ascii="GHEA Grapalat" w:hAnsi="GHEA Grapalat" w:cs="Times Armenian"/>
          <w:sz w:val="20"/>
        </w:rPr>
        <w:t>գ</w:t>
      </w:r>
      <w:r w:rsidRPr="00377AA7">
        <w:rPr>
          <w:rFonts w:ascii="GHEA Grapalat" w:hAnsi="GHEA Grapalat" w:cs="Sylfaen"/>
          <w:sz w:val="20"/>
        </w:rPr>
        <w:t>րով</w:t>
      </w:r>
      <w:r w:rsidRPr="00377AA7">
        <w:rPr>
          <w:rFonts w:ascii="GHEA Grapalat" w:hAnsi="GHEA Grapalat"/>
          <w:sz w:val="20"/>
          <w:lang w:val="af-ZA"/>
        </w:rPr>
        <w:t xml:space="preserve"> </w:t>
      </w:r>
      <w:r w:rsidRPr="00377AA7">
        <w:rPr>
          <w:rFonts w:ascii="GHEA Grapalat" w:hAnsi="GHEA Grapalat" w:cs="Sylfaen"/>
          <w:sz w:val="20"/>
        </w:rPr>
        <w:t>անցկացվող</w:t>
      </w:r>
      <w:r w:rsidRPr="00377AA7">
        <w:rPr>
          <w:rFonts w:ascii="GHEA Grapalat" w:hAnsi="GHEA Grapalat" w:cs="Times Armenian"/>
          <w:sz w:val="20"/>
          <w:lang w:val="af-ZA"/>
        </w:rPr>
        <w:t xml:space="preserve"> </w:t>
      </w:r>
      <w:r w:rsidRPr="00377AA7">
        <w:rPr>
          <w:rFonts w:ascii="GHEA Grapalat" w:hAnsi="GHEA Grapalat" w:cs="Sylfaen"/>
          <w:sz w:val="20"/>
        </w:rPr>
        <w:t>բաց</w:t>
      </w:r>
      <w:r w:rsidRPr="00377AA7">
        <w:rPr>
          <w:rFonts w:ascii="GHEA Grapalat" w:hAnsi="GHEA Grapalat" w:cs="Times Armenian"/>
          <w:sz w:val="20"/>
          <w:lang w:val="af-ZA"/>
        </w:rPr>
        <w:t xml:space="preserve"> </w:t>
      </w:r>
      <w:r w:rsidRPr="00377AA7">
        <w:rPr>
          <w:rFonts w:ascii="GHEA Grapalat" w:hAnsi="GHEA Grapalat" w:cs="Times Armenian"/>
          <w:sz w:val="20"/>
        </w:rPr>
        <w:t>մրցույթ</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այսուհետև</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Times Armenian"/>
          <w:sz w:val="20"/>
          <w:lang w:val="af-ZA"/>
        </w:rPr>
        <w:t xml:space="preserve">) </w:t>
      </w:r>
      <w:r w:rsidRPr="00377AA7">
        <w:rPr>
          <w:rFonts w:ascii="GHEA Grapalat" w:hAnsi="GHEA Grapalat" w:cs="Sylfaen"/>
          <w:sz w:val="20"/>
        </w:rPr>
        <w:t>հայտարարության</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sz w:val="20"/>
          <w:lang w:val="af-ZA"/>
        </w:rPr>
      </w:pPr>
      <w:proofErr w:type="gramStart"/>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հրավերը</w:t>
      </w:r>
      <w:r w:rsidRPr="00377AA7">
        <w:rPr>
          <w:rFonts w:ascii="GHEA Grapalat" w:hAnsi="GHEA Grapalat" w:cs="Times Armenian"/>
          <w:sz w:val="20"/>
          <w:lang w:val="af-ZA"/>
        </w:rPr>
        <w:t xml:space="preserve"> </w:t>
      </w:r>
      <w:r w:rsidRPr="00377AA7">
        <w:rPr>
          <w:rFonts w:ascii="GHEA Grapalat" w:hAnsi="GHEA Grapalat" w:cs="Sylfaen"/>
          <w:sz w:val="20"/>
        </w:rPr>
        <w:t>կազմվել</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նումների</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cs="Sylfaen"/>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օրենսդրության</w:t>
      </w:r>
      <w:r w:rsidRPr="00377AA7">
        <w:rPr>
          <w:rFonts w:ascii="GHEA Grapalat" w:hAnsi="GHEA Grapalat" w:cs="Times Armenian"/>
          <w:sz w:val="20"/>
          <w:lang w:val="af-ZA"/>
        </w:rPr>
        <w:t xml:space="preserve">, </w:t>
      </w:r>
      <w:r w:rsidRPr="00377AA7">
        <w:rPr>
          <w:rFonts w:ascii="GHEA Grapalat" w:hAnsi="GHEA Grapalat" w:cs="Sylfaen"/>
          <w:sz w:val="20"/>
        </w:rPr>
        <w:t>այդ</w:t>
      </w:r>
      <w:r w:rsidRPr="00377AA7">
        <w:rPr>
          <w:rFonts w:ascii="GHEA Grapalat" w:hAnsi="GHEA Grapalat" w:cs="Times Armenian"/>
          <w:sz w:val="20"/>
          <w:lang w:val="af-ZA"/>
        </w:rPr>
        <w:t xml:space="preserve"> </w:t>
      </w:r>
      <w:r w:rsidRPr="00377AA7">
        <w:rPr>
          <w:rFonts w:ascii="GHEA Grapalat" w:hAnsi="GHEA Grapalat" w:cs="Sylfaen"/>
          <w:sz w:val="20"/>
        </w:rPr>
        <w:t>թվում</w:t>
      </w:r>
      <w:r w:rsidRPr="00377AA7">
        <w:rPr>
          <w:rFonts w:ascii="GHEA Grapalat" w:hAnsi="GHEA Grapalat" w:cs="Times Armenian"/>
          <w:sz w:val="20"/>
          <w:lang w:val="af-ZA"/>
        </w:rPr>
        <w:t>`</w:t>
      </w:r>
      <w:r w:rsidRPr="00377AA7">
        <w:rPr>
          <w:rFonts w:ascii="GHEA Grapalat" w:hAnsi="GHEA Grapalat"/>
          <w:sz w:val="20"/>
          <w:lang w:val="af-ZA"/>
        </w:rPr>
        <w:t xml:space="preserve"> «</w:t>
      </w:r>
      <w:r w:rsidRPr="00377AA7">
        <w:rPr>
          <w:rFonts w:ascii="GHEA Grapalat" w:hAnsi="GHEA Grapalat" w:cs="Sylfaen"/>
          <w:sz w:val="20"/>
        </w:rPr>
        <w:t>Գնումների</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օրենքի</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Օրենք</w:t>
      </w:r>
      <w:r w:rsidRPr="00377AA7">
        <w:rPr>
          <w:rFonts w:ascii="GHEA Grapalat" w:hAnsi="GHEA Grapalat" w:cs="Times Armenian"/>
          <w:sz w:val="20"/>
          <w:lang w:val="af-ZA"/>
        </w:rPr>
        <w:t xml:space="preserve">), </w:t>
      </w:r>
      <w:r w:rsidRPr="00377AA7">
        <w:rPr>
          <w:rFonts w:ascii="GHEA Grapalat" w:hAnsi="GHEA Grapalat" w:cs="Sylfaen"/>
          <w:sz w:val="20"/>
        </w:rPr>
        <w:t>ՀՀ</w:t>
      </w:r>
      <w:r w:rsidRPr="00377AA7">
        <w:rPr>
          <w:rFonts w:ascii="GHEA Grapalat" w:hAnsi="GHEA Grapalat" w:cs="Times Armenian"/>
          <w:sz w:val="20"/>
          <w:lang w:val="af-ZA"/>
        </w:rPr>
        <w:t xml:space="preserve"> </w:t>
      </w:r>
      <w:r w:rsidRPr="00377AA7">
        <w:rPr>
          <w:rFonts w:ascii="GHEA Grapalat" w:hAnsi="GHEA Grapalat" w:cs="Sylfaen"/>
          <w:sz w:val="20"/>
        </w:rPr>
        <w:t>կառավարության</w:t>
      </w:r>
      <w:r w:rsidRPr="00377AA7">
        <w:rPr>
          <w:rFonts w:ascii="GHEA Grapalat" w:hAnsi="GHEA Grapalat" w:cs="Times Armenian"/>
          <w:sz w:val="20"/>
          <w:lang w:val="af-ZA"/>
        </w:rPr>
        <w:t xml:space="preserve"> 2017</w:t>
      </w:r>
      <w:r w:rsidRPr="00377AA7">
        <w:rPr>
          <w:rFonts w:ascii="GHEA Grapalat" w:hAnsi="GHEA Grapalat" w:cs="Sylfaen"/>
          <w:sz w:val="20"/>
        </w:rPr>
        <w:t>թ</w:t>
      </w:r>
      <w:r w:rsidRPr="00377AA7">
        <w:rPr>
          <w:rFonts w:ascii="GHEA Grapalat" w:hAnsi="GHEA Grapalat" w:cs="Times Armenian"/>
          <w:sz w:val="20"/>
          <w:lang w:val="af-ZA"/>
        </w:rPr>
        <w:t>.</w:t>
      </w:r>
      <w:proofErr w:type="gramEnd"/>
      <w:r w:rsidRPr="00377AA7">
        <w:rPr>
          <w:rFonts w:ascii="GHEA Grapalat" w:hAnsi="GHEA Grapalat" w:cs="Times Armenian"/>
          <w:sz w:val="20"/>
          <w:lang w:val="af-ZA"/>
        </w:rPr>
        <w:t xml:space="preserve"> մայիսի 4-ի N 526-</w:t>
      </w:r>
      <w:r w:rsidRPr="00377AA7">
        <w:rPr>
          <w:rFonts w:ascii="GHEA Grapalat" w:hAnsi="GHEA Grapalat" w:cs="Sylfaen"/>
          <w:sz w:val="20"/>
        </w:rPr>
        <w:t>Ն</w:t>
      </w:r>
      <w:r w:rsidRPr="00377AA7">
        <w:rPr>
          <w:rFonts w:ascii="GHEA Grapalat" w:hAnsi="GHEA Grapalat" w:cs="Times Armenian"/>
          <w:sz w:val="20"/>
          <w:lang w:val="af-ZA"/>
        </w:rPr>
        <w:t xml:space="preserve"> </w:t>
      </w:r>
      <w:r w:rsidRPr="00377AA7">
        <w:rPr>
          <w:rFonts w:ascii="GHEA Grapalat" w:hAnsi="GHEA Grapalat" w:cs="Sylfaen"/>
          <w:sz w:val="20"/>
        </w:rPr>
        <w:t>որոշմամբ</w:t>
      </w:r>
      <w:r w:rsidRPr="00377AA7">
        <w:rPr>
          <w:rFonts w:ascii="GHEA Grapalat" w:hAnsi="GHEA Grapalat" w:cs="Times Armenian"/>
          <w:sz w:val="20"/>
          <w:lang w:val="af-ZA"/>
        </w:rPr>
        <w:t xml:space="preserve"> </w:t>
      </w:r>
      <w:r w:rsidRPr="00377AA7">
        <w:rPr>
          <w:rFonts w:ascii="GHEA Grapalat" w:hAnsi="GHEA Grapalat" w:cs="Sylfaen"/>
          <w:sz w:val="20"/>
        </w:rPr>
        <w:t>հաստատված</w:t>
      </w:r>
      <w:r w:rsidRPr="00377AA7">
        <w:rPr>
          <w:rFonts w:ascii="GHEA Grapalat" w:hAnsi="GHEA Grapalat" w:cs="Times Armenian"/>
          <w:sz w:val="20"/>
          <w:lang w:val="af-ZA"/>
        </w:rPr>
        <w:t xml:space="preserve"> «</w:t>
      </w:r>
      <w:r w:rsidRPr="00377AA7">
        <w:rPr>
          <w:rFonts w:ascii="GHEA Grapalat" w:hAnsi="GHEA Grapalat" w:cs="Sylfaen"/>
          <w:sz w:val="20"/>
        </w:rPr>
        <w:t>Գնումների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w:t>
      </w:r>
      <w:r w:rsidRPr="00377AA7">
        <w:rPr>
          <w:rFonts w:ascii="GHEA Grapalat" w:hAnsi="GHEA Grapalat" w:cs="Times Armenian"/>
          <w:sz w:val="20"/>
          <w:lang w:val="af-ZA"/>
        </w:rPr>
        <w:t xml:space="preserve"> </w:t>
      </w:r>
      <w:r w:rsidRPr="00377AA7">
        <w:rPr>
          <w:rFonts w:ascii="GHEA Grapalat" w:hAnsi="GHEA Grapalat" w:cs="Sylfaen"/>
          <w:sz w:val="20"/>
        </w:rPr>
        <w:t>կազմակերպման</w:t>
      </w:r>
      <w:r w:rsidRPr="00377AA7">
        <w:rPr>
          <w:rFonts w:ascii="GHEA Grapalat" w:hAnsi="GHEA Grapalat"/>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այլ</w:t>
      </w:r>
      <w:r w:rsidRPr="00377AA7">
        <w:rPr>
          <w:rFonts w:ascii="GHEA Grapalat" w:hAnsi="GHEA Grapalat" w:cs="Times Armenian"/>
          <w:sz w:val="20"/>
          <w:lang w:val="af-ZA"/>
        </w:rPr>
        <w:t xml:space="preserve"> </w:t>
      </w:r>
      <w:r w:rsidRPr="00377AA7">
        <w:rPr>
          <w:rFonts w:ascii="GHEA Grapalat" w:hAnsi="GHEA Grapalat" w:cs="Sylfaen"/>
          <w:sz w:val="20"/>
        </w:rPr>
        <w:t>իրավական</w:t>
      </w:r>
      <w:r w:rsidRPr="00377AA7">
        <w:rPr>
          <w:rFonts w:ascii="GHEA Grapalat" w:hAnsi="GHEA Grapalat" w:cs="Times Armenian"/>
          <w:sz w:val="20"/>
          <w:lang w:val="af-ZA"/>
        </w:rPr>
        <w:t xml:space="preserve"> </w:t>
      </w:r>
      <w:r w:rsidRPr="00377AA7">
        <w:rPr>
          <w:rFonts w:ascii="GHEA Grapalat" w:hAnsi="GHEA Grapalat" w:cs="Sylfaen"/>
          <w:sz w:val="20"/>
        </w:rPr>
        <w:t>ակտերի</w:t>
      </w:r>
      <w:r w:rsidRPr="00377AA7">
        <w:rPr>
          <w:rFonts w:ascii="GHEA Grapalat" w:hAnsi="GHEA Grapalat" w:cs="Times Armenian"/>
          <w:sz w:val="20"/>
          <w:lang w:val="af-ZA"/>
        </w:rPr>
        <w:t xml:space="preserve"> </w:t>
      </w:r>
      <w:r w:rsidRPr="00377AA7">
        <w:rPr>
          <w:rFonts w:ascii="GHEA Grapalat" w:hAnsi="GHEA Grapalat" w:cs="Sylfaen"/>
          <w:sz w:val="20"/>
        </w:rPr>
        <w:t>պահանջներին</w:t>
      </w:r>
      <w:r w:rsidRPr="00377AA7">
        <w:rPr>
          <w:rFonts w:ascii="GHEA Grapalat" w:hAnsi="GHEA Grapalat" w:cs="Times Armenian"/>
          <w:sz w:val="20"/>
          <w:lang w:val="af-ZA"/>
        </w:rPr>
        <w:t xml:space="preserve"> </w:t>
      </w:r>
      <w:r w:rsidRPr="00377AA7">
        <w:rPr>
          <w:rFonts w:ascii="GHEA Grapalat" w:hAnsi="GHEA Grapalat" w:cs="Sylfaen"/>
          <w:sz w:val="20"/>
        </w:rPr>
        <w:t>համապատասխան</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նպատակ</w:t>
      </w:r>
      <w:r w:rsidRPr="00377AA7">
        <w:rPr>
          <w:rFonts w:ascii="GHEA Grapalat" w:hAnsi="GHEA Grapalat" w:cs="Times Armenian"/>
          <w:sz w:val="20"/>
          <w:lang w:val="af-ZA"/>
        </w:rPr>
        <w:t xml:space="preserve"> </w:t>
      </w:r>
      <w:r w:rsidRPr="00377AA7">
        <w:rPr>
          <w:rFonts w:ascii="GHEA Grapalat" w:hAnsi="GHEA Grapalat" w:cs="Sylfaen"/>
          <w:sz w:val="20"/>
        </w:rPr>
        <w:t>ունի</w:t>
      </w:r>
      <w:r w:rsidRPr="00377AA7">
        <w:rPr>
          <w:rFonts w:ascii="GHEA Grapalat" w:hAnsi="GHEA Grapalat" w:cs="Times Armenian"/>
          <w:sz w:val="20"/>
          <w:lang w:val="af-ZA"/>
        </w:rPr>
        <w:t xml:space="preserve"> </w:t>
      </w:r>
      <w:r w:rsidRPr="007E048A">
        <w:rPr>
          <w:rFonts w:ascii="GHEA Grapalat" w:hAnsi="GHEA Grapalat"/>
          <w:sz w:val="20"/>
          <w:lang w:val="af-ZA"/>
        </w:rPr>
        <w:t>«</w:t>
      </w:r>
      <w:r w:rsidR="006A2019" w:rsidRPr="007E048A">
        <w:rPr>
          <w:rFonts w:ascii="GHEA Grapalat" w:hAnsi="GHEA Grapalat" w:cs="Sylfaen"/>
          <w:sz w:val="20"/>
        </w:rPr>
        <w:t>Նիզամ</w:t>
      </w:r>
      <w:r w:rsidR="00A9024E" w:rsidRPr="007E048A">
        <w:rPr>
          <w:rFonts w:ascii="GHEA Grapalat" w:hAnsi="GHEA Grapalat" w:cs="Sylfaen"/>
          <w:sz w:val="20"/>
        </w:rPr>
        <w:t>ի</w:t>
      </w:r>
      <w:r w:rsidR="00A9024E" w:rsidRPr="007E048A">
        <w:rPr>
          <w:rFonts w:ascii="GHEA Grapalat" w:hAnsi="GHEA Grapalat" w:cs="Sylfaen"/>
          <w:sz w:val="20"/>
          <w:lang w:val="af-ZA"/>
        </w:rPr>
        <w:t xml:space="preserve"> </w:t>
      </w:r>
      <w:r w:rsidR="00A9024E" w:rsidRPr="007E048A">
        <w:rPr>
          <w:rFonts w:ascii="GHEA Grapalat" w:hAnsi="GHEA Grapalat" w:cs="Sylfaen"/>
          <w:sz w:val="20"/>
        </w:rPr>
        <w:t>համայնքապետարան</w:t>
      </w:r>
      <w:r w:rsidRPr="00377AA7">
        <w:rPr>
          <w:rFonts w:ascii="GHEA Grapalat" w:hAnsi="GHEA Grapalat"/>
          <w:sz w:val="20"/>
          <w:lang w:val="af-ZA"/>
        </w:rPr>
        <w:t>»-</w:t>
      </w:r>
      <w:r w:rsidRPr="00377AA7">
        <w:rPr>
          <w:rFonts w:ascii="GHEA Grapalat" w:hAnsi="GHEA Grapalat"/>
          <w:sz w:val="20"/>
        </w:rPr>
        <w:t>ի</w:t>
      </w:r>
      <w:r w:rsidRPr="00377AA7">
        <w:rPr>
          <w:rFonts w:ascii="GHEA Grapalat" w:hAnsi="GHEA Grapalat"/>
          <w:sz w:val="20"/>
          <w:lang w:val="af-ZA"/>
        </w:rPr>
        <w:t xml:space="preserve"> </w:t>
      </w:r>
      <w:r w:rsidRPr="00377AA7">
        <w:rPr>
          <w:rFonts w:ascii="GHEA Grapalat" w:hAnsi="GHEA Grapalat" w:cs="Times Armenian"/>
          <w:sz w:val="20"/>
          <w:lang w:val="af-ZA"/>
        </w:rPr>
        <w:t>(</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պատվիրատու</w:t>
      </w:r>
      <w:r w:rsidRPr="00377AA7">
        <w:rPr>
          <w:rFonts w:ascii="GHEA Grapalat" w:hAnsi="GHEA Grapalat" w:cs="Times Armenian"/>
          <w:sz w:val="20"/>
          <w:lang w:val="af-ZA"/>
        </w:rPr>
        <w:t xml:space="preserve">) </w:t>
      </w:r>
      <w:r w:rsidRPr="00377AA7">
        <w:rPr>
          <w:rFonts w:ascii="GHEA Grapalat" w:hAnsi="GHEA Grapalat" w:cs="Sylfaen"/>
          <w:sz w:val="20"/>
        </w:rPr>
        <w:t>կողմից</w:t>
      </w:r>
      <w:r w:rsidRPr="00377AA7">
        <w:rPr>
          <w:rFonts w:ascii="GHEA Grapalat" w:hAnsi="GHEA Grapalat" w:cs="Times Armenian"/>
          <w:sz w:val="20"/>
          <w:lang w:val="af-ZA"/>
        </w:rPr>
        <w:t xml:space="preserve"> </w:t>
      </w:r>
      <w:r w:rsidRPr="00377AA7">
        <w:rPr>
          <w:rFonts w:ascii="GHEA Grapalat" w:hAnsi="GHEA Grapalat" w:cs="Sylfaen"/>
          <w:sz w:val="20"/>
        </w:rPr>
        <w:t>հայտարարված</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Times Armenian"/>
          <w:sz w:val="20"/>
          <w:lang w:val="af-ZA"/>
        </w:rPr>
        <w:t xml:space="preserve"> </w:t>
      </w:r>
      <w:r w:rsidRPr="00377AA7">
        <w:rPr>
          <w:rFonts w:ascii="GHEA Grapalat" w:hAnsi="GHEA Grapalat" w:cs="Sylfaen"/>
          <w:sz w:val="20"/>
        </w:rPr>
        <w:t>մտադրություն</w:t>
      </w:r>
      <w:r w:rsidRPr="00377AA7">
        <w:rPr>
          <w:rFonts w:ascii="GHEA Grapalat" w:hAnsi="GHEA Grapalat" w:cs="Times Armenian"/>
          <w:sz w:val="20"/>
          <w:lang w:val="af-ZA"/>
        </w:rPr>
        <w:t xml:space="preserve"> </w:t>
      </w:r>
      <w:r w:rsidRPr="00377AA7">
        <w:rPr>
          <w:rFonts w:ascii="GHEA Grapalat" w:hAnsi="GHEA Grapalat" w:cs="Sylfaen"/>
          <w:sz w:val="20"/>
        </w:rPr>
        <w:t>ունեցող</w:t>
      </w:r>
      <w:r w:rsidRPr="00377AA7">
        <w:rPr>
          <w:rFonts w:ascii="GHEA Grapalat" w:hAnsi="GHEA Grapalat" w:cs="Times Armenian"/>
          <w:sz w:val="20"/>
          <w:lang w:val="af-ZA"/>
        </w:rPr>
        <w:t xml:space="preserve"> </w:t>
      </w:r>
      <w:r w:rsidRPr="00377AA7">
        <w:rPr>
          <w:rFonts w:ascii="GHEA Grapalat" w:hAnsi="GHEA Grapalat" w:cs="Sylfaen"/>
          <w:sz w:val="20"/>
        </w:rPr>
        <w:t>անձանց</w:t>
      </w:r>
      <w:r w:rsidRPr="00377AA7">
        <w:rPr>
          <w:rFonts w:ascii="GHEA Grapalat" w:hAnsi="GHEA Grapalat" w:cs="Times Armenian"/>
          <w:sz w:val="20"/>
          <w:lang w:val="af-ZA"/>
        </w:rPr>
        <w:t xml:space="preserve"> (</w:t>
      </w:r>
      <w:r w:rsidRPr="00377AA7">
        <w:rPr>
          <w:rFonts w:ascii="GHEA Grapalat" w:hAnsi="GHEA Grapalat" w:cs="Sylfaen"/>
          <w:sz w:val="20"/>
        </w:rPr>
        <w:t>այսուհետ</w:t>
      </w:r>
      <w:r w:rsidRPr="00377AA7">
        <w:rPr>
          <w:rFonts w:ascii="GHEA Grapalat" w:hAnsi="GHEA Grapalat" w:cs="Times Armenian"/>
          <w:sz w:val="20"/>
          <w:lang w:val="af-ZA"/>
        </w:rPr>
        <w:t xml:space="preserve">`  </w:t>
      </w:r>
      <w:r w:rsidRPr="00377AA7">
        <w:rPr>
          <w:rFonts w:ascii="GHEA Grapalat" w:hAnsi="GHEA Grapalat" w:cs="Sylfaen"/>
          <w:sz w:val="20"/>
        </w:rPr>
        <w:t>մասնակից</w:t>
      </w:r>
      <w:r w:rsidRPr="00377AA7">
        <w:rPr>
          <w:rFonts w:ascii="GHEA Grapalat" w:hAnsi="GHEA Grapalat" w:cs="Times Armenian"/>
          <w:sz w:val="20"/>
          <w:lang w:val="af-ZA"/>
        </w:rPr>
        <w:t xml:space="preserve">) </w:t>
      </w:r>
      <w:r w:rsidRPr="00377AA7">
        <w:rPr>
          <w:rFonts w:ascii="GHEA Grapalat" w:hAnsi="GHEA Grapalat" w:cs="Sylfaen"/>
          <w:sz w:val="20"/>
        </w:rPr>
        <w:t>տեղեկացնելու</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պայմանների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նման</w:t>
      </w:r>
      <w:r w:rsidRPr="00377AA7">
        <w:rPr>
          <w:rFonts w:ascii="GHEA Grapalat" w:hAnsi="GHEA Grapalat" w:cs="Times Armenian"/>
          <w:sz w:val="20"/>
          <w:lang w:val="af-ZA"/>
        </w:rPr>
        <w:t xml:space="preserve"> </w:t>
      </w:r>
      <w:r w:rsidRPr="00377AA7">
        <w:rPr>
          <w:rFonts w:ascii="GHEA Grapalat" w:hAnsi="GHEA Grapalat" w:cs="Sylfaen"/>
          <w:sz w:val="20"/>
        </w:rPr>
        <w:t>առարկայի</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անցկացման</w:t>
      </w:r>
      <w:r w:rsidRPr="00377AA7">
        <w:rPr>
          <w:rFonts w:ascii="GHEA Grapalat" w:hAnsi="GHEA Grapalat" w:cs="Times Armenian"/>
          <w:sz w:val="20"/>
          <w:lang w:val="af-ZA"/>
        </w:rPr>
        <w:t xml:space="preserve">, </w:t>
      </w:r>
      <w:r w:rsidRPr="00377AA7">
        <w:rPr>
          <w:rFonts w:ascii="GHEA Grapalat" w:hAnsi="GHEA Grapalat" w:cs="Sylfaen"/>
          <w:sz w:val="20"/>
          <w:lang w:val="hy-AM"/>
        </w:rPr>
        <w:t>ընտրված մասնակցին</w:t>
      </w:r>
      <w:r w:rsidRPr="00377AA7">
        <w:rPr>
          <w:rFonts w:ascii="GHEA Grapalat" w:hAnsi="GHEA Grapalat" w:cs="Times Armenian"/>
          <w:sz w:val="20"/>
          <w:lang w:val="af-ZA"/>
        </w:rPr>
        <w:t xml:space="preserve"> </w:t>
      </w:r>
      <w:r w:rsidRPr="00377AA7">
        <w:rPr>
          <w:rFonts w:ascii="GHEA Grapalat" w:hAnsi="GHEA Grapalat" w:cs="Sylfaen"/>
          <w:sz w:val="20"/>
        </w:rPr>
        <w:t>որոշելու</w:t>
      </w:r>
      <w:r w:rsidRPr="00377AA7">
        <w:rPr>
          <w:rFonts w:ascii="GHEA Grapalat" w:hAnsi="GHEA Grapalat" w:cs="Times Armenian"/>
          <w:sz w:val="20"/>
          <w:lang w:val="af-ZA"/>
        </w:rPr>
        <w:t xml:space="preserve"> </w:t>
      </w:r>
      <w:r w:rsidRPr="00377AA7">
        <w:rPr>
          <w:rFonts w:ascii="GHEA Grapalat" w:hAnsi="GHEA Grapalat" w:cs="Sylfaen"/>
          <w:sz w:val="20"/>
        </w:rPr>
        <w:t>և</w:t>
      </w:r>
      <w:r w:rsidRPr="00377AA7">
        <w:rPr>
          <w:rFonts w:ascii="GHEA Grapalat" w:hAnsi="GHEA Grapalat" w:cs="Times Armenian"/>
          <w:sz w:val="20"/>
          <w:lang w:val="af-ZA"/>
        </w:rPr>
        <w:t xml:space="preserve"> </w:t>
      </w:r>
      <w:r w:rsidRPr="00377AA7">
        <w:rPr>
          <w:rFonts w:ascii="GHEA Grapalat" w:hAnsi="GHEA Grapalat" w:cs="Sylfaen"/>
          <w:sz w:val="20"/>
        </w:rPr>
        <w:t>նրա</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պայմանա</w:t>
      </w:r>
      <w:r w:rsidRPr="00377AA7">
        <w:rPr>
          <w:rFonts w:ascii="GHEA Grapalat" w:hAnsi="GHEA Grapalat" w:cs="Times Armenian"/>
          <w:sz w:val="20"/>
        </w:rPr>
        <w:t>գ</w:t>
      </w:r>
      <w:r w:rsidRPr="00377AA7">
        <w:rPr>
          <w:rFonts w:ascii="GHEA Grapalat" w:hAnsi="GHEA Grapalat" w:cs="Sylfaen"/>
          <w:sz w:val="20"/>
        </w:rPr>
        <w:t>իր</w:t>
      </w:r>
      <w:r w:rsidRPr="00377AA7">
        <w:rPr>
          <w:rFonts w:ascii="GHEA Grapalat" w:hAnsi="GHEA Grapalat" w:cs="Times Armenian"/>
          <w:sz w:val="20"/>
          <w:lang w:val="af-ZA"/>
        </w:rPr>
        <w:t xml:space="preserve"> </w:t>
      </w:r>
      <w:r w:rsidRPr="00377AA7">
        <w:rPr>
          <w:rFonts w:ascii="GHEA Grapalat" w:hAnsi="GHEA Grapalat" w:cs="Sylfaen"/>
          <w:sz w:val="20"/>
        </w:rPr>
        <w:t>կնքելու</w:t>
      </w:r>
      <w:r w:rsidRPr="00377AA7">
        <w:rPr>
          <w:rFonts w:ascii="GHEA Grapalat" w:hAnsi="GHEA Grapalat" w:cs="Times Armenian"/>
          <w:sz w:val="20"/>
          <w:lang w:val="af-ZA"/>
        </w:rPr>
        <w:t xml:space="preserve"> </w:t>
      </w:r>
      <w:r w:rsidRPr="00377AA7">
        <w:rPr>
          <w:rFonts w:ascii="GHEA Grapalat" w:hAnsi="GHEA Grapalat" w:cs="Sylfaen"/>
          <w:sz w:val="20"/>
        </w:rPr>
        <w:t>մասին</w:t>
      </w:r>
      <w:r w:rsidRPr="00377AA7">
        <w:rPr>
          <w:rFonts w:ascii="GHEA Grapalat" w:hAnsi="GHEA Grapalat" w:cs="Times Armenian"/>
          <w:sz w:val="20"/>
          <w:lang w:val="af-ZA"/>
        </w:rPr>
        <w:t xml:space="preserve">, </w:t>
      </w:r>
      <w:r w:rsidRPr="00377AA7">
        <w:rPr>
          <w:rFonts w:ascii="GHEA Grapalat" w:hAnsi="GHEA Grapalat" w:cs="Sylfaen"/>
          <w:sz w:val="20"/>
        </w:rPr>
        <w:t>ինչպես</w:t>
      </w:r>
      <w:r w:rsidRPr="00377AA7">
        <w:rPr>
          <w:rFonts w:ascii="GHEA Grapalat" w:hAnsi="GHEA Grapalat" w:cs="Times Armenian"/>
          <w:sz w:val="20"/>
          <w:lang w:val="af-ZA"/>
        </w:rPr>
        <w:t xml:space="preserve"> </w:t>
      </w:r>
      <w:r w:rsidRPr="00377AA7">
        <w:rPr>
          <w:rFonts w:ascii="GHEA Grapalat" w:hAnsi="GHEA Grapalat" w:cs="Sylfaen"/>
          <w:sz w:val="20"/>
        </w:rPr>
        <w:t>նաև</w:t>
      </w:r>
      <w:r w:rsidRPr="00377AA7">
        <w:rPr>
          <w:rFonts w:ascii="GHEA Grapalat" w:hAnsi="GHEA Grapalat" w:cs="Times Armenian"/>
          <w:sz w:val="20"/>
          <w:lang w:val="af-ZA"/>
        </w:rPr>
        <w:t xml:space="preserve"> </w:t>
      </w:r>
      <w:r w:rsidRPr="00377AA7">
        <w:rPr>
          <w:rFonts w:ascii="GHEA Grapalat" w:hAnsi="GHEA Grapalat" w:cs="Sylfaen"/>
          <w:sz w:val="20"/>
        </w:rPr>
        <w:t>օժանդակելու</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հայտը</w:t>
      </w:r>
      <w:r w:rsidRPr="00377AA7">
        <w:rPr>
          <w:rFonts w:ascii="GHEA Grapalat" w:hAnsi="GHEA Grapalat" w:cs="Times Armenian"/>
          <w:sz w:val="20"/>
          <w:lang w:val="af-ZA"/>
        </w:rPr>
        <w:t xml:space="preserve"> </w:t>
      </w:r>
      <w:r w:rsidRPr="00377AA7">
        <w:rPr>
          <w:rFonts w:ascii="GHEA Grapalat" w:hAnsi="GHEA Grapalat" w:cs="Sylfaen"/>
          <w:sz w:val="20"/>
        </w:rPr>
        <w:t>պատրաստելիս</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sz w:val="20"/>
          <w:lang w:val="af-ZA"/>
        </w:rPr>
      </w:pPr>
      <w:r w:rsidRPr="00377AA7">
        <w:rPr>
          <w:rFonts w:ascii="GHEA Grapalat" w:hAnsi="GHEA Grapalat" w:cs="Sylfaen"/>
          <w:sz w:val="20"/>
        </w:rPr>
        <w:t>Հայտեր</w:t>
      </w:r>
      <w:r w:rsidRPr="00377AA7">
        <w:rPr>
          <w:rFonts w:ascii="GHEA Grapalat" w:hAnsi="GHEA Grapalat" w:cs="Times Armenian"/>
          <w:sz w:val="20"/>
          <w:lang w:val="af-ZA"/>
        </w:rPr>
        <w:t xml:space="preserve"> </w:t>
      </w:r>
      <w:r w:rsidRPr="00377AA7">
        <w:rPr>
          <w:rFonts w:ascii="GHEA Grapalat" w:hAnsi="GHEA Grapalat" w:cs="Sylfaen"/>
          <w:sz w:val="20"/>
        </w:rPr>
        <w:t>կարող</w:t>
      </w:r>
      <w:r w:rsidRPr="00377AA7">
        <w:rPr>
          <w:rFonts w:ascii="GHEA Grapalat" w:hAnsi="GHEA Grapalat" w:cs="Times Armenian"/>
          <w:sz w:val="20"/>
          <w:lang w:val="af-ZA"/>
        </w:rPr>
        <w:t xml:space="preserve"> </w:t>
      </w:r>
      <w:r w:rsidRPr="00377AA7">
        <w:rPr>
          <w:rFonts w:ascii="GHEA Grapalat" w:hAnsi="GHEA Grapalat" w:cs="Sylfaen"/>
          <w:sz w:val="20"/>
        </w:rPr>
        <w:t>են</w:t>
      </w:r>
      <w:r w:rsidRPr="00377AA7">
        <w:rPr>
          <w:rFonts w:ascii="GHEA Grapalat" w:hAnsi="GHEA Grapalat" w:cs="Times Armenian"/>
          <w:sz w:val="20"/>
          <w:lang w:val="af-ZA"/>
        </w:rPr>
        <w:t xml:space="preserve"> </w:t>
      </w:r>
      <w:r w:rsidRPr="00377AA7">
        <w:rPr>
          <w:rFonts w:ascii="GHEA Grapalat" w:hAnsi="GHEA Grapalat" w:cs="Sylfaen"/>
          <w:sz w:val="20"/>
        </w:rPr>
        <w:t>ներկայացնել</w:t>
      </w:r>
      <w:r w:rsidRPr="00377AA7">
        <w:rPr>
          <w:rFonts w:ascii="GHEA Grapalat" w:hAnsi="GHEA Grapalat" w:cs="Times Armenian"/>
          <w:sz w:val="20"/>
          <w:lang w:val="af-ZA"/>
        </w:rPr>
        <w:t xml:space="preserve"> </w:t>
      </w:r>
      <w:r w:rsidRPr="00377AA7">
        <w:rPr>
          <w:rFonts w:ascii="GHEA Grapalat" w:hAnsi="GHEA Grapalat" w:cs="Sylfaen"/>
          <w:sz w:val="20"/>
        </w:rPr>
        <w:t>բոլոր</w:t>
      </w:r>
      <w:r w:rsidRPr="00377AA7">
        <w:rPr>
          <w:rFonts w:ascii="GHEA Grapalat" w:hAnsi="GHEA Grapalat" w:cs="Sylfaen"/>
          <w:sz w:val="20"/>
          <w:lang w:val="af-ZA"/>
        </w:rPr>
        <w:t xml:space="preserve"> </w:t>
      </w:r>
      <w:r w:rsidRPr="00377AA7">
        <w:rPr>
          <w:rFonts w:ascii="GHEA Grapalat" w:hAnsi="GHEA Grapalat" w:cs="Sylfaen"/>
          <w:sz w:val="20"/>
        </w:rPr>
        <w:t>անձիք</w:t>
      </w:r>
      <w:r w:rsidRPr="00377AA7">
        <w:rPr>
          <w:rFonts w:ascii="GHEA Grapalat" w:hAnsi="GHEA Grapalat" w:cs="Times Armenian"/>
          <w:sz w:val="20"/>
          <w:lang w:val="af-ZA"/>
        </w:rPr>
        <w:t xml:space="preserve">, </w:t>
      </w:r>
      <w:r w:rsidRPr="00377AA7">
        <w:rPr>
          <w:rFonts w:ascii="GHEA Grapalat" w:hAnsi="GHEA Grapalat" w:cs="Sylfaen"/>
          <w:sz w:val="20"/>
        </w:rPr>
        <w:t>անկախ</w:t>
      </w:r>
      <w:r w:rsidRPr="00377AA7">
        <w:rPr>
          <w:rFonts w:ascii="GHEA Grapalat" w:hAnsi="GHEA Grapalat" w:cs="Times Armenian"/>
          <w:sz w:val="20"/>
          <w:lang w:val="af-ZA"/>
        </w:rPr>
        <w:t xml:space="preserve"> </w:t>
      </w:r>
      <w:r w:rsidRPr="00377AA7">
        <w:rPr>
          <w:rFonts w:ascii="GHEA Grapalat" w:hAnsi="GHEA Grapalat" w:cs="Sylfaen"/>
          <w:sz w:val="20"/>
        </w:rPr>
        <w:t>նրանց</w:t>
      </w:r>
      <w:r w:rsidRPr="00377AA7">
        <w:rPr>
          <w:rFonts w:ascii="GHEA Grapalat" w:hAnsi="GHEA Grapalat" w:cs="Times Armenian"/>
          <w:sz w:val="20"/>
          <w:lang w:val="af-ZA"/>
        </w:rPr>
        <w:t xml:space="preserve">` </w:t>
      </w:r>
      <w:r w:rsidRPr="00377AA7">
        <w:rPr>
          <w:rFonts w:ascii="GHEA Grapalat" w:hAnsi="GHEA Grapalat" w:cs="Sylfaen"/>
          <w:sz w:val="20"/>
        </w:rPr>
        <w:t>օտարերկրյա</w:t>
      </w:r>
      <w:r w:rsidRPr="00377AA7">
        <w:rPr>
          <w:rFonts w:ascii="GHEA Grapalat" w:hAnsi="GHEA Grapalat" w:cs="Times Armenian"/>
          <w:sz w:val="20"/>
          <w:lang w:val="af-ZA"/>
        </w:rPr>
        <w:t xml:space="preserve"> </w:t>
      </w:r>
      <w:r w:rsidRPr="00377AA7">
        <w:rPr>
          <w:rFonts w:ascii="GHEA Grapalat" w:hAnsi="GHEA Grapalat" w:cs="Sylfaen"/>
          <w:sz w:val="20"/>
        </w:rPr>
        <w:t>ֆիզիկական</w:t>
      </w:r>
      <w:r w:rsidRPr="00377AA7">
        <w:rPr>
          <w:rFonts w:ascii="GHEA Grapalat" w:hAnsi="GHEA Grapalat" w:cs="Times Armenian"/>
          <w:sz w:val="20"/>
          <w:lang w:val="af-ZA"/>
        </w:rPr>
        <w:t xml:space="preserve"> </w:t>
      </w:r>
      <w:r w:rsidRPr="00377AA7">
        <w:rPr>
          <w:rFonts w:ascii="GHEA Grapalat" w:hAnsi="GHEA Grapalat" w:cs="Sylfaen"/>
          <w:sz w:val="20"/>
        </w:rPr>
        <w:t>անձ</w:t>
      </w:r>
      <w:r w:rsidRPr="00377AA7">
        <w:rPr>
          <w:rFonts w:ascii="GHEA Grapalat" w:hAnsi="GHEA Grapalat" w:cs="Times Armenian"/>
          <w:sz w:val="20"/>
          <w:lang w:val="af-ZA"/>
        </w:rPr>
        <w:t xml:space="preserve">, </w:t>
      </w:r>
      <w:r w:rsidRPr="00377AA7">
        <w:rPr>
          <w:rFonts w:ascii="GHEA Grapalat" w:hAnsi="GHEA Grapalat" w:cs="Sylfaen"/>
          <w:sz w:val="20"/>
        </w:rPr>
        <w:t>կազմակերպություն</w:t>
      </w:r>
      <w:r w:rsidRPr="00377AA7">
        <w:rPr>
          <w:rFonts w:ascii="GHEA Grapalat" w:hAnsi="GHEA Grapalat" w:cs="Times Armenian"/>
          <w:sz w:val="20"/>
          <w:lang w:val="af-ZA"/>
        </w:rPr>
        <w:t xml:space="preserve">, </w:t>
      </w:r>
      <w:r w:rsidRPr="00377AA7">
        <w:rPr>
          <w:rFonts w:ascii="GHEA Grapalat" w:hAnsi="GHEA Grapalat" w:cs="Sylfaen"/>
          <w:sz w:val="20"/>
        </w:rPr>
        <w:t>քաղաքացիություն</w:t>
      </w:r>
      <w:r w:rsidRPr="00377AA7">
        <w:rPr>
          <w:rFonts w:ascii="GHEA Grapalat" w:hAnsi="GHEA Grapalat" w:cs="Times Armenian"/>
          <w:sz w:val="20"/>
          <w:lang w:val="af-ZA"/>
        </w:rPr>
        <w:t xml:space="preserve"> </w:t>
      </w:r>
      <w:r w:rsidRPr="00377AA7">
        <w:rPr>
          <w:rFonts w:ascii="GHEA Grapalat" w:hAnsi="GHEA Grapalat" w:cs="Sylfaen"/>
          <w:sz w:val="20"/>
        </w:rPr>
        <w:t>չունեցող</w:t>
      </w:r>
      <w:r w:rsidRPr="00377AA7">
        <w:rPr>
          <w:rFonts w:ascii="GHEA Grapalat" w:hAnsi="GHEA Grapalat" w:cs="Times Armenian"/>
          <w:sz w:val="20"/>
          <w:lang w:val="af-ZA"/>
        </w:rPr>
        <w:t xml:space="preserve"> </w:t>
      </w:r>
      <w:r w:rsidRPr="00377AA7">
        <w:rPr>
          <w:rFonts w:ascii="GHEA Grapalat" w:hAnsi="GHEA Grapalat" w:cs="Sylfaen"/>
          <w:sz w:val="20"/>
        </w:rPr>
        <w:t>անձ</w:t>
      </w:r>
      <w:r w:rsidRPr="00377AA7">
        <w:rPr>
          <w:rFonts w:ascii="GHEA Grapalat" w:hAnsi="GHEA Grapalat" w:cs="Times Armenian"/>
          <w:sz w:val="20"/>
          <w:lang w:val="af-ZA"/>
        </w:rPr>
        <w:t xml:space="preserve"> </w:t>
      </w:r>
      <w:r w:rsidRPr="00377AA7">
        <w:rPr>
          <w:rFonts w:ascii="GHEA Grapalat" w:hAnsi="GHEA Grapalat" w:cs="Sylfaen"/>
          <w:sz w:val="20"/>
        </w:rPr>
        <w:t>լինելու</w:t>
      </w:r>
      <w:r w:rsidRPr="00377AA7">
        <w:rPr>
          <w:rFonts w:ascii="GHEA Grapalat" w:hAnsi="GHEA Grapalat" w:cs="Times Armenian"/>
          <w:sz w:val="20"/>
          <w:lang w:val="af-ZA"/>
        </w:rPr>
        <w:t xml:space="preserve"> </w:t>
      </w:r>
      <w:r w:rsidRPr="00377AA7">
        <w:rPr>
          <w:rFonts w:ascii="GHEA Grapalat" w:hAnsi="GHEA Grapalat" w:cs="Sylfaen"/>
          <w:sz w:val="20"/>
        </w:rPr>
        <w:t>հան</w:t>
      </w:r>
      <w:r w:rsidRPr="00377AA7">
        <w:rPr>
          <w:rFonts w:ascii="GHEA Grapalat" w:hAnsi="GHEA Grapalat" w:cs="Times Armenian"/>
          <w:sz w:val="20"/>
        </w:rPr>
        <w:t>գ</w:t>
      </w:r>
      <w:r w:rsidRPr="00377AA7">
        <w:rPr>
          <w:rFonts w:ascii="GHEA Grapalat" w:hAnsi="GHEA Grapalat" w:cs="Sylfaen"/>
          <w:sz w:val="20"/>
        </w:rPr>
        <w:t>ամանքից</w:t>
      </w:r>
      <w:r w:rsidRPr="00377AA7">
        <w:rPr>
          <w:rFonts w:ascii="GHEA Grapalat" w:hAnsi="GHEA Grapalat" w:cs="Times Armenian"/>
          <w:sz w:val="20"/>
          <w:lang w:val="af-ZA"/>
        </w:rPr>
        <w:t>։</w:t>
      </w:r>
    </w:p>
    <w:p w:rsidR="00404109" w:rsidRPr="00377AA7" w:rsidRDefault="00404109" w:rsidP="00404109">
      <w:pPr>
        <w:ind w:firstLine="567"/>
        <w:jc w:val="both"/>
        <w:rPr>
          <w:rFonts w:ascii="GHEA Grapalat" w:hAnsi="GHEA Grapalat" w:cs="Times Armenian"/>
          <w:sz w:val="20"/>
          <w:lang w:val="af-ZA"/>
        </w:rPr>
      </w:pP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Sylfaen"/>
          <w:sz w:val="20"/>
        </w:rPr>
        <w:t>հարաբերությունների</w:t>
      </w:r>
      <w:r w:rsidRPr="00377AA7">
        <w:rPr>
          <w:rFonts w:ascii="GHEA Grapalat" w:hAnsi="GHEA Grapalat" w:cs="Times Armenian"/>
          <w:sz w:val="20"/>
          <w:lang w:val="af-ZA"/>
        </w:rPr>
        <w:t xml:space="preserve"> </w:t>
      </w:r>
      <w:r w:rsidRPr="00377AA7">
        <w:rPr>
          <w:rFonts w:ascii="GHEA Grapalat" w:hAnsi="GHEA Grapalat" w:cs="Sylfaen"/>
          <w:sz w:val="20"/>
        </w:rPr>
        <w:t>նկատմամբ</w:t>
      </w:r>
      <w:r w:rsidRPr="00377AA7">
        <w:rPr>
          <w:rFonts w:ascii="GHEA Grapalat" w:hAnsi="GHEA Grapalat" w:cs="Times Armenian"/>
          <w:sz w:val="20"/>
          <w:lang w:val="af-ZA"/>
        </w:rPr>
        <w:t xml:space="preserve"> </w:t>
      </w:r>
      <w:r w:rsidRPr="00377AA7">
        <w:rPr>
          <w:rFonts w:ascii="GHEA Grapalat" w:hAnsi="GHEA Grapalat" w:cs="Sylfaen"/>
          <w:sz w:val="20"/>
        </w:rPr>
        <w:t>կիրառվում</w:t>
      </w:r>
      <w:r w:rsidRPr="00377AA7">
        <w:rPr>
          <w:rFonts w:ascii="GHEA Grapalat" w:hAnsi="GHEA Grapalat" w:cs="Times Armenian"/>
          <w:sz w:val="20"/>
          <w:lang w:val="af-ZA"/>
        </w:rPr>
        <w:t xml:space="preserve"> </w:t>
      </w:r>
      <w:r w:rsidRPr="00377AA7">
        <w:rPr>
          <w:rFonts w:ascii="GHEA Grapalat" w:hAnsi="GHEA Grapalat" w:cs="Sylfaen"/>
          <w:sz w:val="20"/>
        </w:rPr>
        <w:t>է</w:t>
      </w:r>
      <w:r w:rsidRPr="00377AA7">
        <w:rPr>
          <w:rFonts w:ascii="GHEA Grapalat" w:hAnsi="GHEA Grapalat" w:cs="Times Armenian"/>
          <w:sz w:val="20"/>
          <w:lang w:val="af-ZA"/>
        </w:rPr>
        <w:t xml:space="preserve"> </w:t>
      </w:r>
      <w:r w:rsidRPr="00377AA7">
        <w:rPr>
          <w:rFonts w:ascii="GHEA Grapalat" w:hAnsi="GHEA Grapalat" w:cs="Sylfaen"/>
          <w:sz w:val="20"/>
        </w:rPr>
        <w:t>Հայաստանի</w:t>
      </w:r>
      <w:r w:rsidRPr="00377AA7">
        <w:rPr>
          <w:rFonts w:ascii="GHEA Grapalat" w:hAnsi="GHEA Grapalat" w:cs="Times Armenian"/>
          <w:sz w:val="20"/>
          <w:lang w:val="af-ZA"/>
        </w:rPr>
        <w:t xml:space="preserve"> </w:t>
      </w:r>
      <w:r w:rsidRPr="00377AA7">
        <w:rPr>
          <w:rFonts w:ascii="GHEA Grapalat" w:hAnsi="GHEA Grapalat" w:cs="Sylfaen"/>
          <w:sz w:val="20"/>
        </w:rPr>
        <w:t>Հանրապետության</w:t>
      </w:r>
      <w:r w:rsidRPr="00377AA7">
        <w:rPr>
          <w:rFonts w:ascii="GHEA Grapalat" w:hAnsi="GHEA Grapalat" w:cs="Times Armenian"/>
          <w:sz w:val="20"/>
          <w:lang w:val="af-ZA"/>
        </w:rPr>
        <w:t xml:space="preserve"> </w:t>
      </w:r>
      <w:r w:rsidRPr="00377AA7">
        <w:rPr>
          <w:rFonts w:ascii="GHEA Grapalat" w:hAnsi="GHEA Grapalat" w:cs="Sylfaen"/>
          <w:sz w:val="20"/>
        </w:rPr>
        <w:t>իրավունքը</w:t>
      </w:r>
      <w:r w:rsidRPr="00377AA7">
        <w:rPr>
          <w:rFonts w:ascii="GHEA Grapalat" w:hAnsi="GHEA Grapalat" w:cs="Times Armenian"/>
          <w:sz w:val="20"/>
          <w:lang w:val="af-ZA"/>
        </w:rPr>
        <w:t xml:space="preserve">։ </w:t>
      </w:r>
      <w:r w:rsidRPr="00377AA7">
        <w:rPr>
          <w:rFonts w:ascii="GHEA Grapalat" w:hAnsi="GHEA Grapalat" w:cs="Sylfaen"/>
          <w:sz w:val="20"/>
        </w:rPr>
        <w:t>Սույն</w:t>
      </w:r>
      <w:r w:rsidRPr="00377AA7">
        <w:rPr>
          <w:rFonts w:ascii="GHEA Grapalat" w:hAnsi="GHEA Grapalat" w:cs="Times Armenian"/>
          <w:sz w:val="20"/>
          <w:lang w:val="af-ZA"/>
        </w:rPr>
        <w:t xml:space="preserve"> </w:t>
      </w:r>
      <w:r w:rsidRPr="00377AA7">
        <w:rPr>
          <w:rFonts w:ascii="GHEA Grapalat" w:hAnsi="GHEA Grapalat" w:cs="Sylfaen"/>
          <w:sz w:val="20"/>
        </w:rPr>
        <w:t>ընթացակար</w:t>
      </w:r>
      <w:r w:rsidRPr="00377AA7">
        <w:rPr>
          <w:rFonts w:ascii="GHEA Grapalat" w:hAnsi="GHEA Grapalat" w:cs="Times Armenian"/>
          <w:sz w:val="20"/>
        </w:rPr>
        <w:t>գ</w:t>
      </w:r>
      <w:r w:rsidRPr="00377AA7">
        <w:rPr>
          <w:rFonts w:ascii="GHEA Grapalat" w:hAnsi="GHEA Grapalat" w:cs="Sylfaen"/>
          <w:sz w:val="20"/>
        </w:rPr>
        <w:t>ի</w:t>
      </w:r>
      <w:r w:rsidRPr="00377AA7">
        <w:rPr>
          <w:rFonts w:ascii="GHEA Grapalat" w:hAnsi="GHEA Grapalat" w:cs="Times Armenian"/>
          <w:sz w:val="20"/>
          <w:lang w:val="af-ZA"/>
        </w:rPr>
        <w:t xml:space="preserve"> </w:t>
      </w:r>
      <w:r w:rsidRPr="00377AA7">
        <w:rPr>
          <w:rFonts w:ascii="GHEA Grapalat" w:hAnsi="GHEA Grapalat" w:cs="Sylfaen"/>
          <w:sz w:val="20"/>
        </w:rPr>
        <w:t>հետ</w:t>
      </w:r>
      <w:r w:rsidRPr="00377AA7">
        <w:rPr>
          <w:rFonts w:ascii="GHEA Grapalat" w:hAnsi="GHEA Grapalat" w:cs="Times Armenian"/>
          <w:sz w:val="20"/>
          <w:lang w:val="af-ZA"/>
        </w:rPr>
        <w:t xml:space="preserve"> </w:t>
      </w:r>
      <w:r w:rsidRPr="00377AA7">
        <w:rPr>
          <w:rFonts w:ascii="GHEA Grapalat" w:hAnsi="GHEA Grapalat" w:cs="Sylfaen"/>
          <w:sz w:val="20"/>
        </w:rPr>
        <w:t>կապված</w:t>
      </w:r>
      <w:r w:rsidRPr="00377AA7">
        <w:rPr>
          <w:rFonts w:ascii="GHEA Grapalat" w:hAnsi="GHEA Grapalat" w:cs="Times Armenian"/>
          <w:sz w:val="20"/>
          <w:lang w:val="af-ZA"/>
        </w:rPr>
        <w:t xml:space="preserve"> </w:t>
      </w:r>
      <w:r w:rsidRPr="00377AA7">
        <w:rPr>
          <w:rFonts w:ascii="GHEA Grapalat" w:hAnsi="GHEA Grapalat" w:cs="Sylfaen"/>
          <w:sz w:val="20"/>
        </w:rPr>
        <w:t>վեճերը</w:t>
      </w:r>
      <w:r w:rsidRPr="00377AA7">
        <w:rPr>
          <w:rFonts w:ascii="GHEA Grapalat" w:hAnsi="GHEA Grapalat" w:cs="Times Armenian"/>
          <w:sz w:val="20"/>
          <w:lang w:val="af-ZA"/>
        </w:rPr>
        <w:t xml:space="preserve"> </w:t>
      </w:r>
      <w:r w:rsidRPr="00377AA7">
        <w:rPr>
          <w:rFonts w:ascii="GHEA Grapalat" w:hAnsi="GHEA Grapalat" w:cs="Sylfaen"/>
          <w:sz w:val="20"/>
        </w:rPr>
        <w:t>ենթակա</w:t>
      </w:r>
      <w:r w:rsidRPr="00377AA7">
        <w:rPr>
          <w:rFonts w:ascii="GHEA Grapalat" w:hAnsi="GHEA Grapalat" w:cs="Times Armenian"/>
          <w:sz w:val="20"/>
          <w:lang w:val="af-ZA"/>
        </w:rPr>
        <w:t xml:space="preserve"> </w:t>
      </w:r>
      <w:r w:rsidRPr="00377AA7">
        <w:rPr>
          <w:rFonts w:ascii="GHEA Grapalat" w:hAnsi="GHEA Grapalat" w:cs="Sylfaen"/>
          <w:sz w:val="20"/>
        </w:rPr>
        <w:t>են</w:t>
      </w:r>
      <w:r w:rsidRPr="00377AA7">
        <w:rPr>
          <w:rFonts w:ascii="GHEA Grapalat" w:hAnsi="GHEA Grapalat" w:cs="Times Armenian"/>
          <w:sz w:val="20"/>
          <w:lang w:val="af-ZA"/>
        </w:rPr>
        <w:t xml:space="preserve"> </w:t>
      </w:r>
      <w:r w:rsidRPr="00377AA7">
        <w:rPr>
          <w:rFonts w:ascii="GHEA Grapalat" w:hAnsi="GHEA Grapalat" w:cs="Sylfaen"/>
          <w:sz w:val="20"/>
        </w:rPr>
        <w:t>քննության</w:t>
      </w:r>
      <w:r w:rsidRPr="00377AA7">
        <w:rPr>
          <w:rFonts w:ascii="GHEA Grapalat" w:hAnsi="GHEA Grapalat" w:cs="Times Armenian"/>
          <w:sz w:val="20"/>
          <w:lang w:val="af-ZA"/>
        </w:rPr>
        <w:t xml:space="preserve"> </w:t>
      </w:r>
      <w:r w:rsidRPr="00377AA7">
        <w:rPr>
          <w:rFonts w:ascii="GHEA Grapalat" w:hAnsi="GHEA Grapalat" w:cs="Sylfaen"/>
          <w:sz w:val="20"/>
        </w:rPr>
        <w:t>Հայաստանի</w:t>
      </w:r>
      <w:r w:rsidRPr="00377AA7">
        <w:rPr>
          <w:rFonts w:ascii="GHEA Grapalat" w:hAnsi="GHEA Grapalat" w:cs="Times Armenian"/>
          <w:sz w:val="20"/>
          <w:lang w:val="af-ZA"/>
        </w:rPr>
        <w:t xml:space="preserve"> </w:t>
      </w:r>
      <w:r w:rsidRPr="00377AA7">
        <w:rPr>
          <w:rFonts w:ascii="GHEA Grapalat" w:hAnsi="GHEA Grapalat" w:cs="Sylfaen"/>
          <w:sz w:val="20"/>
        </w:rPr>
        <w:t>Հանրապետության</w:t>
      </w:r>
      <w:r w:rsidRPr="00377AA7">
        <w:rPr>
          <w:rFonts w:ascii="GHEA Grapalat" w:hAnsi="GHEA Grapalat" w:cs="Times Armenian"/>
          <w:sz w:val="20"/>
          <w:lang w:val="af-ZA"/>
        </w:rPr>
        <w:t xml:space="preserve"> </w:t>
      </w:r>
      <w:r w:rsidRPr="00377AA7">
        <w:rPr>
          <w:rFonts w:ascii="GHEA Grapalat" w:hAnsi="GHEA Grapalat" w:cs="Sylfaen"/>
          <w:sz w:val="20"/>
        </w:rPr>
        <w:t>դատարաններում</w:t>
      </w:r>
      <w:r w:rsidRPr="00377AA7">
        <w:rPr>
          <w:rFonts w:ascii="GHEA Grapalat" w:hAnsi="GHEA Grapalat" w:cs="Times Armenian"/>
          <w:sz w:val="20"/>
          <w:lang w:val="af-ZA"/>
        </w:rPr>
        <w:t xml:space="preserve">։ </w:t>
      </w:r>
    </w:p>
    <w:p w:rsidR="00404109" w:rsidRPr="007E048A" w:rsidRDefault="00404109" w:rsidP="00404109">
      <w:pPr>
        <w:pStyle w:val="23"/>
        <w:spacing w:line="240" w:lineRule="auto"/>
        <w:ind w:firstLine="567"/>
        <w:rPr>
          <w:rFonts w:ascii="GHEA Grapalat" w:hAnsi="GHEA Grapalat"/>
        </w:rPr>
      </w:pPr>
      <w:r w:rsidRPr="00377AA7">
        <w:rPr>
          <w:rFonts w:ascii="GHEA Grapalat" w:hAnsi="GHEA Grapalat"/>
        </w:rPr>
        <w:t>Գնահատող հանձնաժողովի քարտուղարի էլեկտրոնային փոստի հասցեն է</w:t>
      </w:r>
      <w:r w:rsidRPr="007E048A">
        <w:rPr>
          <w:rFonts w:ascii="GHEA Grapalat" w:hAnsi="GHEA Grapalat"/>
        </w:rPr>
        <w:t xml:space="preserve">` </w:t>
      </w:r>
      <w:r w:rsidR="006A2019" w:rsidRPr="007E048A">
        <w:rPr>
          <w:rFonts w:ascii="GHEA Grapalat" w:hAnsi="GHEA Grapalat"/>
        </w:rPr>
        <w:t>nizami.gyuhapetaran@mail.ru</w:t>
      </w:r>
    </w:p>
    <w:p w:rsidR="00404109" w:rsidRPr="00377AA7" w:rsidRDefault="00404109" w:rsidP="00404109">
      <w:pPr>
        <w:jc w:val="center"/>
        <w:rPr>
          <w:rFonts w:ascii="GHEA Grapalat" w:hAnsi="GHEA Grapalat"/>
          <w:szCs w:val="22"/>
          <w:lang w:val="af-ZA"/>
        </w:rPr>
      </w:pPr>
      <w:r w:rsidRPr="00377AA7">
        <w:rPr>
          <w:rFonts w:ascii="GHEA Grapalat" w:hAnsi="GHEA Grapalat"/>
          <w:sz w:val="16"/>
          <w:szCs w:val="16"/>
          <w:lang w:val="af-ZA"/>
        </w:rPr>
        <w:br w:type="page"/>
      </w:r>
      <w:proofErr w:type="gramStart"/>
      <w:r w:rsidRPr="00377AA7">
        <w:rPr>
          <w:rFonts w:ascii="GHEA Grapalat" w:hAnsi="GHEA Grapalat" w:cs="Sylfaen"/>
          <w:szCs w:val="22"/>
        </w:rPr>
        <w:lastRenderedPageBreak/>
        <w:t>ՄԱՍ</w:t>
      </w:r>
      <w:r w:rsidRPr="00377AA7">
        <w:rPr>
          <w:rFonts w:ascii="GHEA Grapalat" w:hAnsi="GHEA Grapalat" w:cs="Times Armenian"/>
          <w:szCs w:val="22"/>
          <w:lang w:val="af-ZA"/>
        </w:rPr>
        <w:t xml:space="preserve">  I</w:t>
      </w:r>
      <w:proofErr w:type="gramEnd"/>
    </w:p>
    <w:p w:rsidR="00404109" w:rsidRPr="00377AA7" w:rsidRDefault="00404109" w:rsidP="00404109">
      <w:pPr>
        <w:pStyle w:val="3"/>
        <w:spacing w:line="240" w:lineRule="auto"/>
        <w:ind w:firstLine="567"/>
        <w:rPr>
          <w:rFonts w:ascii="GHEA Grapalat" w:hAnsi="GHEA Grapalat"/>
          <w:sz w:val="24"/>
          <w:szCs w:val="22"/>
          <w:lang w:val="af-ZA"/>
        </w:rPr>
      </w:pPr>
    </w:p>
    <w:p w:rsidR="00404109" w:rsidRPr="00377AA7" w:rsidRDefault="00404109" w:rsidP="00404109">
      <w:pPr>
        <w:numPr>
          <w:ilvl w:val="0"/>
          <w:numId w:val="3"/>
        </w:numPr>
        <w:jc w:val="center"/>
        <w:rPr>
          <w:rFonts w:ascii="GHEA Grapalat" w:hAnsi="GHEA Grapalat" w:cs="Sylfaen"/>
          <w:b/>
          <w:sz w:val="20"/>
        </w:rPr>
      </w:pPr>
      <w:r w:rsidRPr="00377AA7">
        <w:rPr>
          <w:rFonts w:ascii="GHEA Grapalat" w:hAnsi="GHEA Grapalat" w:cs="Sylfaen"/>
          <w:b/>
          <w:sz w:val="20"/>
        </w:rPr>
        <w:t>ԳՆՄԱՆ  ԱՌԱՐԿԱՅԻ  ԲՆՈՒԹԱԳԻՐԸ</w:t>
      </w:r>
    </w:p>
    <w:p w:rsidR="00404109" w:rsidRPr="00377AA7" w:rsidRDefault="00404109" w:rsidP="00404109">
      <w:pPr>
        <w:ind w:left="360"/>
        <w:jc w:val="center"/>
        <w:rPr>
          <w:rFonts w:ascii="GHEA Grapalat" w:hAnsi="GHEA Grapalat" w:cs="Sylfaen"/>
          <w:b/>
          <w:sz w:val="20"/>
        </w:rPr>
      </w:pPr>
    </w:p>
    <w:p w:rsidR="00404109" w:rsidRPr="00377AA7" w:rsidRDefault="00404109" w:rsidP="00404109">
      <w:pPr>
        <w:pStyle w:val="3"/>
        <w:spacing w:line="240" w:lineRule="auto"/>
        <w:ind w:firstLine="567"/>
        <w:jc w:val="both"/>
        <w:rPr>
          <w:rFonts w:ascii="GHEA Grapalat" w:hAnsi="GHEA Grapalat"/>
          <w:i w:val="0"/>
          <w:lang w:val="af-ZA"/>
        </w:rPr>
      </w:pPr>
      <w:r w:rsidRPr="00377AA7">
        <w:rPr>
          <w:rFonts w:ascii="GHEA Grapalat" w:hAnsi="GHEA Grapalat" w:cs="Sylfaen"/>
          <w:i w:val="0"/>
        </w:rPr>
        <w:t>1.1 Գնման</w:t>
      </w:r>
      <w:r w:rsidRPr="00377AA7">
        <w:rPr>
          <w:rFonts w:ascii="GHEA Grapalat" w:hAnsi="GHEA Grapalat" w:cs="Sylfaen"/>
          <w:i w:val="0"/>
          <w:lang w:val="af-ZA"/>
        </w:rPr>
        <w:t xml:space="preserve"> </w:t>
      </w:r>
      <w:r w:rsidRPr="00377AA7">
        <w:rPr>
          <w:rFonts w:ascii="GHEA Grapalat" w:hAnsi="GHEA Grapalat" w:cs="Sylfaen"/>
          <w:i w:val="0"/>
        </w:rPr>
        <w:t>առարկա</w:t>
      </w:r>
      <w:r w:rsidRPr="00377AA7">
        <w:rPr>
          <w:rFonts w:ascii="GHEA Grapalat" w:hAnsi="GHEA Grapalat" w:cs="Sylfaen"/>
          <w:i w:val="0"/>
          <w:lang w:val="af-ZA"/>
        </w:rPr>
        <w:t xml:space="preserve"> </w:t>
      </w:r>
      <w:r w:rsidRPr="00377AA7">
        <w:rPr>
          <w:rFonts w:ascii="GHEA Grapalat" w:hAnsi="GHEA Grapalat" w:cs="Sylfaen"/>
          <w:i w:val="0"/>
        </w:rPr>
        <w:t>է</w:t>
      </w:r>
      <w:r w:rsidRPr="00377AA7">
        <w:rPr>
          <w:rFonts w:ascii="GHEA Grapalat" w:hAnsi="GHEA Grapalat" w:cs="Sylfaen"/>
          <w:i w:val="0"/>
          <w:lang w:val="af-ZA"/>
        </w:rPr>
        <w:t xml:space="preserve"> </w:t>
      </w:r>
      <w:proofErr w:type="gramStart"/>
      <w:r w:rsidRPr="00377AA7">
        <w:rPr>
          <w:rFonts w:ascii="GHEA Grapalat" w:hAnsi="GHEA Grapalat" w:cs="Sylfaen"/>
          <w:i w:val="0"/>
        </w:rPr>
        <w:t>հանդիսանում</w:t>
      </w:r>
      <w:r w:rsidRPr="00377AA7">
        <w:rPr>
          <w:rFonts w:ascii="GHEA Grapalat" w:hAnsi="GHEA Grapalat" w:cs="Sylfaen"/>
          <w:i w:val="0"/>
          <w:lang w:val="af-ZA"/>
        </w:rPr>
        <w:t xml:space="preserve">  «</w:t>
      </w:r>
      <w:proofErr w:type="gramEnd"/>
      <w:r w:rsidR="00A9024E" w:rsidRPr="00377AA7">
        <w:rPr>
          <w:rFonts w:ascii="Sylfaen" w:hAnsi="Sylfaen" w:cs="Sylfaen"/>
          <w:i w:val="0"/>
        </w:rPr>
        <w:t xml:space="preserve"> ՀՀ Արարատի մարզ, </w:t>
      </w:r>
      <w:r w:rsidR="006A2019">
        <w:rPr>
          <w:rFonts w:ascii="Sylfaen" w:hAnsi="Sylfaen" w:cs="Sylfaen"/>
          <w:i w:val="0"/>
          <w:lang w:val="en-US"/>
        </w:rPr>
        <w:t>Նիզամ</w:t>
      </w:r>
      <w:r w:rsidR="00A9024E" w:rsidRPr="00377AA7">
        <w:rPr>
          <w:rFonts w:ascii="Sylfaen" w:hAnsi="Sylfaen" w:cs="Sylfaen"/>
          <w:i w:val="0"/>
        </w:rPr>
        <w:t>ի համայնքապետարան</w:t>
      </w:r>
      <w:r w:rsidRPr="00377AA7">
        <w:rPr>
          <w:rFonts w:ascii="GHEA Grapalat" w:hAnsi="GHEA Grapalat"/>
          <w:i w:val="0"/>
          <w:lang w:val="af-ZA"/>
        </w:rPr>
        <w:t xml:space="preserve">» </w:t>
      </w:r>
      <w:r w:rsidRPr="00377AA7">
        <w:rPr>
          <w:rFonts w:ascii="GHEA Grapalat" w:hAnsi="GHEA Grapalat" w:cs="Sylfaen"/>
          <w:i w:val="0"/>
        </w:rPr>
        <w:t>կարիքների</w:t>
      </w:r>
      <w:r w:rsidRPr="00377AA7">
        <w:rPr>
          <w:rFonts w:ascii="GHEA Grapalat" w:hAnsi="GHEA Grapalat" w:cs="Times Armenian"/>
          <w:i w:val="0"/>
          <w:lang w:val="af-ZA"/>
        </w:rPr>
        <w:t xml:space="preserve"> </w:t>
      </w:r>
      <w:r w:rsidRPr="00377AA7">
        <w:rPr>
          <w:rFonts w:ascii="GHEA Grapalat" w:hAnsi="GHEA Grapalat" w:cs="Sylfaen"/>
          <w:i w:val="0"/>
        </w:rPr>
        <w:t>համար</w:t>
      </w:r>
      <w:r w:rsidRPr="00377AA7">
        <w:rPr>
          <w:rFonts w:ascii="GHEA Grapalat" w:hAnsi="GHEA Grapalat" w:cs="Times Armenian"/>
          <w:i w:val="0"/>
          <w:lang w:val="af-ZA"/>
        </w:rPr>
        <w:t xml:space="preserve">` </w:t>
      </w:r>
      <w:r w:rsidRPr="00377AA7">
        <w:rPr>
          <w:rFonts w:ascii="GHEA Grapalat" w:hAnsi="GHEA Grapalat"/>
          <w:i w:val="0"/>
          <w:lang w:val="af-ZA"/>
        </w:rPr>
        <w:t>«</w:t>
      </w:r>
      <w:r w:rsidR="00C96EB2" w:rsidRPr="00377AA7">
        <w:rPr>
          <w:rFonts w:ascii="GHEA Grapalat" w:hAnsi="GHEA Grapalat" w:cs="Sylfaen"/>
          <w:i w:val="0"/>
          <w:lang w:val="ru-RU"/>
        </w:rPr>
        <w:t>Հ</w:t>
      </w:r>
      <w:r w:rsidR="00C96EB2" w:rsidRPr="00377AA7">
        <w:rPr>
          <w:rFonts w:ascii="GHEA Grapalat" w:hAnsi="GHEA Grapalat" w:cs="Sylfaen"/>
          <w:i w:val="0"/>
        </w:rPr>
        <w:t>ամայնքի</w:t>
      </w:r>
      <w:r w:rsidR="00185121" w:rsidRPr="00377AA7">
        <w:rPr>
          <w:rFonts w:ascii="GHEA Grapalat" w:hAnsi="GHEA Grapalat" w:cs="Sylfaen"/>
          <w:i w:val="0"/>
        </w:rPr>
        <w:t xml:space="preserve"> կենցաղային </w:t>
      </w:r>
      <w:r w:rsidR="00C96EB2" w:rsidRPr="00377AA7">
        <w:rPr>
          <w:rFonts w:ascii="GHEA Grapalat" w:hAnsi="GHEA Grapalat" w:cs="Sylfaen"/>
          <w:i w:val="0"/>
        </w:rPr>
        <w:t xml:space="preserve"> </w:t>
      </w:r>
      <w:r w:rsidR="00C96EB2" w:rsidRPr="00377AA7">
        <w:rPr>
          <w:rFonts w:ascii="GHEA Grapalat" w:hAnsi="GHEA Grapalat" w:cs="Sylfaen"/>
          <w:i w:val="0"/>
          <w:lang w:val="en-US"/>
        </w:rPr>
        <w:t>աղբահանության ծառայություններ</w:t>
      </w:r>
      <w:r w:rsidRPr="00377AA7">
        <w:rPr>
          <w:rFonts w:ascii="GHEA Grapalat" w:hAnsi="GHEA Grapalat"/>
          <w:i w:val="0"/>
          <w:lang w:val="af-ZA"/>
        </w:rPr>
        <w:t>»</w:t>
      </w:r>
      <w:r w:rsidR="00C96EB2" w:rsidRPr="00377AA7">
        <w:rPr>
          <w:rFonts w:ascii="GHEA Grapalat" w:hAnsi="GHEA Grapalat"/>
          <w:i w:val="0"/>
          <w:lang w:val="af-ZA"/>
        </w:rPr>
        <w:t>-ի</w:t>
      </w:r>
      <w:r w:rsidRPr="00377AA7">
        <w:rPr>
          <w:rFonts w:ascii="GHEA Grapalat" w:hAnsi="GHEA Grapalat"/>
          <w:i w:val="0"/>
          <w:lang w:val="af-ZA"/>
        </w:rPr>
        <w:t xml:space="preserve"> </w:t>
      </w:r>
      <w:r w:rsidR="00C96EB2" w:rsidRPr="00377AA7">
        <w:rPr>
          <w:rFonts w:ascii="GHEA Grapalat" w:hAnsi="GHEA Grapalat"/>
          <w:i w:val="0"/>
        </w:rPr>
        <w:t>մատուցում</w:t>
      </w:r>
      <w:r w:rsidRPr="00377AA7">
        <w:rPr>
          <w:rFonts w:ascii="GHEA Grapalat" w:hAnsi="GHEA Grapalat"/>
          <w:i w:val="0"/>
        </w:rPr>
        <w:t>ը (այսուհետ` նաև ծառայություն)</w:t>
      </w:r>
      <w:r w:rsidRPr="00377AA7">
        <w:rPr>
          <w:rFonts w:ascii="GHEA Grapalat" w:hAnsi="GHEA Grapalat"/>
          <w:i w:val="0"/>
          <w:lang w:val="af-ZA"/>
        </w:rPr>
        <w:t xml:space="preserve">, </w:t>
      </w:r>
      <w:r w:rsidRPr="00377AA7">
        <w:rPr>
          <w:rFonts w:ascii="GHEA Grapalat" w:hAnsi="GHEA Grapalat"/>
          <w:i w:val="0"/>
        </w:rPr>
        <w:t>որոնք</w:t>
      </w:r>
      <w:r w:rsidRPr="00377AA7">
        <w:rPr>
          <w:rFonts w:ascii="GHEA Grapalat" w:hAnsi="GHEA Grapalat"/>
          <w:i w:val="0"/>
          <w:lang w:val="af-ZA"/>
        </w:rPr>
        <w:t xml:space="preserve"> </w:t>
      </w:r>
      <w:r w:rsidRPr="00377AA7">
        <w:rPr>
          <w:rFonts w:ascii="GHEA Grapalat" w:hAnsi="GHEA Grapalat"/>
          <w:i w:val="0"/>
        </w:rPr>
        <w:t>խմբավորված</w:t>
      </w:r>
      <w:r w:rsidRPr="00377AA7">
        <w:rPr>
          <w:rFonts w:ascii="GHEA Grapalat" w:hAnsi="GHEA Grapalat"/>
          <w:i w:val="0"/>
          <w:lang w:val="af-ZA"/>
        </w:rPr>
        <w:t xml:space="preserve">  </w:t>
      </w:r>
      <w:r w:rsidRPr="00377AA7">
        <w:rPr>
          <w:rFonts w:ascii="GHEA Grapalat" w:hAnsi="GHEA Grapalat"/>
          <w:i w:val="0"/>
        </w:rPr>
        <w:t>են</w:t>
      </w:r>
      <w:r w:rsidR="009826DD" w:rsidRPr="00377AA7">
        <w:rPr>
          <w:rFonts w:ascii="GHEA Grapalat" w:hAnsi="GHEA Grapalat"/>
          <w:i w:val="0"/>
          <w:lang w:val="af-ZA"/>
        </w:rPr>
        <w:t xml:space="preserve"> </w:t>
      </w:r>
      <w:r w:rsidR="009826DD" w:rsidRPr="00377AA7">
        <w:rPr>
          <w:rFonts w:ascii="GHEA Grapalat" w:hAnsi="GHEA Grapalat"/>
          <w:i w:val="0"/>
          <w:lang w:val="en-US"/>
        </w:rPr>
        <w:t>1</w:t>
      </w:r>
      <w:r w:rsidRPr="00377AA7">
        <w:rPr>
          <w:rFonts w:ascii="GHEA Grapalat" w:hAnsi="GHEA Grapalat"/>
          <w:i w:val="0"/>
          <w:lang w:val="af-ZA"/>
        </w:rPr>
        <w:t xml:space="preserve"> </w:t>
      </w:r>
      <w:r w:rsidR="009826DD" w:rsidRPr="00377AA7">
        <w:rPr>
          <w:rFonts w:ascii="GHEA Grapalat" w:hAnsi="GHEA Grapalat" w:cs="Sylfaen"/>
          <w:i w:val="0"/>
        </w:rPr>
        <w:t>չափաբաժն</w:t>
      </w:r>
      <w:r w:rsidRPr="00377AA7">
        <w:rPr>
          <w:rFonts w:ascii="GHEA Grapalat" w:hAnsi="GHEA Grapalat" w:cs="Sylfaen"/>
          <w:i w:val="0"/>
        </w:rPr>
        <w:t>ում</w:t>
      </w:r>
      <w:r w:rsidRPr="00377AA7">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404109" w:rsidRPr="00377AA7" w:rsidTr="00A9024E">
        <w:tc>
          <w:tcPr>
            <w:tcW w:w="1530" w:type="dxa"/>
            <w:vAlign w:val="center"/>
          </w:tcPr>
          <w:p w:rsidR="00404109" w:rsidRPr="00377AA7" w:rsidRDefault="00404109" w:rsidP="00A9024E">
            <w:pPr>
              <w:pStyle w:val="23"/>
              <w:spacing w:line="240" w:lineRule="auto"/>
              <w:ind w:firstLine="0"/>
              <w:jc w:val="center"/>
              <w:rPr>
                <w:rFonts w:ascii="GHEA Grapalat" w:hAnsi="GHEA Grapalat"/>
                <w:b/>
                <w:bCs/>
                <w:i/>
                <w:iCs/>
                <w:sz w:val="14"/>
                <w:szCs w:val="14"/>
              </w:rPr>
            </w:pPr>
            <w:r w:rsidRPr="00377AA7">
              <w:rPr>
                <w:rFonts w:ascii="GHEA Grapalat" w:hAnsi="GHEA Grapalat"/>
                <w:b/>
                <w:bCs/>
                <w:i/>
                <w:iCs/>
                <w:sz w:val="14"/>
                <w:szCs w:val="14"/>
              </w:rPr>
              <w:t>Չափաբաժինների համարները</w:t>
            </w:r>
          </w:p>
        </w:tc>
        <w:tc>
          <w:tcPr>
            <w:tcW w:w="8820" w:type="dxa"/>
            <w:vAlign w:val="center"/>
          </w:tcPr>
          <w:p w:rsidR="00404109" w:rsidRPr="00377AA7" w:rsidRDefault="00404109" w:rsidP="00A9024E">
            <w:pPr>
              <w:pStyle w:val="23"/>
              <w:spacing w:line="240" w:lineRule="auto"/>
              <w:ind w:firstLine="0"/>
              <w:jc w:val="center"/>
              <w:rPr>
                <w:rFonts w:ascii="GHEA Grapalat" w:hAnsi="GHEA Grapalat"/>
                <w:b/>
                <w:bCs/>
                <w:i/>
                <w:iCs/>
              </w:rPr>
            </w:pPr>
            <w:r w:rsidRPr="00377AA7">
              <w:rPr>
                <w:rFonts w:ascii="GHEA Grapalat" w:hAnsi="GHEA Grapalat"/>
                <w:b/>
                <w:bCs/>
                <w:i/>
                <w:iCs/>
              </w:rPr>
              <w:t>Չափաբաժնի անվանումը</w:t>
            </w:r>
          </w:p>
        </w:tc>
      </w:tr>
      <w:tr w:rsidR="00404109" w:rsidRPr="007E048A" w:rsidTr="00A9024E">
        <w:tc>
          <w:tcPr>
            <w:tcW w:w="1530" w:type="dxa"/>
            <w:vAlign w:val="center"/>
          </w:tcPr>
          <w:p w:rsidR="00404109" w:rsidRPr="00377AA7" w:rsidRDefault="00404109" w:rsidP="00A9024E">
            <w:pPr>
              <w:pStyle w:val="23"/>
              <w:spacing w:line="240" w:lineRule="auto"/>
              <w:ind w:firstLine="0"/>
              <w:jc w:val="center"/>
              <w:rPr>
                <w:rFonts w:ascii="GHEA Grapalat" w:hAnsi="GHEA Grapalat"/>
                <w:sz w:val="16"/>
              </w:rPr>
            </w:pPr>
            <w:r w:rsidRPr="00377AA7">
              <w:rPr>
                <w:rFonts w:ascii="GHEA Grapalat" w:hAnsi="GHEA Grapalat"/>
                <w:sz w:val="16"/>
              </w:rPr>
              <w:t>1</w:t>
            </w:r>
          </w:p>
        </w:tc>
        <w:tc>
          <w:tcPr>
            <w:tcW w:w="8820" w:type="dxa"/>
            <w:vAlign w:val="center"/>
          </w:tcPr>
          <w:p w:rsidR="00404109" w:rsidRPr="00377AA7" w:rsidRDefault="00C96EB2" w:rsidP="00A9024E">
            <w:pPr>
              <w:pStyle w:val="23"/>
              <w:spacing w:line="240" w:lineRule="auto"/>
              <w:ind w:firstLine="0"/>
              <w:rPr>
                <w:rFonts w:ascii="GHEA Grapalat" w:hAnsi="GHEA Grapalat"/>
                <w:u w:val="single"/>
              </w:rPr>
            </w:pPr>
            <w:r w:rsidRPr="00377AA7">
              <w:rPr>
                <w:rFonts w:ascii="GHEA Grapalat" w:hAnsi="GHEA Grapalat" w:cs="Sylfaen"/>
                <w:i/>
                <w:lang w:val="ru-RU"/>
              </w:rPr>
              <w:t>Հ</w:t>
            </w:r>
            <w:r w:rsidRPr="00377AA7">
              <w:rPr>
                <w:rFonts w:ascii="GHEA Grapalat" w:hAnsi="GHEA Grapalat" w:cs="Sylfaen"/>
                <w:i/>
              </w:rPr>
              <w:t xml:space="preserve">ամայնքի </w:t>
            </w:r>
            <w:r w:rsidR="00185121" w:rsidRPr="00377AA7">
              <w:rPr>
                <w:rFonts w:ascii="GHEA Grapalat" w:hAnsi="GHEA Grapalat" w:cs="Sylfaen"/>
                <w:i/>
              </w:rPr>
              <w:t xml:space="preserve">կենցաղային </w:t>
            </w:r>
            <w:r w:rsidRPr="00377AA7">
              <w:rPr>
                <w:rFonts w:ascii="GHEA Grapalat" w:hAnsi="GHEA Grapalat" w:cs="Sylfaen"/>
                <w:i/>
                <w:lang w:val="en-US"/>
              </w:rPr>
              <w:t>աղբահանության</w:t>
            </w:r>
            <w:r w:rsidRPr="00377AA7">
              <w:rPr>
                <w:rFonts w:ascii="GHEA Grapalat" w:hAnsi="GHEA Grapalat" w:cs="Sylfaen"/>
                <w:i/>
              </w:rPr>
              <w:t xml:space="preserve"> </w:t>
            </w:r>
            <w:r w:rsidRPr="00377AA7">
              <w:rPr>
                <w:rFonts w:ascii="GHEA Grapalat" w:hAnsi="GHEA Grapalat" w:cs="Sylfaen"/>
                <w:i/>
                <w:lang w:val="en-US"/>
              </w:rPr>
              <w:t>ծառայություններ</w:t>
            </w:r>
            <w:r w:rsidRPr="00377AA7">
              <w:rPr>
                <w:rFonts w:ascii="GHEA Grapalat" w:hAnsi="GHEA Grapalat"/>
                <w:u w:val="single"/>
              </w:rPr>
              <w:t xml:space="preserve"> </w:t>
            </w:r>
            <w:r w:rsidR="00404109" w:rsidRPr="00377AA7">
              <w:rPr>
                <w:rFonts w:ascii="GHEA Grapalat" w:hAnsi="GHEA Grapalat"/>
                <w:u w:val="single"/>
              </w:rPr>
              <w:t>N1»</w:t>
            </w:r>
          </w:p>
        </w:tc>
      </w:tr>
    </w:tbl>
    <w:p w:rsidR="00404109" w:rsidRPr="00377AA7" w:rsidRDefault="00404109" w:rsidP="00185121">
      <w:pPr>
        <w:pStyle w:val="23"/>
        <w:spacing w:line="240" w:lineRule="auto"/>
        <w:ind w:firstLine="567"/>
        <w:rPr>
          <w:rFonts w:ascii="GHEA Grapalat" w:hAnsi="GHEA Grapalat"/>
        </w:rPr>
      </w:pPr>
      <w:r w:rsidRPr="00377AA7">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404109" w:rsidRPr="00377AA7" w:rsidRDefault="00404109" w:rsidP="00404109">
      <w:pPr>
        <w:pStyle w:val="23"/>
        <w:spacing w:line="240" w:lineRule="auto"/>
        <w:ind w:firstLine="567"/>
        <w:rPr>
          <w:rFonts w:ascii="GHEA Grapalat" w:hAnsi="GHEA Grapalat"/>
        </w:rPr>
      </w:pPr>
      <w:r w:rsidRPr="00377AA7">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404109" w:rsidRPr="00377AA7" w:rsidRDefault="00404109" w:rsidP="00404109">
      <w:pPr>
        <w:ind w:firstLine="567"/>
        <w:rPr>
          <w:rFonts w:ascii="GHEA Grapalat" w:hAnsi="GHEA Grapalat" w:cs="Sylfaen"/>
          <w:i/>
          <w:sz w:val="20"/>
          <w:lang w:val="es-ES"/>
        </w:rPr>
      </w:pPr>
    </w:p>
    <w:p w:rsidR="00404109" w:rsidRPr="00377AA7" w:rsidRDefault="00404109" w:rsidP="00404109">
      <w:pPr>
        <w:ind w:firstLine="567"/>
        <w:rPr>
          <w:rFonts w:ascii="GHEA Grapalat" w:hAnsi="GHEA Grapalat" w:cs="Sylfaen"/>
          <w:i/>
          <w:sz w:val="20"/>
          <w:lang w:val="es-ES"/>
        </w:rPr>
      </w:pPr>
    </w:p>
    <w:p w:rsidR="00404109" w:rsidRPr="00377AA7" w:rsidRDefault="00404109" w:rsidP="00404109">
      <w:pPr>
        <w:jc w:val="center"/>
        <w:rPr>
          <w:rFonts w:ascii="GHEA Grapalat" w:hAnsi="GHEA Grapalat"/>
          <w:b/>
          <w:sz w:val="20"/>
          <w:lang w:val="es-ES"/>
        </w:rPr>
      </w:pPr>
      <w:r w:rsidRPr="00377AA7">
        <w:rPr>
          <w:rFonts w:ascii="GHEA Grapalat" w:hAnsi="GHEA Grapalat"/>
          <w:b/>
          <w:sz w:val="20"/>
          <w:lang w:val="es-ES"/>
        </w:rPr>
        <w:t xml:space="preserve">2.  </w:t>
      </w:r>
      <w:r w:rsidRPr="00377AA7">
        <w:rPr>
          <w:rFonts w:ascii="GHEA Grapalat" w:hAnsi="GHEA Grapalat" w:cs="Sylfaen"/>
          <w:b/>
          <w:sz w:val="20"/>
        </w:rPr>
        <w:t>ՄԱՍՆԱԿՑԻ</w:t>
      </w:r>
      <w:r w:rsidRPr="00377AA7">
        <w:rPr>
          <w:rFonts w:ascii="GHEA Grapalat" w:hAnsi="GHEA Grapalat"/>
          <w:b/>
          <w:sz w:val="20"/>
          <w:lang w:val="es-ES"/>
        </w:rPr>
        <w:t xml:space="preserve"> </w:t>
      </w:r>
      <w:r w:rsidRPr="00377AA7">
        <w:rPr>
          <w:rFonts w:ascii="GHEA Grapalat" w:hAnsi="GHEA Grapalat" w:cs="Sylfaen"/>
          <w:b/>
          <w:sz w:val="20"/>
        </w:rPr>
        <w:t>ՄԱՍՆԱԿՑՈՒԹՅԱՆ</w:t>
      </w:r>
      <w:r w:rsidRPr="00377AA7">
        <w:rPr>
          <w:rFonts w:ascii="GHEA Grapalat" w:hAnsi="GHEA Grapalat"/>
          <w:b/>
          <w:sz w:val="20"/>
          <w:lang w:val="es-ES"/>
        </w:rPr>
        <w:t xml:space="preserve"> </w:t>
      </w:r>
      <w:r w:rsidRPr="00377AA7">
        <w:rPr>
          <w:rFonts w:ascii="GHEA Grapalat" w:hAnsi="GHEA Grapalat" w:cs="Sylfaen"/>
          <w:b/>
          <w:sz w:val="20"/>
        </w:rPr>
        <w:t>ԻՐԱՎՈՒՆՔԻ</w:t>
      </w:r>
      <w:r w:rsidRPr="00377AA7">
        <w:rPr>
          <w:rFonts w:ascii="GHEA Grapalat" w:hAnsi="GHEA Grapalat"/>
          <w:b/>
          <w:sz w:val="20"/>
          <w:lang w:val="es-ES"/>
        </w:rPr>
        <w:t xml:space="preserve"> </w:t>
      </w:r>
      <w:r w:rsidRPr="00377AA7">
        <w:rPr>
          <w:rFonts w:ascii="GHEA Grapalat" w:hAnsi="GHEA Grapalat" w:cs="Sylfaen"/>
          <w:b/>
          <w:sz w:val="20"/>
        </w:rPr>
        <w:t>ՊԱՀԱՆՋՆԵՐԸ</w:t>
      </w:r>
      <w:r w:rsidRPr="00377AA7">
        <w:rPr>
          <w:rFonts w:ascii="GHEA Grapalat" w:hAnsi="GHEA Grapalat"/>
          <w:b/>
          <w:sz w:val="20"/>
          <w:lang w:val="es-ES"/>
        </w:rPr>
        <w:t xml:space="preserve">, </w:t>
      </w:r>
      <w:r w:rsidRPr="00377AA7">
        <w:rPr>
          <w:rFonts w:ascii="GHEA Grapalat" w:hAnsi="GHEA Grapalat" w:cs="Sylfaen"/>
          <w:b/>
          <w:sz w:val="20"/>
        </w:rPr>
        <w:t>ՈՐԱԿԱՎՈՐՄԱՆ</w:t>
      </w:r>
      <w:r w:rsidRPr="00377AA7">
        <w:rPr>
          <w:rFonts w:ascii="GHEA Grapalat" w:hAnsi="GHEA Grapalat"/>
          <w:b/>
          <w:sz w:val="20"/>
          <w:lang w:val="es-ES"/>
        </w:rPr>
        <w:t xml:space="preserve"> </w:t>
      </w:r>
      <w:proofErr w:type="gramStart"/>
      <w:r w:rsidRPr="00377AA7">
        <w:rPr>
          <w:rFonts w:ascii="GHEA Grapalat" w:hAnsi="GHEA Grapalat" w:cs="Sylfaen"/>
          <w:b/>
          <w:sz w:val="20"/>
        </w:rPr>
        <w:t>ՉԱՓԱՆԻՇՆԵՐԸ</w:t>
      </w:r>
      <w:r w:rsidRPr="00377AA7">
        <w:rPr>
          <w:rFonts w:ascii="GHEA Grapalat" w:hAnsi="GHEA Grapalat"/>
          <w:b/>
          <w:sz w:val="20"/>
          <w:lang w:val="es-ES"/>
        </w:rPr>
        <w:t xml:space="preserve">  ԵՎ</w:t>
      </w:r>
      <w:proofErr w:type="gramEnd"/>
      <w:r w:rsidRPr="00377AA7">
        <w:rPr>
          <w:rFonts w:ascii="GHEA Grapalat" w:hAnsi="GHEA Grapalat"/>
          <w:b/>
          <w:sz w:val="20"/>
          <w:lang w:val="es-ES"/>
        </w:rPr>
        <w:t xml:space="preserve"> </w:t>
      </w:r>
      <w:r w:rsidRPr="00377AA7">
        <w:rPr>
          <w:rFonts w:ascii="GHEA Grapalat" w:hAnsi="GHEA Grapalat" w:cs="Sylfaen"/>
          <w:b/>
          <w:sz w:val="20"/>
        </w:rPr>
        <w:t>ԴՐԱՆՑ</w:t>
      </w:r>
      <w:r w:rsidRPr="00377AA7">
        <w:rPr>
          <w:rFonts w:ascii="GHEA Grapalat" w:hAnsi="GHEA Grapalat"/>
          <w:b/>
          <w:sz w:val="20"/>
          <w:lang w:val="es-ES"/>
        </w:rPr>
        <w:t xml:space="preserve"> </w:t>
      </w:r>
      <w:r w:rsidRPr="00377AA7">
        <w:rPr>
          <w:rFonts w:ascii="GHEA Grapalat" w:hAnsi="GHEA Grapalat" w:cs="Sylfaen"/>
          <w:b/>
          <w:sz w:val="20"/>
          <w:lang w:val="es-ES"/>
        </w:rPr>
        <w:t>Գ</w:t>
      </w:r>
      <w:r w:rsidRPr="00377AA7">
        <w:rPr>
          <w:rFonts w:ascii="GHEA Grapalat" w:hAnsi="GHEA Grapalat" w:cs="Sylfaen"/>
          <w:b/>
          <w:sz w:val="20"/>
        </w:rPr>
        <w:t>ՆԱՀԱՏՄԱՆ</w:t>
      </w:r>
      <w:r w:rsidRPr="00377AA7">
        <w:rPr>
          <w:rFonts w:ascii="GHEA Grapalat" w:hAnsi="GHEA Grapalat"/>
          <w:b/>
          <w:sz w:val="20"/>
          <w:lang w:val="es-ES"/>
        </w:rPr>
        <w:t xml:space="preserve"> </w:t>
      </w:r>
      <w:r w:rsidRPr="00377AA7">
        <w:rPr>
          <w:rFonts w:ascii="GHEA Grapalat" w:hAnsi="GHEA Grapalat" w:cs="Sylfaen"/>
          <w:b/>
          <w:sz w:val="20"/>
        </w:rPr>
        <w:t>ԿԱՐ</w:t>
      </w:r>
      <w:r w:rsidRPr="00377AA7">
        <w:rPr>
          <w:rFonts w:ascii="GHEA Grapalat" w:hAnsi="GHEA Grapalat" w:cs="Sylfaen"/>
          <w:b/>
          <w:sz w:val="20"/>
          <w:lang w:val="es-ES"/>
        </w:rPr>
        <w:t>Գ</w:t>
      </w:r>
      <w:r w:rsidRPr="00377AA7">
        <w:rPr>
          <w:rFonts w:ascii="GHEA Grapalat" w:hAnsi="GHEA Grapalat" w:cs="Sylfaen"/>
          <w:b/>
          <w:sz w:val="20"/>
        </w:rPr>
        <w:t>Ը</w:t>
      </w:r>
      <w:r w:rsidRPr="00377AA7">
        <w:rPr>
          <w:rFonts w:ascii="GHEA Grapalat" w:hAnsi="GHEA Grapalat"/>
          <w:b/>
          <w:sz w:val="20"/>
          <w:lang w:val="es-ES"/>
        </w:rPr>
        <w:t xml:space="preserve"> </w:t>
      </w:r>
    </w:p>
    <w:p w:rsidR="00404109" w:rsidRPr="00377AA7" w:rsidRDefault="00404109" w:rsidP="00404109">
      <w:pPr>
        <w:ind w:firstLine="567"/>
        <w:jc w:val="both"/>
        <w:rPr>
          <w:rFonts w:ascii="GHEA Grapalat" w:hAnsi="GHEA Grapalat"/>
          <w:szCs w:val="22"/>
          <w:lang w:val="es-ES"/>
        </w:rPr>
      </w:pPr>
    </w:p>
    <w:p w:rsidR="00404109" w:rsidRPr="00377AA7" w:rsidRDefault="00404109" w:rsidP="00C96EB2">
      <w:pPr>
        <w:jc w:val="both"/>
        <w:rPr>
          <w:rFonts w:ascii="GHEA Grapalat" w:hAnsi="GHEA Grapalat" w:cs="Arial Armenian"/>
          <w:sz w:val="20"/>
          <w:lang w:val="es-ES"/>
        </w:rPr>
      </w:pPr>
      <w:r w:rsidRPr="00377AA7">
        <w:rPr>
          <w:rFonts w:ascii="GHEA Grapalat" w:hAnsi="GHEA Grapalat" w:cs="Arial Armenian"/>
          <w:sz w:val="20"/>
          <w:lang w:val="es-ES"/>
        </w:rPr>
        <w:t xml:space="preserve">2.1 </w:t>
      </w:r>
      <w:r w:rsidRPr="00377AA7">
        <w:rPr>
          <w:rFonts w:ascii="GHEA Grapalat" w:hAnsi="GHEA Grapalat" w:cs="Sylfaen"/>
          <w:sz w:val="20"/>
          <w:lang w:val="ru-RU"/>
        </w:rPr>
        <w:t>Սույն</w:t>
      </w:r>
      <w:r w:rsidRPr="00377AA7">
        <w:rPr>
          <w:rFonts w:ascii="GHEA Grapalat" w:hAnsi="GHEA Grapalat" w:cs="Arial Armenian"/>
          <w:sz w:val="20"/>
          <w:lang w:val="es-ES"/>
        </w:rPr>
        <w:t xml:space="preserve">  ընթացակարգին </w:t>
      </w:r>
      <w:r w:rsidRPr="00377AA7">
        <w:rPr>
          <w:rFonts w:ascii="GHEA Grapalat" w:hAnsi="GHEA Grapalat" w:cs="Sylfaen"/>
          <w:sz w:val="20"/>
          <w:lang w:val="ru-RU"/>
        </w:rPr>
        <w:t>մասնակցելու</w:t>
      </w:r>
      <w:r w:rsidRPr="00377AA7">
        <w:rPr>
          <w:rFonts w:ascii="GHEA Grapalat" w:hAnsi="GHEA Grapalat" w:cs="Arial Armenian"/>
          <w:sz w:val="20"/>
          <w:lang w:val="es-ES"/>
        </w:rPr>
        <w:t xml:space="preserve"> </w:t>
      </w:r>
      <w:r w:rsidRPr="00377AA7">
        <w:rPr>
          <w:rFonts w:ascii="GHEA Grapalat" w:hAnsi="GHEA Grapalat" w:cs="Sylfaen"/>
          <w:sz w:val="20"/>
          <w:lang w:val="ru-RU"/>
        </w:rPr>
        <w:t>իրավունք</w:t>
      </w:r>
      <w:r w:rsidRPr="00377AA7">
        <w:rPr>
          <w:rFonts w:ascii="GHEA Grapalat" w:hAnsi="GHEA Grapalat" w:cs="Arial Armenian"/>
          <w:sz w:val="20"/>
          <w:lang w:val="es-ES"/>
        </w:rPr>
        <w:t xml:space="preserve"> </w:t>
      </w:r>
      <w:r w:rsidRPr="00377AA7">
        <w:rPr>
          <w:rFonts w:ascii="GHEA Grapalat" w:hAnsi="GHEA Grapalat" w:cs="Sylfaen"/>
          <w:sz w:val="20"/>
          <w:lang w:val="ru-RU"/>
        </w:rPr>
        <w:t>չունեն</w:t>
      </w:r>
      <w:r w:rsidRPr="00377AA7">
        <w:rPr>
          <w:rFonts w:ascii="GHEA Grapalat" w:hAnsi="GHEA Grapalat" w:cs="Arial Armenian"/>
          <w:sz w:val="20"/>
          <w:lang w:val="es-ES"/>
        </w:rPr>
        <w:t xml:space="preserve"> </w:t>
      </w:r>
      <w:r w:rsidRPr="00377AA7">
        <w:rPr>
          <w:rFonts w:ascii="GHEA Grapalat" w:hAnsi="GHEA Grapalat" w:cs="Sylfaen"/>
          <w:sz w:val="20"/>
          <w:lang w:val="ru-RU"/>
        </w:rPr>
        <w:t>անձինք</w:t>
      </w:r>
      <w:r w:rsidRPr="00377AA7">
        <w:rPr>
          <w:rFonts w:ascii="GHEA Grapalat" w:hAnsi="GHEA Grapalat" w:cs="Sylfaen"/>
          <w:sz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1)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cs="Sylfaen"/>
          <w:sz w:val="20"/>
          <w:szCs w:val="20"/>
        </w:rPr>
        <w:t>դատական</w:t>
      </w:r>
      <w:r w:rsidRPr="00377AA7">
        <w:rPr>
          <w:rFonts w:ascii="GHEA Grapalat" w:hAnsi="GHEA Grapalat"/>
          <w:sz w:val="20"/>
          <w:szCs w:val="20"/>
          <w:lang w:val="es-ES"/>
        </w:rPr>
        <w:t xml:space="preserve"> </w:t>
      </w:r>
      <w:r w:rsidRPr="00377AA7">
        <w:rPr>
          <w:rFonts w:ascii="GHEA Grapalat" w:hAnsi="GHEA Grapalat" w:cs="Sylfaen"/>
          <w:sz w:val="20"/>
          <w:szCs w:val="20"/>
        </w:rPr>
        <w:t>կարգով</w:t>
      </w:r>
      <w:r w:rsidRPr="00377AA7">
        <w:rPr>
          <w:rFonts w:ascii="GHEA Grapalat" w:hAnsi="GHEA Grapalat"/>
          <w:sz w:val="20"/>
          <w:szCs w:val="20"/>
          <w:lang w:val="es-ES"/>
        </w:rPr>
        <w:t xml:space="preserve"> </w:t>
      </w:r>
      <w:r w:rsidRPr="00377AA7">
        <w:rPr>
          <w:rFonts w:ascii="GHEA Grapalat" w:hAnsi="GHEA Grapalat" w:cs="Sylfaen"/>
          <w:sz w:val="20"/>
          <w:szCs w:val="20"/>
        </w:rPr>
        <w:t>ճանաչվել</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սնանկ</w:t>
      </w:r>
      <w:r w:rsidRPr="00377AA7">
        <w:rPr>
          <w:rFonts w:ascii="GHEA Grapalat" w:hAnsi="GHEA Grapalat"/>
          <w:sz w:val="20"/>
          <w:szCs w:val="20"/>
          <w:lang w:val="es-ES"/>
        </w:rPr>
        <w:t xml:space="preserve">. </w:t>
      </w:r>
    </w:p>
    <w:p w:rsidR="00404109" w:rsidRPr="00377AA7" w:rsidRDefault="00404109" w:rsidP="00C96EB2">
      <w:pPr>
        <w:tabs>
          <w:tab w:val="left" w:pos="7200"/>
        </w:tabs>
        <w:jc w:val="both"/>
        <w:rPr>
          <w:rFonts w:ascii="GHEA Grapalat" w:hAnsi="GHEA Grapalat"/>
          <w:sz w:val="20"/>
          <w:szCs w:val="20"/>
          <w:lang w:val="es-ES"/>
        </w:rPr>
      </w:pPr>
      <w:r w:rsidRPr="00377AA7">
        <w:rPr>
          <w:rFonts w:ascii="GHEA Grapalat" w:hAnsi="GHEA Grapalat"/>
          <w:sz w:val="20"/>
          <w:szCs w:val="20"/>
          <w:lang w:val="es-ES"/>
        </w:rPr>
        <w:t xml:space="preserve">2)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sz w:val="20"/>
          <w:szCs w:val="20"/>
        </w:rPr>
        <w:t>հարկային</w:t>
      </w:r>
      <w:r w:rsidRPr="00377AA7">
        <w:rPr>
          <w:rFonts w:ascii="GHEA Grapalat" w:hAnsi="GHEA Grapalat"/>
          <w:sz w:val="20"/>
          <w:szCs w:val="20"/>
          <w:lang w:val="es-ES"/>
        </w:rPr>
        <w:t xml:space="preserve"> </w:t>
      </w:r>
      <w:r w:rsidRPr="00377AA7">
        <w:rPr>
          <w:rFonts w:ascii="GHEA Grapalat" w:hAnsi="GHEA Grapalat"/>
          <w:sz w:val="20"/>
          <w:szCs w:val="20"/>
        </w:rPr>
        <w:t>մարմնի</w:t>
      </w:r>
      <w:r w:rsidRPr="00377AA7">
        <w:rPr>
          <w:rFonts w:ascii="GHEA Grapalat" w:hAnsi="GHEA Grapalat"/>
          <w:sz w:val="20"/>
          <w:szCs w:val="20"/>
          <w:lang w:val="es-ES"/>
        </w:rPr>
        <w:t xml:space="preserve"> </w:t>
      </w:r>
      <w:r w:rsidRPr="00377AA7">
        <w:rPr>
          <w:rFonts w:ascii="GHEA Grapalat" w:hAnsi="GHEA Grapalat"/>
          <w:sz w:val="20"/>
          <w:szCs w:val="20"/>
        </w:rPr>
        <w:t>կողմից</w:t>
      </w:r>
      <w:r w:rsidRPr="00377AA7">
        <w:rPr>
          <w:rFonts w:ascii="GHEA Grapalat" w:hAnsi="GHEA Grapalat"/>
          <w:sz w:val="20"/>
          <w:szCs w:val="20"/>
          <w:lang w:val="es-ES"/>
        </w:rPr>
        <w:t xml:space="preserve"> </w:t>
      </w:r>
      <w:r w:rsidRPr="00377AA7">
        <w:rPr>
          <w:rFonts w:ascii="GHEA Grapalat" w:hAnsi="GHEA Grapalat"/>
          <w:sz w:val="20"/>
          <w:szCs w:val="20"/>
        </w:rPr>
        <w:t>վերահսկվող</w:t>
      </w:r>
      <w:r w:rsidRPr="00377AA7">
        <w:rPr>
          <w:rFonts w:ascii="GHEA Grapalat" w:hAnsi="GHEA Grapalat"/>
          <w:sz w:val="20"/>
          <w:szCs w:val="20"/>
          <w:lang w:val="es-ES"/>
        </w:rPr>
        <w:t xml:space="preserve"> </w:t>
      </w:r>
      <w:r w:rsidRPr="00377AA7">
        <w:rPr>
          <w:rFonts w:ascii="GHEA Grapalat" w:hAnsi="GHEA Grapalat"/>
          <w:sz w:val="20"/>
          <w:szCs w:val="20"/>
        </w:rPr>
        <w:t>եկամուտների</w:t>
      </w:r>
      <w:r w:rsidRPr="00377AA7">
        <w:rPr>
          <w:rFonts w:ascii="GHEA Grapalat" w:hAnsi="GHEA Grapalat"/>
          <w:sz w:val="20"/>
          <w:szCs w:val="20"/>
          <w:lang w:val="es-ES"/>
        </w:rPr>
        <w:t xml:space="preserve"> </w:t>
      </w:r>
      <w:r w:rsidRPr="00377AA7">
        <w:rPr>
          <w:rFonts w:ascii="GHEA Grapalat" w:hAnsi="GHEA Grapalat"/>
          <w:sz w:val="20"/>
          <w:szCs w:val="20"/>
        </w:rPr>
        <w:t>գծով</w:t>
      </w:r>
      <w:r w:rsidRPr="00377AA7">
        <w:rPr>
          <w:rFonts w:ascii="GHEA Grapalat" w:hAnsi="GHEA Grapalat"/>
          <w:sz w:val="20"/>
          <w:szCs w:val="20"/>
          <w:lang w:val="es-ES"/>
        </w:rPr>
        <w:t xml:space="preserve"> </w:t>
      </w:r>
      <w:r w:rsidRPr="00377AA7">
        <w:rPr>
          <w:rFonts w:ascii="GHEA Grapalat" w:hAnsi="GHEA Grapalat" w:cs="Sylfaen"/>
          <w:sz w:val="20"/>
          <w:szCs w:val="20"/>
        </w:rPr>
        <w:t>ունեն</w:t>
      </w:r>
      <w:r w:rsidRPr="00377AA7">
        <w:rPr>
          <w:rFonts w:ascii="GHEA Grapalat" w:hAnsi="GHEA Grapalat"/>
          <w:sz w:val="20"/>
          <w:szCs w:val="20"/>
          <w:lang w:val="es-ES"/>
        </w:rPr>
        <w:t xml:space="preserve"> </w:t>
      </w:r>
      <w:r w:rsidRPr="00377AA7">
        <w:rPr>
          <w:rFonts w:ascii="GHEA Grapalat" w:hAnsi="GHEA Grapalat" w:cs="Sylfaen"/>
          <w:sz w:val="20"/>
          <w:szCs w:val="20"/>
        </w:rPr>
        <w:t>իրենց</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ներկայացրած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գնային</w:t>
      </w:r>
      <w:r w:rsidRPr="00377AA7">
        <w:rPr>
          <w:rFonts w:ascii="GHEA Grapalat" w:hAnsi="GHEA Grapalat" w:cs="Sylfaen"/>
          <w:sz w:val="20"/>
          <w:szCs w:val="20"/>
          <w:lang w:val="es-ES"/>
        </w:rPr>
        <w:t xml:space="preserve"> </w:t>
      </w:r>
      <w:r w:rsidRPr="00377AA7">
        <w:rPr>
          <w:rFonts w:ascii="GHEA Grapalat" w:hAnsi="GHEA Grapalat" w:cs="Sylfaen"/>
          <w:sz w:val="20"/>
          <w:szCs w:val="20"/>
        </w:rPr>
        <w:t>առաջարկի</w:t>
      </w:r>
      <w:r w:rsidRPr="00377AA7">
        <w:rPr>
          <w:rFonts w:ascii="GHEA Grapalat" w:hAnsi="GHEA Grapalat" w:cs="Sylfaen"/>
          <w:sz w:val="20"/>
          <w:szCs w:val="20"/>
          <w:lang w:val="es-ES"/>
        </w:rPr>
        <w:t xml:space="preserve"> </w:t>
      </w:r>
      <w:r w:rsidRPr="00377AA7">
        <w:rPr>
          <w:rFonts w:ascii="GHEA Grapalat" w:hAnsi="GHEA Grapalat" w:cs="Sylfaen"/>
          <w:sz w:val="20"/>
          <w:szCs w:val="20"/>
        </w:rPr>
        <w:t>մինչև</w:t>
      </w:r>
      <w:r w:rsidRPr="00377AA7">
        <w:rPr>
          <w:rFonts w:ascii="GHEA Grapalat" w:hAnsi="GHEA Grapalat" w:cs="Sylfaen"/>
          <w:sz w:val="20"/>
          <w:szCs w:val="20"/>
          <w:lang w:val="es-ES"/>
        </w:rPr>
        <w:t xml:space="preserve"> </w:t>
      </w:r>
      <w:r w:rsidRPr="00377AA7">
        <w:rPr>
          <w:rFonts w:ascii="GHEA Grapalat" w:hAnsi="GHEA Grapalat" w:cs="Sylfaen"/>
          <w:sz w:val="20"/>
          <w:szCs w:val="20"/>
        </w:rPr>
        <w:t>մեկ</w:t>
      </w:r>
      <w:r w:rsidRPr="00377AA7">
        <w:rPr>
          <w:rFonts w:ascii="GHEA Grapalat" w:hAnsi="GHEA Grapalat" w:cs="Sylfaen"/>
          <w:sz w:val="20"/>
          <w:szCs w:val="20"/>
          <w:lang w:val="es-ES"/>
        </w:rPr>
        <w:t xml:space="preserve"> </w:t>
      </w:r>
      <w:r w:rsidRPr="00377AA7">
        <w:rPr>
          <w:rFonts w:ascii="GHEA Grapalat" w:hAnsi="GHEA Grapalat" w:cs="Sylfaen"/>
          <w:sz w:val="20"/>
          <w:szCs w:val="20"/>
        </w:rPr>
        <w:t>տոկոսը</w:t>
      </w:r>
      <w:r w:rsidRPr="00377AA7">
        <w:rPr>
          <w:rFonts w:ascii="GHEA Grapalat" w:hAnsi="GHEA Grapalat" w:cs="Sylfaen"/>
          <w:sz w:val="20"/>
          <w:szCs w:val="20"/>
          <w:lang w:val="es-ES"/>
        </w:rPr>
        <w:t xml:space="preserve">, </w:t>
      </w:r>
      <w:r w:rsidRPr="00377AA7">
        <w:rPr>
          <w:rFonts w:ascii="GHEA Grapalat" w:hAnsi="GHEA Grapalat" w:cs="Sylfaen"/>
          <w:sz w:val="20"/>
          <w:szCs w:val="20"/>
        </w:rPr>
        <w:t>բայց</w:t>
      </w:r>
      <w:r w:rsidRPr="00377AA7">
        <w:rPr>
          <w:rFonts w:ascii="GHEA Grapalat" w:hAnsi="GHEA Grapalat" w:cs="Sylfaen"/>
          <w:sz w:val="20"/>
          <w:szCs w:val="20"/>
          <w:lang w:val="es-ES"/>
        </w:rPr>
        <w:t xml:space="preserve"> </w:t>
      </w:r>
      <w:r w:rsidRPr="00377AA7">
        <w:rPr>
          <w:rFonts w:ascii="GHEA Grapalat" w:hAnsi="GHEA Grapalat" w:cs="Sylfaen"/>
          <w:sz w:val="20"/>
          <w:szCs w:val="20"/>
        </w:rPr>
        <w:t>ոչ</w:t>
      </w:r>
      <w:r w:rsidRPr="00377AA7">
        <w:rPr>
          <w:rFonts w:ascii="GHEA Grapalat" w:hAnsi="GHEA Grapalat" w:cs="Sylfaen"/>
          <w:sz w:val="20"/>
          <w:szCs w:val="20"/>
          <w:lang w:val="es-ES"/>
        </w:rPr>
        <w:t xml:space="preserve"> </w:t>
      </w:r>
      <w:r w:rsidRPr="00377AA7">
        <w:rPr>
          <w:rFonts w:ascii="GHEA Grapalat" w:hAnsi="GHEA Grapalat" w:cs="Sylfaen"/>
          <w:sz w:val="20"/>
          <w:szCs w:val="20"/>
        </w:rPr>
        <w:t>ավելի</w:t>
      </w:r>
      <w:r w:rsidRPr="00377AA7">
        <w:rPr>
          <w:rFonts w:ascii="GHEA Grapalat" w:hAnsi="GHEA Grapalat" w:cs="Sylfaen"/>
          <w:sz w:val="20"/>
          <w:szCs w:val="20"/>
          <w:lang w:val="es-ES"/>
        </w:rPr>
        <w:t xml:space="preserve">, </w:t>
      </w:r>
      <w:r w:rsidRPr="00377AA7">
        <w:rPr>
          <w:rFonts w:ascii="GHEA Grapalat" w:hAnsi="GHEA Grapalat" w:cs="Sylfaen"/>
          <w:sz w:val="20"/>
          <w:szCs w:val="20"/>
        </w:rPr>
        <w:t>քան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հիսուն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հազար</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Հայաստանի</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Հանրապետության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դրամը</w:t>
      </w:r>
      <w:r w:rsidRPr="00377AA7">
        <w:rPr>
          <w:rFonts w:ascii="GHEA Grapalat" w:hAnsi="GHEA Grapalat" w:cs="Sylfaen"/>
          <w:sz w:val="20"/>
          <w:szCs w:val="20"/>
          <w:lang w:val="es-ES"/>
        </w:rPr>
        <w:t xml:space="preserve"> </w:t>
      </w:r>
      <w:r w:rsidRPr="00377AA7">
        <w:rPr>
          <w:rFonts w:ascii="GHEA Grapalat" w:hAnsi="GHEA Grapalat"/>
          <w:sz w:val="20"/>
          <w:szCs w:val="20"/>
        </w:rPr>
        <w:t>գերազանցող</w:t>
      </w:r>
      <w:r w:rsidRPr="00377AA7">
        <w:rPr>
          <w:rFonts w:ascii="GHEA Grapalat" w:hAnsi="GHEA Grapalat"/>
          <w:sz w:val="20"/>
          <w:szCs w:val="20"/>
          <w:lang w:val="es-ES"/>
        </w:rPr>
        <w:t xml:space="preserve"> </w:t>
      </w:r>
      <w:r w:rsidRPr="00377AA7">
        <w:rPr>
          <w:rFonts w:ascii="GHEA Grapalat" w:hAnsi="GHEA Grapalat"/>
          <w:sz w:val="20"/>
          <w:szCs w:val="20"/>
        </w:rPr>
        <w:t>ժամկետանց</w:t>
      </w:r>
      <w:r w:rsidRPr="00377AA7">
        <w:rPr>
          <w:rFonts w:ascii="GHEA Grapalat" w:hAnsi="GHEA Grapalat"/>
          <w:sz w:val="20"/>
          <w:szCs w:val="20"/>
          <w:lang w:val="es-ES"/>
        </w:rPr>
        <w:t xml:space="preserve"> </w:t>
      </w:r>
      <w:r w:rsidRPr="00377AA7">
        <w:rPr>
          <w:rFonts w:ascii="GHEA Grapalat" w:hAnsi="GHEA Grapalat"/>
          <w:sz w:val="20"/>
          <w:szCs w:val="20"/>
        </w:rPr>
        <w:t>պարտավորություններ</w:t>
      </w:r>
      <w:r w:rsidRPr="00377AA7">
        <w:rPr>
          <w:rFonts w:ascii="GHEA Grapalat" w:hAnsi="GHEA Grapalat"/>
          <w:sz w:val="20"/>
          <w:szCs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3) </w:t>
      </w:r>
      <w:r w:rsidRPr="00377AA7">
        <w:rPr>
          <w:rFonts w:ascii="GHEA Grapalat" w:hAnsi="GHEA Grapalat"/>
          <w:sz w:val="20"/>
          <w:szCs w:val="20"/>
        </w:rPr>
        <w:t>որոնք</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որոնց</w:t>
      </w:r>
      <w:r w:rsidRPr="00377AA7">
        <w:rPr>
          <w:rFonts w:ascii="GHEA Grapalat" w:hAnsi="GHEA Grapalat"/>
          <w:sz w:val="20"/>
          <w:szCs w:val="20"/>
          <w:lang w:val="es-ES"/>
        </w:rPr>
        <w:t xml:space="preserve"> </w:t>
      </w:r>
      <w:r w:rsidRPr="00377AA7">
        <w:rPr>
          <w:rFonts w:ascii="GHEA Grapalat" w:hAnsi="GHEA Grapalat" w:cs="Sylfaen"/>
          <w:sz w:val="20"/>
          <w:szCs w:val="20"/>
        </w:rPr>
        <w:t>գործադիր</w:t>
      </w:r>
      <w:r w:rsidRPr="00377AA7">
        <w:rPr>
          <w:rFonts w:ascii="GHEA Grapalat" w:hAnsi="GHEA Grapalat"/>
          <w:sz w:val="20"/>
          <w:szCs w:val="20"/>
          <w:lang w:val="es-ES"/>
        </w:rPr>
        <w:t xml:space="preserve"> </w:t>
      </w:r>
      <w:r w:rsidRPr="00377AA7">
        <w:rPr>
          <w:rFonts w:ascii="GHEA Grapalat" w:hAnsi="GHEA Grapalat" w:cs="Sylfaen"/>
          <w:sz w:val="20"/>
          <w:szCs w:val="20"/>
        </w:rPr>
        <w:t>մարմնի</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ներկայացուցիչը</w:t>
      </w:r>
      <w:r w:rsidRPr="00377AA7">
        <w:rPr>
          <w:rFonts w:ascii="GHEA Grapalat" w:hAnsi="GHEA Grapalat"/>
          <w:sz w:val="20"/>
          <w:szCs w:val="20"/>
          <w:lang w:val="es-ES"/>
        </w:rPr>
        <w:t xml:space="preserve"> </w:t>
      </w:r>
      <w:r w:rsidRPr="00377AA7">
        <w:rPr>
          <w:rFonts w:ascii="GHEA Grapalat" w:hAnsi="GHEA Grapalat" w:cs="Sylfaen"/>
          <w:sz w:val="20"/>
          <w:szCs w:val="20"/>
        </w:rPr>
        <w:t>հայտը</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sz w:val="20"/>
          <w:szCs w:val="20"/>
          <w:lang w:val="es-ES"/>
        </w:rPr>
        <w:t xml:space="preserve"> </w:t>
      </w:r>
      <w:r w:rsidRPr="00377AA7">
        <w:rPr>
          <w:rFonts w:ascii="GHEA Grapalat" w:hAnsi="GHEA Grapalat" w:cs="Sylfaen"/>
          <w:sz w:val="20"/>
          <w:szCs w:val="20"/>
        </w:rPr>
        <w:t>օրվան</w:t>
      </w:r>
      <w:r w:rsidRPr="00377AA7">
        <w:rPr>
          <w:rFonts w:ascii="GHEA Grapalat" w:hAnsi="GHEA Grapalat"/>
          <w:sz w:val="20"/>
          <w:szCs w:val="20"/>
          <w:lang w:val="es-ES"/>
        </w:rPr>
        <w:t xml:space="preserve"> </w:t>
      </w:r>
      <w:r w:rsidRPr="00377AA7">
        <w:rPr>
          <w:rFonts w:ascii="GHEA Grapalat" w:hAnsi="GHEA Grapalat" w:cs="Sylfaen"/>
          <w:sz w:val="20"/>
          <w:szCs w:val="20"/>
        </w:rPr>
        <w:t>նախորդող</w:t>
      </w:r>
      <w:r w:rsidRPr="00377AA7">
        <w:rPr>
          <w:rFonts w:ascii="GHEA Grapalat" w:hAnsi="GHEA Grapalat"/>
          <w:sz w:val="20"/>
          <w:szCs w:val="20"/>
          <w:lang w:val="es-ES"/>
        </w:rPr>
        <w:t xml:space="preserve"> </w:t>
      </w:r>
      <w:r w:rsidRPr="00377AA7">
        <w:rPr>
          <w:rFonts w:ascii="GHEA Grapalat" w:hAnsi="GHEA Grapalat" w:cs="Sylfaen"/>
          <w:sz w:val="20"/>
          <w:szCs w:val="20"/>
        </w:rPr>
        <w:t>երեք</w:t>
      </w:r>
      <w:r w:rsidRPr="00377AA7">
        <w:rPr>
          <w:rFonts w:ascii="GHEA Grapalat" w:hAnsi="GHEA Grapalat"/>
          <w:sz w:val="20"/>
          <w:szCs w:val="20"/>
          <w:lang w:val="es-ES"/>
        </w:rPr>
        <w:t xml:space="preserve"> </w:t>
      </w:r>
      <w:r w:rsidRPr="00377AA7">
        <w:rPr>
          <w:rFonts w:ascii="GHEA Grapalat" w:hAnsi="GHEA Grapalat" w:cs="Sylfaen"/>
          <w:sz w:val="20"/>
          <w:szCs w:val="20"/>
        </w:rPr>
        <w:t>տարիների</w:t>
      </w:r>
      <w:r w:rsidRPr="00377AA7">
        <w:rPr>
          <w:rFonts w:ascii="GHEA Grapalat" w:hAnsi="GHEA Grapalat"/>
          <w:sz w:val="20"/>
          <w:szCs w:val="20"/>
          <w:lang w:val="es-ES"/>
        </w:rPr>
        <w:t xml:space="preserve"> </w:t>
      </w:r>
      <w:r w:rsidRPr="00377AA7">
        <w:rPr>
          <w:rFonts w:ascii="GHEA Grapalat" w:hAnsi="GHEA Grapalat" w:cs="Sylfaen"/>
          <w:sz w:val="20"/>
          <w:szCs w:val="20"/>
        </w:rPr>
        <w:t>ընթացքում</w:t>
      </w:r>
      <w:r w:rsidRPr="00377AA7">
        <w:rPr>
          <w:rFonts w:ascii="GHEA Grapalat" w:hAnsi="GHEA Grapalat"/>
          <w:sz w:val="20"/>
          <w:szCs w:val="20"/>
          <w:lang w:val="es-ES"/>
        </w:rPr>
        <w:t xml:space="preserve"> </w:t>
      </w:r>
      <w:r w:rsidRPr="00377AA7">
        <w:rPr>
          <w:rFonts w:ascii="GHEA Grapalat" w:hAnsi="GHEA Grapalat" w:cs="Sylfaen"/>
          <w:sz w:val="20"/>
          <w:szCs w:val="20"/>
        </w:rPr>
        <w:t>դատապարտված</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cs="Sylfaen"/>
          <w:sz w:val="20"/>
          <w:szCs w:val="20"/>
        </w:rPr>
        <w:t>եղել</w:t>
      </w:r>
      <w:r w:rsidRPr="00377AA7">
        <w:rPr>
          <w:rFonts w:ascii="GHEA Grapalat" w:hAnsi="GHEA Grapalat"/>
          <w:sz w:val="20"/>
          <w:szCs w:val="20"/>
          <w:lang w:val="es-ES"/>
        </w:rPr>
        <w:t xml:space="preserve"> </w:t>
      </w:r>
      <w:r w:rsidRPr="00377AA7">
        <w:rPr>
          <w:rFonts w:ascii="GHEA Grapalat" w:hAnsi="GHEA Grapalat"/>
          <w:sz w:val="20"/>
          <w:szCs w:val="20"/>
        </w:rPr>
        <w:t>ահաբեկչության</w:t>
      </w:r>
      <w:r w:rsidRPr="00377AA7">
        <w:rPr>
          <w:rFonts w:ascii="GHEA Grapalat" w:hAnsi="GHEA Grapalat"/>
          <w:sz w:val="20"/>
          <w:szCs w:val="20"/>
          <w:lang w:val="es-ES"/>
        </w:rPr>
        <w:t xml:space="preserve"> </w:t>
      </w:r>
      <w:r w:rsidRPr="00377AA7">
        <w:rPr>
          <w:rFonts w:ascii="GHEA Grapalat" w:hAnsi="GHEA Grapalat"/>
          <w:sz w:val="20"/>
          <w:szCs w:val="20"/>
        </w:rPr>
        <w:t>ֆինանսավորման</w:t>
      </w:r>
      <w:r w:rsidRPr="00377AA7">
        <w:rPr>
          <w:rFonts w:ascii="GHEA Grapalat" w:hAnsi="GHEA Grapalat"/>
          <w:sz w:val="20"/>
          <w:szCs w:val="20"/>
          <w:lang w:val="es-ES"/>
        </w:rPr>
        <w:t xml:space="preserve">, </w:t>
      </w:r>
      <w:r w:rsidRPr="00377AA7">
        <w:rPr>
          <w:rFonts w:ascii="GHEA Grapalat" w:hAnsi="GHEA Grapalat"/>
          <w:sz w:val="20"/>
          <w:szCs w:val="20"/>
        </w:rPr>
        <w:t>երեխայի</w:t>
      </w:r>
      <w:r w:rsidRPr="00377AA7">
        <w:rPr>
          <w:rFonts w:ascii="GHEA Grapalat" w:hAnsi="GHEA Grapalat"/>
          <w:sz w:val="20"/>
          <w:szCs w:val="20"/>
          <w:lang w:val="es-ES"/>
        </w:rPr>
        <w:t xml:space="preserve"> </w:t>
      </w:r>
      <w:r w:rsidRPr="00377AA7">
        <w:rPr>
          <w:rFonts w:ascii="GHEA Grapalat" w:hAnsi="GHEA Grapalat"/>
          <w:sz w:val="20"/>
          <w:szCs w:val="20"/>
        </w:rPr>
        <w:t>շահագործման</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մարդկային</w:t>
      </w:r>
      <w:r w:rsidRPr="00377AA7">
        <w:rPr>
          <w:rFonts w:ascii="GHEA Grapalat" w:hAnsi="GHEA Grapalat"/>
          <w:sz w:val="20"/>
          <w:szCs w:val="20"/>
          <w:lang w:val="es-ES"/>
        </w:rPr>
        <w:t xml:space="preserve"> </w:t>
      </w:r>
      <w:r w:rsidRPr="00377AA7">
        <w:rPr>
          <w:rFonts w:ascii="GHEA Grapalat" w:hAnsi="GHEA Grapalat"/>
          <w:sz w:val="20"/>
          <w:szCs w:val="20"/>
        </w:rPr>
        <w:t>թրաֆիքինգ</w:t>
      </w:r>
      <w:r w:rsidRPr="00377AA7">
        <w:rPr>
          <w:rFonts w:ascii="GHEA Grapalat" w:hAnsi="GHEA Grapalat"/>
          <w:sz w:val="20"/>
          <w:szCs w:val="20"/>
          <w:lang w:val="es-ES"/>
        </w:rPr>
        <w:t xml:space="preserve"> </w:t>
      </w:r>
      <w:r w:rsidRPr="00377AA7">
        <w:rPr>
          <w:rFonts w:ascii="GHEA Grapalat" w:hAnsi="GHEA Grapalat"/>
          <w:sz w:val="20"/>
          <w:szCs w:val="20"/>
        </w:rPr>
        <w:t>ներառող</w:t>
      </w:r>
      <w:r w:rsidRPr="00377AA7">
        <w:rPr>
          <w:rFonts w:ascii="GHEA Grapalat" w:hAnsi="GHEA Grapalat"/>
          <w:sz w:val="20"/>
          <w:szCs w:val="20"/>
          <w:lang w:val="es-ES"/>
        </w:rPr>
        <w:t xml:space="preserve"> </w:t>
      </w:r>
      <w:r w:rsidRPr="00377AA7">
        <w:rPr>
          <w:rFonts w:ascii="GHEA Grapalat" w:hAnsi="GHEA Grapalat"/>
          <w:sz w:val="20"/>
          <w:szCs w:val="20"/>
        </w:rPr>
        <w:t>հանցագործության</w:t>
      </w:r>
      <w:r w:rsidRPr="00377AA7">
        <w:rPr>
          <w:rFonts w:ascii="GHEA Grapalat" w:hAnsi="GHEA Grapalat"/>
          <w:sz w:val="20"/>
          <w:szCs w:val="20"/>
          <w:lang w:val="es-ES"/>
        </w:rPr>
        <w:t xml:space="preserve">, </w:t>
      </w:r>
      <w:r w:rsidRPr="00377AA7">
        <w:rPr>
          <w:rFonts w:ascii="GHEA Grapalat" w:hAnsi="GHEA Grapalat" w:cs="Sylfaen"/>
          <w:sz w:val="20"/>
          <w:szCs w:val="20"/>
        </w:rPr>
        <w:t>հանցավոր</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համագործակցություն</w:t>
      </w:r>
      <w:r w:rsidRPr="00377AA7">
        <w:rPr>
          <w:rFonts w:ascii="GHEA Grapalat" w:hAnsi="GHEA Grapalat" w:cs="Sylfaen"/>
          <w:sz w:val="20"/>
          <w:szCs w:val="20"/>
          <w:lang w:val="es-ES"/>
        </w:rPr>
        <w:t xml:space="preserve"> </w:t>
      </w:r>
      <w:r w:rsidRPr="00377AA7">
        <w:rPr>
          <w:rFonts w:ascii="GHEA Grapalat" w:hAnsi="GHEA Grapalat" w:cs="Sylfaen"/>
          <w:sz w:val="20"/>
          <w:szCs w:val="20"/>
        </w:rPr>
        <w:t>ստեղծելու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կամ</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կաշառք</w:t>
      </w:r>
      <w:r w:rsidRPr="00377AA7">
        <w:rPr>
          <w:rFonts w:ascii="GHEA Grapalat" w:hAnsi="GHEA Grapalat" w:cs="Sylfaen"/>
          <w:sz w:val="20"/>
          <w:szCs w:val="20"/>
          <w:lang w:val="es-ES"/>
        </w:rPr>
        <w:t xml:space="preserve"> </w:t>
      </w:r>
      <w:r w:rsidRPr="00377AA7">
        <w:rPr>
          <w:rFonts w:ascii="GHEA Grapalat" w:hAnsi="GHEA Grapalat" w:cs="Sylfaen"/>
          <w:sz w:val="20"/>
          <w:szCs w:val="20"/>
        </w:rPr>
        <w:t>ստանալու</w:t>
      </w:r>
      <w:r w:rsidRPr="00377AA7">
        <w:rPr>
          <w:rFonts w:ascii="GHEA Grapalat" w:hAnsi="GHEA Grapalat"/>
          <w:sz w:val="20"/>
          <w:szCs w:val="20"/>
          <w:lang w:val="es-ES"/>
        </w:rPr>
        <w:t xml:space="preserve">, </w:t>
      </w:r>
      <w:r w:rsidRPr="00377AA7">
        <w:rPr>
          <w:rFonts w:ascii="GHEA Grapalat" w:hAnsi="GHEA Grapalat"/>
          <w:sz w:val="20"/>
          <w:szCs w:val="20"/>
        </w:rPr>
        <w:t>կաշառք</w:t>
      </w:r>
      <w:r w:rsidRPr="00377AA7">
        <w:rPr>
          <w:rFonts w:ascii="GHEA Grapalat" w:hAnsi="GHEA Grapalat"/>
          <w:sz w:val="20"/>
          <w:szCs w:val="20"/>
          <w:lang w:val="es-ES"/>
        </w:rPr>
        <w:t xml:space="preserve"> </w:t>
      </w:r>
      <w:r w:rsidRPr="00377AA7">
        <w:rPr>
          <w:rFonts w:ascii="GHEA Grapalat" w:hAnsi="GHEA Grapalat"/>
          <w:sz w:val="20"/>
          <w:szCs w:val="20"/>
        </w:rPr>
        <w:t>տալու</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sz w:val="20"/>
          <w:szCs w:val="20"/>
        </w:rPr>
        <w:t>կաշառքի</w:t>
      </w:r>
      <w:r w:rsidRPr="00377AA7">
        <w:rPr>
          <w:rFonts w:ascii="GHEA Grapalat" w:hAnsi="GHEA Grapalat"/>
          <w:sz w:val="20"/>
          <w:szCs w:val="20"/>
          <w:lang w:val="es-ES"/>
        </w:rPr>
        <w:t xml:space="preserve"> </w:t>
      </w:r>
      <w:r w:rsidRPr="00377AA7">
        <w:rPr>
          <w:rFonts w:ascii="GHEA Grapalat" w:hAnsi="GHEA Grapalat"/>
          <w:sz w:val="20"/>
          <w:szCs w:val="20"/>
        </w:rPr>
        <w:t>միջնորդության</w:t>
      </w:r>
      <w:r w:rsidRPr="00377AA7">
        <w:rPr>
          <w:rFonts w:ascii="GHEA Grapalat" w:hAnsi="GHEA Grapalat"/>
          <w:sz w:val="20"/>
          <w:szCs w:val="20"/>
          <w:lang w:val="es-ES"/>
        </w:rPr>
        <w:t xml:space="preserve"> </w:t>
      </w:r>
      <w:r w:rsidRPr="00377AA7">
        <w:rPr>
          <w:rFonts w:ascii="GHEA Grapalat" w:hAnsi="GHEA Grapalat"/>
          <w:sz w:val="20"/>
          <w:szCs w:val="20"/>
        </w:rPr>
        <w:t>և</w:t>
      </w:r>
      <w:r w:rsidRPr="00377AA7">
        <w:rPr>
          <w:rFonts w:ascii="GHEA Grapalat" w:hAnsi="GHEA Grapalat"/>
          <w:sz w:val="20"/>
          <w:szCs w:val="20"/>
          <w:lang w:val="es-ES"/>
        </w:rPr>
        <w:t xml:space="preserve"> </w:t>
      </w:r>
      <w:r w:rsidRPr="00377AA7">
        <w:rPr>
          <w:rFonts w:ascii="GHEA Grapalat" w:hAnsi="GHEA Grapalat"/>
          <w:sz w:val="20"/>
          <w:szCs w:val="20"/>
        </w:rPr>
        <w:t>օրենքով</w:t>
      </w:r>
      <w:r w:rsidRPr="00377AA7">
        <w:rPr>
          <w:rFonts w:ascii="GHEA Grapalat" w:hAnsi="GHEA Grapalat"/>
          <w:sz w:val="20"/>
          <w:szCs w:val="20"/>
          <w:lang w:val="es-ES"/>
        </w:rPr>
        <w:t xml:space="preserve"> </w:t>
      </w:r>
      <w:r w:rsidRPr="00377AA7">
        <w:rPr>
          <w:rFonts w:ascii="GHEA Grapalat" w:hAnsi="GHEA Grapalat"/>
          <w:sz w:val="20"/>
          <w:szCs w:val="20"/>
        </w:rPr>
        <w:t>նախատեսված</w:t>
      </w:r>
      <w:r w:rsidRPr="00377AA7">
        <w:rPr>
          <w:rFonts w:ascii="GHEA Grapalat" w:hAnsi="GHEA Grapalat"/>
          <w:sz w:val="20"/>
          <w:szCs w:val="20"/>
          <w:lang w:val="es-ES"/>
        </w:rPr>
        <w:t xml:space="preserve"> </w:t>
      </w:r>
      <w:r w:rsidRPr="00377AA7">
        <w:rPr>
          <w:rFonts w:ascii="GHEA Grapalat" w:hAnsi="GHEA Grapalat"/>
          <w:sz w:val="20"/>
          <w:szCs w:val="20"/>
        </w:rPr>
        <w:t>տնտեսական</w:t>
      </w:r>
      <w:r w:rsidRPr="00377AA7">
        <w:rPr>
          <w:rFonts w:ascii="GHEA Grapalat" w:hAnsi="GHEA Grapalat"/>
          <w:sz w:val="20"/>
          <w:szCs w:val="20"/>
          <w:lang w:val="es-ES"/>
        </w:rPr>
        <w:t xml:space="preserve"> </w:t>
      </w:r>
      <w:r w:rsidRPr="00377AA7">
        <w:rPr>
          <w:rFonts w:ascii="GHEA Grapalat" w:hAnsi="GHEA Grapalat"/>
          <w:sz w:val="20"/>
          <w:szCs w:val="20"/>
        </w:rPr>
        <w:t>գործունեության</w:t>
      </w:r>
      <w:r w:rsidRPr="00377AA7">
        <w:rPr>
          <w:rFonts w:ascii="GHEA Grapalat" w:hAnsi="GHEA Grapalat"/>
          <w:sz w:val="20"/>
          <w:szCs w:val="20"/>
          <w:lang w:val="es-ES"/>
        </w:rPr>
        <w:t xml:space="preserve"> </w:t>
      </w:r>
      <w:r w:rsidRPr="00377AA7">
        <w:rPr>
          <w:rFonts w:ascii="GHEA Grapalat" w:hAnsi="GHEA Grapalat"/>
          <w:sz w:val="20"/>
          <w:szCs w:val="20"/>
        </w:rPr>
        <w:t>դեմ</w:t>
      </w:r>
      <w:r w:rsidRPr="00377AA7">
        <w:rPr>
          <w:rFonts w:ascii="GHEA Grapalat" w:hAnsi="GHEA Grapalat"/>
          <w:sz w:val="20"/>
          <w:szCs w:val="20"/>
          <w:lang w:val="es-ES"/>
        </w:rPr>
        <w:t xml:space="preserve"> </w:t>
      </w:r>
      <w:r w:rsidRPr="00377AA7">
        <w:rPr>
          <w:rFonts w:ascii="GHEA Grapalat" w:hAnsi="GHEA Grapalat"/>
          <w:sz w:val="20"/>
          <w:szCs w:val="20"/>
        </w:rPr>
        <w:t>ուղղված</w:t>
      </w:r>
      <w:r w:rsidRPr="00377AA7">
        <w:rPr>
          <w:rFonts w:ascii="GHEA Grapalat" w:hAnsi="GHEA Grapalat"/>
          <w:sz w:val="20"/>
          <w:szCs w:val="20"/>
          <w:lang w:val="es-ES"/>
        </w:rPr>
        <w:t xml:space="preserve"> </w:t>
      </w:r>
      <w:r w:rsidRPr="00377AA7">
        <w:rPr>
          <w:rFonts w:ascii="GHEA Grapalat" w:hAnsi="GHEA Grapalat"/>
          <w:sz w:val="20"/>
          <w:szCs w:val="20"/>
        </w:rPr>
        <w:t>հանցագործությունների</w:t>
      </w:r>
      <w:r w:rsidRPr="00377AA7">
        <w:rPr>
          <w:rFonts w:ascii="GHEA Grapalat" w:hAnsi="GHEA Grapalat"/>
          <w:sz w:val="20"/>
          <w:szCs w:val="20"/>
          <w:lang w:val="es-ES"/>
        </w:rPr>
        <w:t xml:space="preserve"> </w:t>
      </w:r>
      <w:r w:rsidRPr="00377AA7">
        <w:rPr>
          <w:rFonts w:ascii="GHEA Grapalat" w:hAnsi="GHEA Grapalat"/>
          <w:sz w:val="20"/>
          <w:szCs w:val="20"/>
        </w:rPr>
        <w:t>համար</w:t>
      </w:r>
      <w:r w:rsidRPr="00377AA7">
        <w:rPr>
          <w:rFonts w:ascii="GHEA Grapalat" w:hAnsi="GHEA Grapalat"/>
          <w:sz w:val="20"/>
          <w:szCs w:val="20"/>
          <w:lang w:val="es-ES"/>
        </w:rPr>
        <w:t>,</w:t>
      </w:r>
      <w:r w:rsidRPr="00377AA7">
        <w:rPr>
          <w:rFonts w:ascii="GHEA Grapalat" w:hAnsi="GHEA Grapalat" w:cs="Sylfaen"/>
          <w:sz w:val="20"/>
          <w:szCs w:val="20"/>
          <w:lang w:val="es-ES"/>
        </w:rPr>
        <w:t xml:space="preserve"> </w:t>
      </w:r>
      <w:r w:rsidRPr="00377AA7">
        <w:rPr>
          <w:rFonts w:ascii="GHEA Grapalat" w:hAnsi="GHEA Grapalat" w:cs="Sylfaen"/>
          <w:sz w:val="20"/>
          <w:szCs w:val="20"/>
        </w:rPr>
        <w:t>բացառությամբ</w:t>
      </w:r>
      <w:r w:rsidRPr="00377AA7">
        <w:rPr>
          <w:rFonts w:ascii="GHEA Grapalat" w:hAnsi="GHEA Grapalat"/>
          <w:sz w:val="20"/>
          <w:szCs w:val="20"/>
          <w:lang w:val="es-ES"/>
        </w:rPr>
        <w:t xml:space="preserve"> </w:t>
      </w:r>
      <w:r w:rsidRPr="00377AA7">
        <w:rPr>
          <w:rFonts w:ascii="GHEA Grapalat" w:hAnsi="GHEA Grapalat" w:cs="Sylfaen"/>
          <w:sz w:val="20"/>
          <w:szCs w:val="20"/>
        </w:rPr>
        <w:t>այն</w:t>
      </w:r>
      <w:r w:rsidRPr="00377AA7">
        <w:rPr>
          <w:rFonts w:ascii="GHEA Grapalat" w:hAnsi="GHEA Grapalat"/>
          <w:sz w:val="20"/>
          <w:szCs w:val="20"/>
          <w:lang w:val="es-ES"/>
        </w:rPr>
        <w:t xml:space="preserve"> </w:t>
      </w:r>
      <w:r w:rsidRPr="00377AA7">
        <w:rPr>
          <w:rFonts w:ascii="GHEA Grapalat" w:hAnsi="GHEA Grapalat" w:cs="Sylfaen"/>
          <w:sz w:val="20"/>
          <w:szCs w:val="20"/>
        </w:rPr>
        <w:t>դեպքերի</w:t>
      </w:r>
      <w:r w:rsidRPr="00377AA7">
        <w:rPr>
          <w:rFonts w:ascii="GHEA Grapalat" w:hAnsi="GHEA Grapalat"/>
          <w:sz w:val="20"/>
          <w:szCs w:val="20"/>
          <w:lang w:val="es-ES"/>
        </w:rPr>
        <w:t xml:space="preserve">, </w:t>
      </w:r>
      <w:r w:rsidRPr="00377AA7">
        <w:rPr>
          <w:rFonts w:ascii="GHEA Grapalat" w:hAnsi="GHEA Grapalat" w:cs="Sylfaen"/>
          <w:sz w:val="20"/>
          <w:szCs w:val="20"/>
        </w:rPr>
        <w:t>երբ</w:t>
      </w:r>
      <w:r w:rsidRPr="00377AA7">
        <w:rPr>
          <w:rFonts w:ascii="GHEA Grapalat" w:hAnsi="GHEA Grapalat"/>
          <w:sz w:val="20"/>
          <w:szCs w:val="20"/>
          <w:lang w:val="es-ES"/>
        </w:rPr>
        <w:t xml:space="preserve"> </w:t>
      </w:r>
      <w:r w:rsidRPr="00377AA7">
        <w:rPr>
          <w:rFonts w:ascii="GHEA Grapalat" w:hAnsi="GHEA Grapalat" w:cs="Sylfaen"/>
          <w:sz w:val="20"/>
          <w:szCs w:val="20"/>
        </w:rPr>
        <w:t>դատվածությունը</w:t>
      </w:r>
      <w:r w:rsidRPr="00377AA7">
        <w:rPr>
          <w:rFonts w:ascii="GHEA Grapalat" w:hAnsi="GHEA Grapalat"/>
          <w:sz w:val="20"/>
          <w:szCs w:val="20"/>
          <w:lang w:val="es-ES"/>
        </w:rPr>
        <w:t xml:space="preserve"> </w:t>
      </w:r>
      <w:r w:rsidRPr="00377AA7">
        <w:rPr>
          <w:rFonts w:ascii="GHEA Grapalat" w:hAnsi="GHEA Grapalat" w:cs="Sylfaen"/>
          <w:sz w:val="20"/>
          <w:szCs w:val="20"/>
        </w:rPr>
        <w:t>օրենքով</w:t>
      </w:r>
      <w:r w:rsidRPr="00377AA7">
        <w:rPr>
          <w:rFonts w:ascii="GHEA Grapalat" w:hAnsi="GHEA Grapalat"/>
          <w:sz w:val="20"/>
          <w:szCs w:val="20"/>
          <w:lang w:val="es-ES"/>
        </w:rPr>
        <w:t xml:space="preserve"> </w:t>
      </w:r>
      <w:r w:rsidRPr="00377AA7">
        <w:rPr>
          <w:rFonts w:ascii="GHEA Grapalat" w:hAnsi="GHEA Grapalat" w:cs="Sylfaen"/>
          <w:sz w:val="20"/>
          <w:szCs w:val="20"/>
        </w:rPr>
        <w:t>սահմանված</w:t>
      </w:r>
      <w:r w:rsidRPr="00377AA7">
        <w:rPr>
          <w:rFonts w:ascii="GHEA Grapalat" w:hAnsi="GHEA Grapalat"/>
          <w:sz w:val="20"/>
          <w:szCs w:val="20"/>
          <w:lang w:val="es-ES"/>
        </w:rPr>
        <w:t xml:space="preserve"> </w:t>
      </w:r>
      <w:r w:rsidRPr="00377AA7">
        <w:rPr>
          <w:rFonts w:ascii="GHEA Grapalat" w:hAnsi="GHEA Grapalat" w:cs="Sylfaen"/>
          <w:sz w:val="20"/>
          <w:szCs w:val="20"/>
        </w:rPr>
        <w:t>կարգով</w:t>
      </w:r>
      <w:r w:rsidRPr="00377AA7">
        <w:rPr>
          <w:rFonts w:ascii="GHEA Grapalat" w:hAnsi="GHEA Grapalat"/>
          <w:sz w:val="20"/>
          <w:szCs w:val="20"/>
          <w:lang w:val="es-ES"/>
        </w:rPr>
        <w:t xml:space="preserve"> </w:t>
      </w:r>
      <w:r w:rsidRPr="00377AA7">
        <w:rPr>
          <w:rFonts w:ascii="GHEA Grapalat" w:hAnsi="GHEA Grapalat" w:cs="Sylfaen"/>
          <w:sz w:val="20"/>
          <w:szCs w:val="20"/>
        </w:rPr>
        <w:t>հանված</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մարված</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p>
    <w:p w:rsidR="00404109" w:rsidRPr="00377AA7" w:rsidRDefault="00404109" w:rsidP="00C96EB2">
      <w:pPr>
        <w:jc w:val="both"/>
        <w:rPr>
          <w:rFonts w:ascii="GHEA Grapalat" w:hAnsi="GHEA Grapalat"/>
          <w:sz w:val="20"/>
          <w:szCs w:val="20"/>
          <w:lang w:val="es-ES"/>
        </w:rPr>
      </w:pPr>
      <w:r w:rsidRPr="00377AA7">
        <w:rPr>
          <w:rFonts w:ascii="GHEA Grapalat" w:hAnsi="GHEA Grapalat" w:cs="Sylfaen"/>
          <w:sz w:val="20"/>
          <w:szCs w:val="20"/>
          <w:lang w:val="es-ES"/>
        </w:rPr>
        <w:t>4)</w:t>
      </w:r>
      <w:r w:rsidRPr="00377AA7">
        <w:rPr>
          <w:rFonts w:ascii="GHEA Grapalat" w:hAnsi="GHEA Grapalat"/>
          <w:sz w:val="20"/>
          <w:szCs w:val="20"/>
          <w:lang w:val="es-ES"/>
        </w:rPr>
        <w:t xml:space="preserve"> </w:t>
      </w:r>
      <w:r w:rsidRPr="00377AA7">
        <w:rPr>
          <w:rFonts w:ascii="GHEA Grapalat" w:hAnsi="GHEA Grapalat"/>
          <w:sz w:val="20"/>
          <w:szCs w:val="20"/>
        </w:rPr>
        <w:t>որոնց</w:t>
      </w:r>
      <w:r w:rsidRPr="00377AA7">
        <w:rPr>
          <w:rFonts w:ascii="GHEA Grapalat" w:hAnsi="GHEA Grapalat"/>
          <w:sz w:val="20"/>
          <w:szCs w:val="20"/>
          <w:lang w:val="es-ES"/>
        </w:rPr>
        <w:t xml:space="preserve"> </w:t>
      </w:r>
      <w:r w:rsidRPr="00377AA7">
        <w:rPr>
          <w:rFonts w:ascii="GHEA Grapalat" w:hAnsi="GHEA Grapalat"/>
          <w:sz w:val="20"/>
          <w:szCs w:val="20"/>
        </w:rPr>
        <w:t>վերաբերյալ</w:t>
      </w:r>
      <w:r w:rsidRPr="00377AA7">
        <w:rPr>
          <w:rFonts w:ascii="GHEA Grapalat" w:hAnsi="GHEA Grapalat"/>
          <w:sz w:val="20"/>
          <w:szCs w:val="20"/>
          <w:lang w:val="es-ES"/>
        </w:rPr>
        <w:t xml:space="preserve"> </w:t>
      </w:r>
      <w:r w:rsidRPr="00377AA7">
        <w:rPr>
          <w:rFonts w:ascii="GHEA Grapalat" w:hAnsi="GHEA Grapalat"/>
          <w:sz w:val="20"/>
          <w:szCs w:val="20"/>
        </w:rPr>
        <w:t>հայտը</w:t>
      </w:r>
      <w:r w:rsidRPr="00377AA7">
        <w:rPr>
          <w:rFonts w:ascii="GHEA Grapalat" w:hAnsi="GHEA Grapalat"/>
          <w:sz w:val="20"/>
          <w:szCs w:val="20"/>
          <w:lang w:val="es-ES"/>
        </w:rPr>
        <w:t xml:space="preserve"> </w:t>
      </w:r>
      <w:r w:rsidRPr="00377AA7">
        <w:rPr>
          <w:rFonts w:ascii="GHEA Grapalat" w:hAnsi="GHEA Grapalat"/>
          <w:sz w:val="20"/>
          <w:szCs w:val="20"/>
        </w:rPr>
        <w:t>ներկայացվելու</w:t>
      </w:r>
      <w:r w:rsidRPr="00377AA7">
        <w:rPr>
          <w:rFonts w:ascii="GHEA Grapalat" w:hAnsi="GHEA Grapalat"/>
          <w:sz w:val="20"/>
          <w:szCs w:val="20"/>
          <w:lang w:val="es-ES"/>
        </w:rPr>
        <w:t xml:space="preserve"> </w:t>
      </w:r>
      <w:r w:rsidRPr="00377AA7">
        <w:rPr>
          <w:rFonts w:ascii="GHEA Grapalat" w:hAnsi="GHEA Grapalat"/>
          <w:sz w:val="20"/>
          <w:szCs w:val="20"/>
        </w:rPr>
        <w:t>օրվան</w:t>
      </w:r>
      <w:r w:rsidRPr="00377AA7">
        <w:rPr>
          <w:rFonts w:ascii="GHEA Grapalat" w:hAnsi="GHEA Grapalat"/>
          <w:sz w:val="20"/>
          <w:szCs w:val="20"/>
          <w:lang w:val="es-ES"/>
        </w:rPr>
        <w:t xml:space="preserve"> </w:t>
      </w:r>
      <w:r w:rsidRPr="00377AA7">
        <w:rPr>
          <w:rFonts w:ascii="GHEA Grapalat" w:hAnsi="GHEA Grapalat"/>
          <w:sz w:val="20"/>
          <w:szCs w:val="20"/>
        </w:rPr>
        <w:t>նախորդող</w:t>
      </w:r>
      <w:r w:rsidRPr="00377AA7">
        <w:rPr>
          <w:rFonts w:ascii="GHEA Grapalat" w:hAnsi="GHEA Grapalat"/>
          <w:sz w:val="20"/>
          <w:szCs w:val="20"/>
          <w:lang w:val="es-ES"/>
        </w:rPr>
        <w:t xml:space="preserve"> </w:t>
      </w:r>
      <w:r w:rsidRPr="00377AA7">
        <w:rPr>
          <w:rFonts w:ascii="GHEA Grapalat" w:hAnsi="GHEA Grapalat"/>
          <w:sz w:val="20"/>
          <w:szCs w:val="20"/>
        </w:rPr>
        <w:t>մեկ</w:t>
      </w:r>
      <w:r w:rsidRPr="00377AA7">
        <w:rPr>
          <w:rFonts w:ascii="GHEA Grapalat" w:hAnsi="GHEA Grapalat"/>
          <w:sz w:val="20"/>
          <w:szCs w:val="20"/>
          <w:lang w:val="es-ES"/>
        </w:rPr>
        <w:t xml:space="preserve"> </w:t>
      </w:r>
      <w:r w:rsidRPr="00377AA7">
        <w:rPr>
          <w:rFonts w:ascii="GHEA Grapalat" w:hAnsi="GHEA Grapalat"/>
          <w:sz w:val="20"/>
          <w:szCs w:val="20"/>
        </w:rPr>
        <w:t>տարվա</w:t>
      </w:r>
      <w:r w:rsidRPr="00377AA7">
        <w:rPr>
          <w:rFonts w:ascii="GHEA Grapalat" w:hAnsi="GHEA Grapalat"/>
          <w:sz w:val="20"/>
          <w:szCs w:val="20"/>
          <w:lang w:val="es-ES"/>
        </w:rPr>
        <w:t xml:space="preserve"> </w:t>
      </w:r>
      <w:r w:rsidRPr="00377AA7">
        <w:rPr>
          <w:rFonts w:ascii="GHEA Grapalat" w:hAnsi="GHEA Grapalat"/>
          <w:sz w:val="20"/>
          <w:szCs w:val="20"/>
        </w:rPr>
        <w:t>ընթացքում</w:t>
      </w:r>
      <w:r w:rsidRPr="00377AA7">
        <w:rPr>
          <w:rFonts w:ascii="GHEA Grapalat" w:hAnsi="GHEA Grapalat"/>
          <w:sz w:val="20"/>
          <w:szCs w:val="20"/>
          <w:lang w:val="es-ES"/>
        </w:rPr>
        <w:t xml:space="preserve"> </w:t>
      </w:r>
      <w:r w:rsidRPr="00377AA7">
        <w:rPr>
          <w:rFonts w:ascii="GHEA Grapalat" w:hAnsi="GHEA Grapalat"/>
          <w:sz w:val="20"/>
          <w:szCs w:val="20"/>
        </w:rPr>
        <w:t>առկա</w:t>
      </w:r>
      <w:r w:rsidRPr="00377AA7">
        <w:rPr>
          <w:rFonts w:ascii="GHEA Grapalat" w:hAnsi="GHEA Grapalat"/>
          <w:sz w:val="20"/>
          <w:szCs w:val="20"/>
          <w:lang w:val="es-ES"/>
        </w:rPr>
        <w:t xml:space="preserve"> </w:t>
      </w:r>
      <w:r w:rsidRPr="00377AA7">
        <w:rPr>
          <w:rFonts w:ascii="GHEA Grapalat" w:hAnsi="GHEA Grapalat"/>
          <w:sz w:val="20"/>
          <w:szCs w:val="20"/>
        </w:rPr>
        <w:t>է</w:t>
      </w:r>
      <w:r w:rsidRPr="00377AA7">
        <w:rPr>
          <w:rFonts w:ascii="GHEA Grapalat" w:hAnsi="GHEA Grapalat"/>
          <w:sz w:val="20"/>
          <w:szCs w:val="20"/>
          <w:lang w:val="es-ES"/>
        </w:rPr>
        <w:t xml:space="preserve"> </w:t>
      </w:r>
      <w:r w:rsidRPr="00377AA7">
        <w:rPr>
          <w:rFonts w:ascii="GHEA Grapalat" w:hAnsi="GHEA Grapalat"/>
          <w:sz w:val="20"/>
          <w:szCs w:val="20"/>
        </w:rPr>
        <w:t>օրենքով</w:t>
      </w:r>
      <w:r w:rsidRPr="00377AA7">
        <w:rPr>
          <w:rFonts w:ascii="GHEA Grapalat" w:hAnsi="GHEA Grapalat"/>
          <w:sz w:val="20"/>
          <w:szCs w:val="20"/>
          <w:lang w:val="es-ES"/>
        </w:rPr>
        <w:t xml:space="preserve"> </w:t>
      </w:r>
      <w:r w:rsidRPr="00377AA7">
        <w:rPr>
          <w:rFonts w:ascii="GHEA Grapalat" w:hAnsi="GHEA Grapalat"/>
          <w:sz w:val="20"/>
          <w:szCs w:val="20"/>
        </w:rPr>
        <w:t>սահմանված</w:t>
      </w:r>
      <w:r w:rsidRPr="00377AA7">
        <w:rPr>
          <w:rFonts w:ascii="GHEA Grapalat" w:hAnsi="GHEA Grapalat"/>
          <w:sz w:val="20"/>
          <w:szCs w:val="20"/>
          <w:lang w:val="es-ES"/>
        </w:rPr>
        <w:t xml:space="preserve"> </w:t>
      </w:r>
      <w:r w:rsidRPr="00377AA7">
        <w:rPr>
          <w:rFonts w:ascii="GHEA Grapalat" w:hAnsi="GHEA Grapalat"/>
          <w:sz w:val="20"/>
          <w:szCs w:val="20"/>
        </w:rPr>
        <w:t>կարգով</w:t>
      </w:r>
      <w:r w:rsidRPr="00377AA7">
        <w:rPr>
          <w:rFonts w:ascii="GHEA Grapalat" w:hAnsi="GHEA Grapalat"/>
          <w:sz w:val="20"/>
          <w:szCs w:val="20"/>
          <w:lang w:val="es-ES"/>
        </w:rPr>
        <w:t xml:space="preserve"> </w:t>
      </w:r>
      <w:r w:rsidRPr="00377AA7">
        <w:rPr>
          <w:rFonts w:ascii="GHEA Grapalat" w:hAnsi="GHEA Grapalat"/>
          <w:sz w:val="20"/>
          <w:szCs w:val="20"/>
        </w:rPr>
        <w:t>կայացված</w:t>
      </w:r>
      <w:r w:rsidRPr="00377AA7">
        <w:rPr>
          <w:rFonts w:ascii="GHEA Grapalat" w:hAnsi="GHEA Grapalat"/>
          <w:sz w:val="20"/>
          <w:szCs w:val="20"/>
          <w:lang w:val="es-ES"/>
        </w:rPr>
        <w:t xml:space="preserve"> </w:t>
      </w:r>
      <w:r w:rsidRPr="00377AA7">
        <w:rPr>
          <w:rFonts w:ascii="GHEA Grapalat" w:hAnsi="GHEA Grapalat"/>
          <w:sz w:val="20"/>
          <w:szCs w:val="20"/>
        </w:rPr>
        <w:t>անբողոքարկելի</w:t>
      </w:r>
      <w:r w:rsidRPr="00377AA7">
        <w:rPr>
          <w:rFonts w:ascii="GHEA Grapalat" w:hAnsi="GHEA Grapalat"/>
          <w:sz w:val="20"/>
          <w:szCs w:val="20"/>
          <w:lang w:val="es-ES"/>
        </w:rPr>
        <w:t xml:space="preserve"> </w:t>
      </w:r>
      <w:r w:rsidRPr="00377AA7">
        <w:rPr>
          <w:rFonts w:ascii="GHEA Grapalat" w:hAnsi="GHEA Grapalat"/>
          <w:sz w:val="20"/>
          <w:szCs w:val="20"/>
        </w:rPr>
        <w:t>վարչական</w:t>
      </w:r>
      <w:r w:rsidRPr="00377AA7">
        <w:rPr>
          <w:rFonts w:ascii="GHEA Grapalat" w:hAnsi="GHEA Grapalat"/>
          <w:sz w:val="20"/>
          <w:szCs w:val="20"/>
          <w:lang w:val="es-ES"/>
        </w:rPr>
        <w:t xml:space="preserve"> </w:t>
      </w:r>
      <w:r w:rsidRPr="00377AA7">
        <w:rPr>
          <w:rFonts w:ascii="GHEA Grapalat" w:hAnsi="GHEA Grapalat"/>
          <w:sz w:val="20"/>
          <w:szCs w:val="20"/>
        </w:rPr>
        <w:t>ակտ</w:t>
      </w:r>
      <w:r w:rsidRPr="00377AA7">
        <w:rPr>
          <w:rFonts w:ascii="GHEA Grapalat" w:hAnsi="GHEA Grapalat"/>
          <w:sz w:val="20"/>
          <w:szCs w:val="20"/>
          <w:lang w:val="es-ES"/>
        </w:rPr>
        <w:t xml:space="preserve">` </w:t>
      </w:r>
      <w:r w:rsidRPr="00377AA7">
        <w:rPr>
          <w:rFonts w:ascii="GHEA Grapalat" w:hAnsi="GHEA Grapalat"/>
          <w:sz w:val="20"/>
          <w:szCs w:val="20"/>
        </w:rPr>
        <w:t>գնումների</w:t>
      </w:r>
      <w:r w:rsidRPr="00377AA7">
        <w:rPr>
          <w:rFonts w:ascii="GHEA Grapalat" w:hAnsi="GHEA Grapalat"/>
          <w:sz w:val="20"/>
          <w:szCs w:val="20"/>
          <w:lang w:val="es-ES"/>
        </w:rPr>
        <w:t xml:space="preserve"> </w:t>
      </w:r>
      <w:r w:rsidRPr="00377AA7">
        <w:rPr>
          <w:rFonts w:ascii="GHEA Grapalat" w:hAnsi="GHEA Grapalat"/>
          <w:sz w:val="20"/>
          <w:szCs w:val="20"/>
        </w:rPr>
        <w:t>ոլորտում</w:t>
      </w:r>
      <w:r w:rsidRPr="00377AA7">
        <w:rPr>
          <w:rFonts w:ascii="GHEA Grapalat" w:hAnsi="GHEA Grapalat"/>
          <w:sz w:val="20"/>
          <w:szCs w:val="20"/>
          <w:lang w:val="es-ES"/>
        </w:rPr>
        <w:t xml:space="preserve"> </w:t>
      </w:r>
      <w:r w:rsidRPr="00377AA7">
        <w:rPr>
          <w:rFonts w:ascii="GHEA Grapalat" w:hAnsi="GHEA Grapalat" w:cs="Sylfaen"/>
          <w:sz w:val="20"/>
          <w:szCs w:val="20"/>
        </w:rPr>
        <w:t>հակամրցակցային</w:t>
      </w:r>
      <w:r w:rsidRPr="00377AA7">
        <w:rPr>
          <w:rFonts w:ascii="GHEA Grapalat" w:hAnsi="GHEA Grapalat"/>
          <w:sz w:val="20"/>
          <w:szCs w:val="20"/>
          <w:lang w:val="es-ES"/>
        </w:rPr>
        <w:t xml:space="preserve"> </w:t>
      </w:r>
      <w:r w:rsidRPr="00377AA7">
        <w:rPr>
          <w:rFonts w:ascii="GHEA Grapalat" w:hAnsi="GHEA Grapalat" w:cs="Sylfaen"/>
          <w:sz w:val="20"/>
          <w:szCs w:val="20"/>
        </w:rPr>
        <w:t>համաձայնության</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գերիշխող</w:t>
      </w:r>
      <w:r w:rsidRPr="00377AA7">
        <w:rPr>
          <w:rFonts w:ascii="GHEA Grapalat" w:hAnsi="GHEA Grapalat"/>
          <w:sz w:val="20"/>
          <w:szCs w:val="20"/>
          <w:lang w:val="es-ES"/>
        </w:rPr>
        <w:t xml:space="preserve"> </w:t>
      </w:r>
      <w:r w:rsidRPr="00377AA7">
        <w:rPr>
          <w:rFonts w:ascii="GHEA Grapalat" w:hAnsi="GHEA Grapalat" w:cs="Sylfaen"/>
          <w:sz w:val="20"/>
          <w:szCs w:val="20"/>
        </w:rPr>
        <w:t>դիրքի</w:t>
      </w:r>
      <w:r w:rsidRPr="00377AA7">
        <w:rPr>
          <w:rFonts w:ascii="GHEA Grapalat" w:hAnsi="GHEA Grapalat"/>
          <w:sz w:val="20"/>
          <w:szCs w:val="20"/>
          <w:lang w:val="es-ES"/>
        </w:rPr>
        <w:t xml:space="preserve"> </w:t>
      </w:r>
      <w:r w:rsidRPr="00377AA7">
        <w:rPr>
          <w:rFonts w:ascii="GHEA Grapalat" w:hAnsi="GHEA Grapalat" w:cs="Sylfaen"/>
          <w:sz w:val="20"/>
          <w:szCs w:val="20"/>
        </w:rPr>
        <w:t>չարաշահման</w:t>
      </w:r>
      <w:r w:rsidRPr="00377AA7">
        <w:rPr>
          <w:rFonts w:ascii="GHEA Grapalat" w:hAnsi="GHEA Grapalat"/>
          <w:sz w:val="20"/>
          <w:szCs w:val="20"/>
          <w:lang w:val="es-ES"/>
        </w:rPr>
        <w:t xml:space="preserve"> </w:t>
      </w:r>
      <w:r w:rsidRPr="00377AA7">
        <w:rPr>
          <w:rFonts w:ascii="GHEA Grapalat" w:hAnsi="GHEA Grapalat" w:cs="Sylfaen"/>
          <w:sz w:val="20"/>
          <w:szCs w:val="20"/>
        </w:rPr>
        <w:t>համար</w:t>
      </w:r>
      <w:r w:rsidRPr="00377AA7">
        <w:rPr>
          <w:rFonts w:ascii="GHEA Grapalat" w:hAnsi="GHEA Grapalat" w:cs="Sylfaen"/>
          <w:sz w:val="20"/>
          <w:szCs w:val="20"/>
          <w:lang w:val="es-ES"/>
        </w:rPr>
        <w:t>.</w:t>
      </w:r>
    </w:p>
    <w:p w:rsidR="00404109" w:rsidRPr="00377AA7" w:rsidRDefault="00404109" w:rsidP="00C96EB2">
      <w:pPr>
        <w:jc w:val="both"/>
        <w:rPr>
          <w:rFonts w:ascii="GHEA Grapalat" w:hAnsi="GHEA Grapalat"/>
          <w:sz w:val="20"/>
          <w:szCs w:val="20"/>
          <w:lang w:val="es-ES"/>
        </w:rPr>
      </w:pPr>
      <w:r w:rsidRPr="00377AA7">
        <w:rPr>
          <w:rFonts w:ascii="GHEA Grapalat" w:hAnsi="GHEA Grapalat" w:cs="Sylfaen"/>
          <w:sz w:val="20"/>
          <w:szCs w:val="20"/>
          <w:lang w:val="es-ES"/>
        </w:rPr>
        <w:t xml:space="preserve">5) </w:t>
      </w:r>
      <w:r w:rsidRPr="00377AA7">
        <w:rPr>
          <w:rFonts w:ascii="GHEA Grapalat" w:hAnsi="GHEA Grapalat" w:cs="Sylfaen"/>
          <w:sz w:val="20"/>
          <w:szCs w:val="20"/>
        </w:rPr>
        <w:t>որոնք</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ներկայացնելու</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օրվա</w:t>
      </w:r>
      <w:r w:rsidRPr="00377AA7">
        <w:rPr>
          <w:rFonts w:ascii="GHEA Grapalat" w:hAnsi="GHEA Grapalat" w:cs="Sylfaen"/>
          <w:sz w:val="20"/>
          <w:szCs w:val="20"/>
          <w:lang w:val="es-ES"/>
        </w:rPr>
        <w:t xml:space="preserve"> </w:t>
      </w:r>
      <w:r w:rsidRPr="00377AA7">
        <w:rPr>
          <w:rFonts w:ascii="GHEA Grapalat" w:hAnsi="GHEA Grapalat" w:cs="Sylfaen"/>
          <w:sz w:val="20"/>
          <w:szCs w:val="20"/>
        </w:rPr>
        <w:t>դրությամբ</w:t>
      </w:r>
      <w:r w:rsidRPr="00377AA7">
        <w:rPr>
          <w:rFonts w:ascii="GHEA Grapalat" w:hAnsi="GHEA Grapalat" w:cs="Sylfaen"/>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են</w:t>
      </w:r>
      <w:r w:rsidRPr="00377AA7">
        <w:rPr>
          <w:rFonts w:ascii="GHEA Grapalat" w:hAnsi="GHEA Grapalat" w:cs="Sylfaen"/>
          <w:sz w:val="20"/>
          <w:szCs w:val="20"/>
          <w:lang w:val="es-ES"/>
        </w:rPr>
        <w:t xml:space="preserve"> </w:t>
      </w:r>
      <w:r w:rsidRPr="00377AA7">
        <w:rPr>
          <w:rFonts w:ascii="GHEA Grapalat" w:hAnsi="GHEA Grapalat" w:cs="Sylfaen"/>
          <w:sz w:val="20"/>
          <w:szCs w:val="20"/>
        </w:rPr>
        <w:t>Եվրասիական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տնտեսական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միությանն</w:t>
      </w:r>
      <w:r w:rsidRPr="00377AA7">
        <w:rPr>
          <w:rFonts w:ascii="GHEA Grapalat" w:hAnsi="GHEA Grapalat" w:cs="Sylfaen"/>
          <w:sz w:val="20"/>
          <w:szCs w:val="20"/>
          <w:lang w:val="es-ES"/>
        </w:rPr>
        <w:t xml:space="preserve"> </w:t>
      </w:r>
      <w:r w:rsidRPr="00377AA7">
        <w:rPr>
          <w:rFonts w:ascii="GHEA Grapalat" w:hAnsi="GHEA Grapalat" w:cs="Sylfaen"/>
          <w:sz w:val="20"/>
          <w:szCs w:val="20"/>
        </w:rPr>
        <w:t>անդամակցող</w:t>
      </w:r>
      <w:r w:rsidRPr="00377AA7">
        <w:rPr>
          <w:rFonts w:ascii="GHEA Grapalat" w:hAnsi="GHEA Grapalat" w:cs="Sylfaen"/>
          <w:sz w:val="20"/>
          <w:szCs w:val="20"/>
          <w:lang w:val="es-ES"/>
        </w:rPr>
        <w:t xml:space="preserve"> </w:t>
      </w:r>
      <w:r w:rsidRPr="00377AA7">
        <w:rPr>
          <w:rFonts w:ascii="GHEA Grapalat" w:hAnsi="GHEA Grapalat" w:cs="Sylfaen"/>
          <w:sz w:val="20"/>
          <w:szCs w:val="20"/>
        </w:rPr>
        <w:t>երկրների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es-ES"/>
        </w:rPr>
        <w:t xml:space="preserve"> </w:t>
      </w:r>
      <w:r w:rsidRPr="00377AA7">
        <w:rPr>
          <w:rFonts w:ascii="GHEA Grapalat" w:hAnsi="GHEA Grapalat" w:cs="Sylfaen"/>
          <w:sz w:val="20"/>
          <w:szCs w:val="20"/>
        </w:rPr>
        <w:t>օրենսդրության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համաձայն</w:t>
      </w:r>
      <w:r w:rsidRPr="00377AA7">
        <w:rPr>
          <w:rFonts w:ascii="GHEA Grapalat" w:hAnsi="GHEA Grapalat" w:cs="Sylfaen"/>
          <w:sz w:val="20"/>
          <w:szCs w:val="20"/>
          <w:lang w:val="es-ES"/>
        </w:rPr>
        <w:t xml:space="preserve"> </w:t>
      </w:r>
      <w:r w:rsidRPr="00377AA7">
        <w:rPr>
          <w:rFonts w:ascii="GHEA Grapalat" w:hAnsi="GHEA Grapalat" w:cs="Sylfaen"/>
          <w:sz w:val="20"/>
          <w:szCs w:val="20"/>
        </w:rPr>
        <w:t>հրապարակված</w:t>
      </w:r>
      <w:r w:rsidRPr="00377AA7">
        <w:rPr>
          <w:rFonts w:ascii="GHEA Grapalat" w:hAnsi="GHEA Grapalat" w:cs="Sylfaen"/>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գործընթացին</w:t>
      </w:r>
      <w:r w:rsidRPr="00377AA7">
        <w:rPr>
          <w:rFonts w:ascii="GHEA Grapalat" w:hAnsi="GHEA Grapalat"/>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sz w:val="20"/>
          <w:szCs w:val="20"/>
          <w:lang w:val="es-ES"/>
        </w:rPr>
        <w:t xml:space="preserve"> </w:t>
      </w:r>
      <w:r w:rsidRPr="00377AA7">
        <w:rPr>
          <w:rFonts w:ascii="GHEA Grapalat" w:hAnsi="GHEA Grapalat" w:cs="Sylfaen"/>
          <w:sz w:val="20"/>
          <w:szCs w:val="20"/>
        </w:rPr>
        <w:t>իրավունք</w:t>
      </w:r>
      <w:r w:rsidRPr="00377AA7">
        <w:rPr>
          <w:rFonts w:ascii="GHEA Grapalat" w:hAnsi="GHEA Grapalat"/>
          <w:sz w:val="20"/>
          <w:szCs w:val="20"/>
          <w:lang w:val="es-ES"/>
        </w:rPr>
        <w:t xml:space="preserve"> </w:t>
      </w:r>
      <w:r w:rsidRPr="00377AA7">
        <w:rPr>
          <w:rFonts w:ascii="GHEA Grapalat" w:hAnsi="GHEA Grapalat" w:cs="Sylfaen"/>
          <w:sz w:val="20"/>
          <w:szCs w:val="20"/>
        </w:rPr>
        <w:t>չունեցող</w:t>
      </w:r>
      <w:r w:rsidRPr="00377AA7">
        <w:rPr>
          <w:rFonts w:ascii="GHEA Grapalat" w:hAnsi="GHEA Grapalat"/>
          <w:sz w:val="20"/>
          <w:szCs w:val="20"/>
          <w:lang w:val="es-ES"/>
        </w:rPr>
        <w:t xml:space="preserve"> </w:t>
      </w:r>
      <w:r w:rsidRPr="00377AA7">
        <w:rPr>
          <w:rFonts w:ascii="GHEA Grapalat" w:hAnsi="GHEA Grapalat" w:cs="Sylfaen"/>
          <w:sz w:val="20"/>
          <w:szCs w:val="20"/>
        </w:rPr>
        <w:t>մասնակիցների</w:t>
      </w:r>
      <w:r w:rsidRPr="00377AA7">
        <w:rPr>
          <w:rFonts w:ascii="GHEA Grapalat" w:hAnsi="GHEA Grapalat"/>
          <w:sz w:val="20"/>
          <w:szCs w:val="20"/>
          <w:lang w:val="es-ES"/>
        </w:rPr>
        <w:t xml:space="preserve"> </w:t>
      </w:r>
      <w:r w:rsidRPr="00377AA7">
        <w:rPr>
          <w:rFonts w:ascii="GHEA Grapalat" w:hAnsi="GHEA Grapalat" w:cs="Sylfaen"/>
          <w:sz w:val="20"/>
          <w:szCs w:val="20"/>
        </w:rPr>
        <w:t>ցուցակում</w:t>
      </w:r>
      <w:r w:rsidRPr="00377AA7">
        <w:rPr>
          <w:rFonts w:ascii="GHEA Grapalat" w:hAnsi="GHEA Grapalat" w:cs="Sylfaen"/>
          <w:sz w:val="20"/>
          <w:szCs w:val="20"/>
          <w:lang w:val="es-ES"/>
        </w:rPr>
        <w:t xml:space="preserve">. </w:t>
      </w:r>
    </w:p>
    <w:p w:rsidR="00404109" w:rsidRPr="00377AA7" w:rsidRDefault="00404109" w:rsidP="00C96EB2">
      <w:pPr>
        <w:jc w:val="both"/>
        <w:rPr>
          <w:rFonts w:ascii="GHEA Grapalat" w:hAnsi="GHEA Grapalat"/>
          <w:sz w:val="20"/>
          <w:szCs w:val="20"/>
          <w:lang w:val="es-ES"/>
        </w:rPr>
      </w:pPr>
      <w:r w:rsidRPr="00377AA7">
        <w:rPr>
          <w:rFonts w:ascii="GHEA Grapalat" w:hAnsi="GHEA Grapalat"/>
          <w:sz w:val="20"/>
          <w:szCs w:val="20"/>
          <w:lang w:val="es-ES"/>
        </w:rPr>
        <w:t xml:space="preserve">6) </w:t>
      </w:r>
      <w:r w:rsidRPr="00377AA7">
        <w:rPr>
          <w:rFonts w:ascii="GHEA Grapalat" w:hAnsi="GHEA Grapalat"/>
          <w:sz w:val="20"/>
          <w:szCs w:val="20"/>
        </w:rPr>
        <w:t>որոնք</w:t>
      </w:r>
      <w:r w:rsidRPr="00377AA7">
        <w:rPr>
          <w:rFonts w:ascii="GHEA Grapalat" w:hAnsi="GHEA Grapalat"/>
          <w:sz w:val="20"/>
          <w:szCs w:val="20"/>
          <w:lang w:val="es-ES"/>
        </w:rPr>
        <w:t xml:space="preserve"> </w:t>
      </w:r>
      <w:r w:rsidRPr="00377AA7">
        <w:rPr>
          <w:rFonts w:ascii="GHEA Grapalat" w:hAnsi="GHEA Grapalat"/>
          <w:sz w:val="20"/>
          <w:szCs w:val="20"/>
        </w:rPr>
        <w:t>հայտը</w:t>
      </w:r>
      <w:r w:rsidRPr="00377AA7">
        <w:rPr>
          <w:rFonts w:ascii="GHEA Grapalat" w:hAnsi="GHEA Grapalat"/>
          <w:sz w:val="20"/>
          <w:szCs w:val="20"/>
          <w:lang w:val="es-ES"/>
        </w:rPr>
        <w:t xml:space="preserve"> </w:t>
      </w:r>
      <w:r w:rsidRPr="00377AA7">
        <w:rPr>
          <w:rFonts w:ascii="GHEA Grapalat" w:hAnsi="GHEA Grapalat"/>
          <w:sz w:val="20"/>
          <w:szCs w:val="20"/>
        </w:rPr>
        <w:t>ներկայացնելու</w:t>
      </w:r>
      <w:r w:rsidRPr="00377AA7">
        <w:rPr>
          <w:rFonts w:ascii="GHEA Grapalat" w:hAnsi="GHEA Grapalat"/>
          <w:sz w:val="20"/>
          <w:szCs w:val="20"/>
          <w:lang w:val="es-ES"/>
        </w:rPr>
        <w:t xml:space="preserve"> </w:t>
      </w:r>
      <w:r w:rsidRPr="00377AA7">
        <w:rPr>
          <w:rFonts w:ascii="GHEA Grapalat" w:hAnsi="GHEA Grapalat"/>
          <w:sz w:val="20"/>
          <w:szCs w:val="20"/>
        </w:rPr>
        <w:t>օրվա</w:t>
      </w:r>
      <w:r w:rsidRPr="00377AA7">
        <w:rPr>
          <w:rFonts w:ascii="GHEA Grapalat" w:hAnsi="GHEA Grapalat"/>
          <w:sz w:val="20"/>
          <w:szCs w:val="20"/>
          <w:lang w:val="es-ES"/>
        </w:rPr>
        <w:t xml:space="preserve"> </w:t>
      </w:r>
      <w:r w:rsidRPr="00377AA7">
        <w:rPr>
          <w:rFonts w:ascii="GHEA Grapalat" w:hAnsi="GHEA Grapalat"/>
          <w:sz w:val="20"/>
          <w:szCs w:val="20"/>
        </w:rPr>
        <w:t>դրությամբ</w:t>
      </w:r>
      <w:r w:rsidRPr="00377AA7">
        <w:rPr>
          <w:rFonts w:ascii="GHEA Grapalat" w:hAnsi="GHEA Grapalat"/>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գործընթացին</w:t>
      </w:r>
      <w:r w:rsidRPr="00377AA7">
        <w:rPr>
          <w:rFonts w:ascii="GHEA Grapalat" w:hAnsi="GHEA Grapalat"/>
          <w:sz w:val="20"/>
          <w:szCs w:val="20"/>
          <w:lang w:val="es-ES"/>
        </w:rPr>
        <w:t xml:space="preserve"> </w:t>
      </w:r>
      <w:r w:rsidRPr="00377AA7">
        <w:rPr>
          <w:rFonts w:ascii="GHEA Grapalat" w:hAnsi="GHEA Grapalat" w:cs="Sylfaen"/>
          <w:sz w:val="20"/>
          <w:szCs w:val="20"/>
        </w:rPr>
        <w:t>մասնակցելու</w:t>
      </w:r>
      <w:r w:rsidRPr="00377AA7">
        <w:rPr>
          <w:rFonts w:ascii="GHEA Grapalat" w:hAnsi="GHEA Grapalat"/>
          <w:sz w:val="20"/>
          <w:szCs w:val="20"/>
          <w:lang w:val="es-ES"/>
        </w:rPr>
        <w:t xml:space="preserve"> </w:t>
      </w:r>
      <w:r w:rsidRPr="00377AA7">
        <w:rPr>
          <w:rFonts w:ascii="GHEA Grapalat" w:hAnsi="GHEA Grapalat" w:cs="Sylfaen"/>
          <w:sz w:val="20"/>
          <w:szCs w:val="20"/>
        </w:rPr>
        <w:t>իրավունք</w:t>
      </w:r>
      <w:r w:rsidRPr="00377AA7">
        <w:rPr>
          <w:rFonts w:ascii="GHEA Grapalat" w:hAnsi="GHEA Grapalat"/>
          <w:sz w:val="20"/>
          <w:szCs w:val="20"/>
          <w:lang w:val="es-ES"/>
        </w:rPr>
        <w:t xml:space="preserve"> </w:t>
      </w:r>
      <w:r w:rsidRPr="00377AA7">
        <w:rPr>
          <w:rFonts w:ascii="GHEA Grapalat" w:hAnsi="GHEA Grapalat" w:cs="Sylfaen"/>
          <w:sz w:val="20"/>
          <w:szCs w:val="20"/>
        </w:rPr>
        <w:t>չունեցող</w:t>
      </w:r>
      <w:r w:rsidRPr="00377AA7">
        <w:rPr>
          <w:rFonts w:ascii="GHEA Grapalat" w:hAnsi="GHEA Grapalat"/>
          <w:sz w:val="20"/>
          <w:szCs w:val="20"/>
          <w:lang w:val="es-ES"/>
        </w:rPr>
        <w:t xml:space="preserve"> </w:t>
      </w:r>
      <w:r w:rsidRPr="00377AA7">
        <w:rPr>
          <w:rFonts w:ascii="GHEA Grapalat" w:hAnsi="GHEA Grapalat" w:cs="Sylfaen"/>
          <w:sz w:val="20"/>
          <w:szCs w:val="20"/>
        </w:rPr>
        <w:t>մասնակիցների</w:t>
      </w:r>
      <w:r w:rsidRPr="00377AA7">
        <w:rPr>
          <w:rFonts w:ascii="GHEA Grapalat" w:hAnsi="GHEA Grapalat"/>
          <w:sz w:val="20"/>
          <w:szCs w:val="20"/>
          <w:lang w:val="es-ES"/>
        </w:rPr>
        <w:t xml:space="preserve"> </w:t>
      </w:r>
      <w:r w:rsidRPr="00377AA7">
        <w:rPr>
          <w:rFonts w:ascii="GHEA Grapalat" w:hAnsi="GHEA Grapalat" w:cs="Sylfaen"/>
          <w:sz w:val="20"/>
          <w:szCs w:val="20"/>
        </w:rPr>
        <w:t>ցուցակում</w:t>
      </w:r>
      <w:r w:rsidRPr="00377AA7">
        <w:rPr>
          <w:rFonts w:ascii="GHEA Grapalat" w:hAnsi="GHEA Grapalat"/>
          <w:sz w:val="20"/>
          <w:szCs w:val="20"/>
          <w:lang w:val="es-ES"/>
        </w:rPr>
        <w:t>:</w:t>
      </w:r>
    </w:p>
    <w:p w:rsidR="00404109" w:rsidRPr="00377AA7" w:rsidRDefault="00404109" w:rsidP="00404109">
      <w:pPr>
        <w:ind w:firstLine="567"/>
        <w:jc w:val="both"/>
        <w:rPr>
          <w:rFonts w:ascii="GHEA Grapalat" w:hAnsi="GHEA Grapalat" w:cs="Sylfaen"/>
          <w:sz w:val="20"/>
          <w:lang w:val="es-ES"/>
        </w:rPr>
      </w:pPr>
      <w:r w:rsidRPr="00377AA7">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404109" w:rsidRPr="00377AA7" w:rsidRDefault="00404109" w:rsidP="00C96EB2">
      <w:pPr>
        <w:jc w:val="both"/>
        <w:rPr>
          <w:rFonts w:ascii="GHEA Grapalat" w:hAnsi="GHEA Grapalat" w:cs="Sylfaen"/>
          <w:sz w:val="20"/>
          <w:lang w:val="es-ES"/>
        </w:rPr>
      </w:pPr>
      <w:r w:rsidRPr="00377AA7">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377AA7">
        <w:rPr>
          <w:rFonts w:ascii="GHEA Grapalat" w:hAnsi="GHEA Grapalat" w:cs="Arial"/>
          <w:sz w:val="20"/>
          <w:lang w:val="es-ES"/>
        </w:rPr>
        <w:t xml:space="preserve"> </w:t>
      </w:r>
      <w:r w:rsidRPr="00377AA7">
        <w:rPr>
          <w:rFonts w:ascii="GHEA Grapalat" w:hAnsi="GHEA Grapalat" w:cs="Sylfaen"/>
          <w:sz w:val="20"/>
          <w:lang w:val="es-ES"/>
        </w:rPr>
        <w:t>հրավերի</w:t>
      </w:r>
      <w:r w:rsidRPr="00377AA7">
        <w:rPr>
          <w:rFonts w:ascii="GHEA Grapalat" w:hAnsi="GHEA Grapalat" w:cs="Arial"/>
          <w:sz w:val="20"/>
          <w:lang w:val="es-ES"/>
        </w:rPr>
        <w:t xml:space="preserve"> 2-րդ </w:t>
      </w:r>
      <w:r w:rsidRPr="00377AA7">
        <w:rPr>
          <w:rFonts w:ascii="GHEA Grapalat" w:hAnsi="GHEA Grapalat" w:cs="Sylfaen"/>
          <w:sz w:val="20"/>
          <w:lang w:val="es-ES"/>
        </w:rPr>
        <w:t>մասի</w:t>
      </w:r>
      <w:r w:rsidRPr="00377AA7">
        <w:rPr>
          <w:rFonts w:ascii="GHEA Grapalat" w:hAnsi="GHEA Grapalat" w:cs="Arial"/>
          <w:sz w:val="20"/>
          <w:lang w:val="es-ES"/>
        </w:rPr>
        <w:t xml:space="preserve"> 2.2 </w:t>
      </w:r>
      <w:r w:rsidRPr="00377AA7">
        <w:rPr>
          <w:rFonts w:ascii="GHEA Grapalat" w:hAnsi="GHEA Grapalat" w:cs="Sylfaen"/>
          <w:sz w:val="20"/>
          <w:lang w:val="es-ES"/>
        </w:rPr>
        <w:t>կետով</w:t>
      </w:r>
      <w:r w:rsidRPr="00377AA7">
        <w:rPr>
          <w:rFonts w:ascii="GHEA Grapalat" w:hAnsi="GHEA Grapalat" w:cs="Arial"/>
          <w:sz w:val="20"/>
          <w:lang w:val="es-ES"/>
        </w:rPr>
        <w:t xml:space="preserve"> </w:t>
      </w:r>
      <w:r w:rsidRPr="00377AA7">
        <w:rPr>
          <w:rFonts w:ascii="GHEA Grapalat" w:hAnsi="GHEA Grapalat" w:cs="Sylfaen"/>
          <w:sz w:val="20"/>
          <w:lang w:val="es-ES"/>
        </w:rPr>
        <w:t>նախատեսված</w:t>
      </w:r>
      <w:r w:rsidRPr="00377AA7">
        <w:rPr>
          <w:rFonts w:ascii="GHEA Grapalat" w:hAnsi="GHEA Grapalat" w:cs="Arial"/>
          <w:sz w:val="20"/>
          <w:lang w:val="es-ES"/>
        </w:rPr>
        <w:t xml:space="preserve"> </w:t>
      </w:r>
      <w:r w:rsidRPr="00377AA7">
        <w:rPr>
          <w:rFonts w:ascii="GHEA Grapalat" w:hAnsi="GHEA Grapalat" w:cs="Sylfaen"/>
          <w:sz w:val="20"/>
          <w:lang w:val="es-ES"/>
        </w:rPr>
        <w:t>գրավոր</w:t>
      </w:r>
      <w:r w:rsidRPr="00377AA7">
        <w:rPr>
          <w:rFonts w:ascii="GHEA Grapalat" w:hAnsi="GHEA Grapalat" w:cs="Arial"/>
          <w:sz w:val="20"/>
          <w:lang w:val="es-ES"/>
        </w:rPr>
        <w:t xml:space="preserve"> </w:t>
      </w:r>
      <w:r w:rsidRPr="00377AA7">
        <w:rPr>
          <w:rFonts w:ascii="GHEA Grapalat" w:hAnsi="GHEA Grapalat" w:cs="Sylfaen"/>
          <w:sz w:val="20"/>
          <w:lang w:val="es-ES"/>
        </w:rPr>
        <w:t xml:space="preserve">հայտարարություն: </w:t>
      </w:r>
      <w:r w:rsidRPr="00377AA7">
        <w:rPr>
          <w:rFonts w:ascii="GHEA Grapalat" w:hAnsi="GHEA Grapalat" w:cs="Sylfaen"/>
          <w:sz w:val="20"/>
        </w:rPr>
        <w:t>Բացի</w:t>
      </w:r>
      <w:r w:rsidRPr="00377AA7">
        <w:rPr>
          <w:rFonts w:ascii="GHEA Grapalat" w:hAnsi="GHEA Grapalat" w:cs="Sylfaen"/>
          <w:sz w:val="20"/>
          <w:lang w:val="es-ES"/>
        </w:rPr>
        <w:t xml:space="preserve"> </w:t>
      </w:r>
      <w:r w:rsidRPr="00377AA7">
        <w:rPr>
          <w:rFonts w:ascii="GHEA Grapalat" w:hAnsi="GHEA Grapalat" w:cs="Sylfaen"/>
          <w:sz w:val="20"/>
        </w:rPr>
        <w:t>սույն</w:t>
      </w:r>
      <w:r w:rsidRPr="00377AA7">
        <w:rPr>
          <w:rFonts w:ascii="GHEA Grapalat" w:hAnsi="GHEA Grapalat" w:cs="Sylfaen"/>
          <w:sz w:val="20"/>
          <w:lang w:val="es-ES"/>
        </w:rPr>
        <w:t xml:space="preserve"> </w:t>
      </w:r>
      <w:r w:rsidRPr="00377AA7">
        <w:rPr>
          <w:rFonts w:ascii="GHEA Grapalat" w:hAnsi="GHEA Grapalat" w:cs="Sylfaen"/>
          <w:sz w:val="20"/>
        </w:rPr>
        <w:t>կետով</w:t>
      </w:r>
      <w:r w:rsidRPr="00377AA7">
        <w:rPr>
          <w:rFonts w:ascii="GHEA Grapalat" w:hAnsi="GHEA Grapalat" w:cs="Sylfaen"/>
          <w:sz w:val="20"/>
          <w:lang w:val="es-ES"/>
        </w:rPr>
        <w:t xml:space="preserve"> </w:t>
      </w:r>
      <w:r w:rsidRPr="00377AA7">
        <w:rPr>
          <w:rFonts w:ascii="GHEA Grapalat" w:hAnsi="GHEA Grapalat" w:cs="Sylfaen"/>
          <w:sz w:val="20"/>
        </w:rPr>
        <w:t>նախատեսված</w:t>
      </w:r>
      <w:r w:rsidRPr="00377AA7">
        <w:rPr>
          <w:rFonts w:ascii="GHEA Grapalat" w:hAnsi="GHEA Grapalat" w:cs="Sylfaen"/>
          <w:sz w:val="20"/>
          <w:lang w:val="es-ES"/>
        </w:rPr>
        <w:t xml:space="preserve"> </w:t>
      </w:r>
      <w:r w:rsidRPr="00377AA7">
        <w:rPr>
          <w:rFonts w:ascii="GHEA Grapalat" w:hAnsi="GHEA Grapalat" w:cs="Sylfaen"/>
          <w:sz w:val="20"/>
        </w:rPr>
        <w:t>հայտարարությունից</w:t>
      </w:r>
      <w:r w:rsidRPr="00377AA7">
        <w:rPr>
          <w:rFonts w:ascii="GHEA Grapalat" w:hAnsi="GHEA Grapalat" w:cs="Sylfaen"/>
          <w:sz w:val="20"/>
          <w:lang w:val="es-ES"/>
        </w:rPr>
        <w:t xml:space="preserve"> </w:t>
      </w:r>
      <w:r w:rsidRPr="00377AA7">
        <w:rPr>
          <w:rFonts w:ascii="GHEA Grapalat" w:hAnsi="GHEA Grapalat" w:cs="Sylfaen"/>
          <w:sz w:val="20"/>
        </w:rPr>
        <w:t>մասնակցության</w:t>
      </w:r>
      <w:r w:rsidRPr="00377AA7">
        <w:rPr>
          <w:rFonts w:ascii="GHEA Grapalat" w:hAnsi="GHEA Grapalat" w:cs="Sylfaen"/>
          <w:sz w:val="20"/>
          <w:lang w:val="es-ES"/>
        </w:rPr>
        <w:t xml:space="preserve"> </w:t>
      </w:r>
      <w:r w:rsidRPr="00377AA7">
        <w:rPr>
          <w:rFonts w:ascii="GHEA Grapalat" w:hAnsi="GHEA Grapalat" w:cs="Sylfaen"/>
          <w:sz w:val="20"/>
        </w:rPr>
        <w:t>իրավունքի</w:t>
      </w:r>
      <w:r w:rsidRPr="00377AA7">
        <w:rPr>
          <w:rFonts w:ascii="GHEA Grapalat" w:hAnsi="GHEA Grapalat" w:cs="Sylfaen"/>
          <w:sz w:val="20"/>
          <w:lang w:val="es-ES"/>
        </w:rPr>
        <w:t xml:space="preserve"> </w:t>
      </w:r>
      <w:r w:rsidRPr="00377AA7">
        <w:rPr>
          <w:rFonts w:ascii="GHEA Grapalat" w:hAnsi="GHEA Grapalat" w:cs="Sylfaen"/>
          <w:sz w:val="20"/>
        </w:rPr>
        <w:t>գնահատման</w:t>
      </w:r>
      <w:r w:rsidRPr="00377AA7">
        <w:rPr>
          <w:rFonts w:ascii="GHEA Grapalat" w:hAnsi="GHEA Grapalat" w:cs="Sylfaen"/>
          <w:sz w:val="20"/>
          <w:lang w:val="es-ES"/>
        </w:rPr>
        <w:t xml:space="preserve"> </w:t>
      </w:r>
      <w:r w:rsidRPr="00377AA7">
        <w:rPr>
          <w:rFonts w:ascii="GHEA Grapalat" w:hAnsi="GHEA Grapalat" w:cs="Sylfaen"/>
          <w:sz w:val="20"/>
        </w:rPr>
        <w:t>համար</w:t>
      </w:r>
      <w:r w:rsidRPr="00377AA7">
        <w:rPr>
          <w:rFonts w:ascii="GHEA Grapalat" w:hAnsi="GHEA Grapalat" w:cs="Sylfaen"/>
          <w:sz w:val="20"/>
          <w:lang w:val="es-ES"/>
        </w:rPr>
        <w:t xml:space="preserve"> </w:t>
      </w:r>
      <w:r w:rsidRPr="00377AA7">
        <w:rPr>
          <w:rFonts w:ascii="GHEA Grapalat" w:hAnsi="GHEA Grapalat" w:cs="Sylfaen"/>
          <w:sz w:val="20"/>
        </w:rPr>
        <w:t>մասնակցից</w:t>
      </w:r>
      <w:r w:rsidRPr="00377AA7">
        <w:rPr>
          <w:rFonts w:ascii="GHEA Grapalat" w:hAnsi="GHEA Grapalat" w:cs="Sylfaen"/>
          <w:sz w:val="20"/>
          <w:lang w:val="es-ES"/>
        </w:rPr>
        <w:t xml:space="preserve">, </w:t>
      </w:r>
      <w:r w:rsidRPr="00377AA7">
        <w:rPr>
          <w:rFonts w:ascii="GHEA Grapalat" w:hAnsi="GHEA Grapalat" w:cs="Sylfaen"/>
          <w:sz w:val="20"/>
        </w:rPr>
        <w:t>այդ</w:t>
      </w:r>
      <w:r w:rsidRPr="00377AA7">
        <w:rPr>
          <w:rFonts w:ascii="GHEA Grapalat" w:hAnsi="GHEA Grapalat" w:cs="Sylfaen"/>
          <w:sz w:val="20"/>
          <w:lang w:val="es-ES"/>
        </w:rPr>
        <w:t xml:space="preserve"> </w:t>
      </w:r>
      <w:r w:rsidRPr="00377AA7">
        <w:rPr>
          <w:rFonts w:ascii="GHEA Grapalat" w:hAnsi="GHEA Grapalat" w:cs="Sylfaen"/>
          <w:sz w:val="20"/>
        </w:rPr>
        <w:t>թվում</w:t>
      </w:r>
      <w:r w:rsidRPr="00377AA7">
        <w:rPr>
          <w:rFonts w:ascii="GHEA Grapalat" w:hAnsi="GHEA Grapalat" w:cs="Sylfaen"/>
          <w:sz w:val="20"/>
          <w:lang w:val="es-ES"/>
        </w:rPr>
        <w:t xml:space="preserve"> </w:t>
      </w:r>
      <w:r w:rsidRPr="00377AA7">
        <w:rPr>
          <w:rFonts w:ascii="GHEA Grapalat" w:hAnsi="GHEA Grapalat" w:cs="Sylfaen"/>
          <w:sz w:val="20"/>
        </w:rPr>
        <w:t>ընտրված</w:t>
      </w:r>
      <w:r w:rsidRPr="00377AA7">
        <w:rPr>
          <w:rFonts w:ascii="GHEA Grapalat" w:hAnsi="GHEA Grapalat" w:cs="Sylfaen"/>
          <w:sz w:val="20"/>
          <w:lang w:val="es-ES"/>
        </w:rPr>
        <w:t xml:space="preserve"> </w:t>
      </w:r>
      <w:r w:rsidRPr="00377AA7">
        <w:rPr>
          <w:rFonts w:ascii="GHEA Grapalat" w:hAnsi="GHEA Grapalat" w:cs="Sylfaen"/>
          <w:sz w:val="20"/>
        </w:rPr>
        <w:t>մասնակցից</w:t>
      </w:r>
      <w:r w:rsidRPr="00377AA7">
        <w:rPr>
          <w:rFonts w:ascii="GHEA Grapalat" w:hAnsi="GHEA Grapalat" w:cs="Sylfaen"/>
          <w:sz w:val="20"/>
          <w:lang w:val="es-ES"/>
        </w:rPr>
        <w:t xml:space="preserve"> </w:t>
      </w:r>
      <w:r w:rsidRPr="00377AA7">
        <w:rPr>
          <w:rFonts w:ascii="GHEA Grapalat" w:hAnsi="GHEA Grapalat" w:cs="Sylfaen"/>
          <w:sz w:val="20"/>
        </w:rPr>
        <w:t>այլ</w:t>
      </w:r>
      <w:r w:rsidRPr="00377AA7">
        <w:rPr>
          <w:rFonts w:ascii="GHEA Grapalat" w:hAnsi="GHEA Grapalat" w:cs="Sylfaen"/>
          <w:sz w:val="20"/>
          <w:lang w:val="es-ES"/>
        </w:rPr>
        <w:t xml:space="preserve"> </w:t>
      </w:r>
      <w:r w:rsidRPr="00377AA7">
        <w:rPr>
          <w:rFonts w:ascii="GHEA Grapalat" w:hAnsi="GHEA Grapalat" w:cs="Sylfaen"/>
          <w:sz w:val="20"/>
        </w:rPr>
        <w:t>փաստաթղթեր</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հիմնավորումներ</w:t>
      </w:r>
      <w:r w:rsidRPr="00377AA7">
        <w:rPr>
          <w:rFonts w:ascii="GHEA Grapalat" w:hAnsi="GHEA Grapalat" w:cs="Sylfaen"/>
          <w:sz w:val="20"/>
          <w:lang w:val="es-ES"/>
        </w:rPr>
        <w:t xml:space="preserve"> </w:t>
      </w:r>
      <w:r w:rsidRPr="00377AA7">
        <w:rPr>
          <w:rFonts w:ascii="GHEA Grapalat" w:hAnsi="GHEA Grapalat" w:cs="Sylfaen"/>
          <w:sz w:val="20"/>
        </w:rPr>
        <w:t>չեն</w:t>
      </w:r>
      <w:r w:rsidRPr="00377AA7">
        <w:rPr>
          <w:rFonts w:ascii="GHEA Grapalat" w:hAnsi="GHEA Grapalat" w:cs="Sylfaen"/>
          <w:sz w:val="20"/>
          <w:lang w:val="es-ES"/>
        </w:rPr>
        <w:t xml:space="preserve"> </w:t>
      </w:r>
      <w:r w:rsidRPr="00377AA7">
        <w:rPr>
          <w:rFonts w:ascii="GHEA Grapalat" w:hAnsi="GHEA Grapalat" w:cs="Sylfaen"/>
          <w:sz w:val="20"/>
        </w:rPr>
        <w:t>կարող</w:t>
      </w:r>
      <w:r w:rsidRPr="00377AA7">
        <w:rPr>
          <w:rFonts w:ascii="GHEA Grapalat" w:hAnsi="GHEA Grapalat" w:cs="Sylfaen"/>
          <w:sz w:val="20"/>
          <w:lang w:val="es-ES"/>
        </w:rPr>
        <w:t xml:space="preserve"> </w:t>
      </w:r>
      <w:r w:rsidRPr="00377AA7">
        <w:rPr>
          <w:rFonts w:ascii="GHEA Grapalat" w:hAnsi="GHEA Grapalat" w:cs="Sylfaen"/>
          <w:sz w:val="20"/>
        </w:rPr>
        <w:t>պահանջվել</w:t>
      </w:r>
      <w:r w:rsidRPr="00377AA7">
        <w:rPr>
          <w:rFonts w:ascii="GHEA Grapalat" w:hAnsi="GHEA Grapalat" w:cs="Sylfaen"/>
          <w:sz w:val="20"/>
          <w:lang w:val="es-ES"/>
        </w:rPr>
        <w:t>:</w:t>
      </w:r>
      <w:r w:rsidRPr="00377AA7">
        <w:rPr>
          <w:rFonts w:ascii="GHEA Grapalat" w:hAnsi="GHEA Grapalat" w:cs="Tahoma"/>
          <w:sz w:val="20"/>
          <w:lang w:val="hy-AM"/>
        </w:rPr>
        <w:t xml:space="preserve"> </w:t>
      </w:r>
      <w:r w:rsidRPr="00377AA7">
        <w:rPr>
          <w:rFonts w:ascii="GHEA Grapalat" w:hAnsi="GHEA Grapalat" w:cs="Tahoma"/>
          <w:sz w:val="20"/>
        </w:rPr>
        <w:t>Մասնակցի</w:t>
      </w:r>
      <w:r w:rsidRPr="00377AA7">
        <w:rPr>
          <w:rFonts w:ascii="GHEA Grapalat" w:hAnsi="GHEA Grapalat" w:cs="Tahoma"/>
          <w:sz w:val="20"/>
          <w:lang w:val="es-ES"/>
        </w:rPr>
        <w:t xml:space="preserve"> </w:t>
      </w:r>
      <w:r w:rsidRPr="00377AA7">
        <w:rPr>
          <w:rFonts w:ascii="GHEA Grapalat" w:hAnsi="GHEA Grapalat" w:cs="Tahoma"/>
          <w:sz w:val="20"/>
        </w:rPr>
        <w:t>հայտարարության</w:t>
      </w:r>
      <w:r w:rsidRPr="00377AA7">
        <w:rPr>
          <w:rFonts w:ascii="GHEA Grapalat" w:hAnsi="GHEA Grapalat" w:cs="Tahoma"/>
          <w:sz w:val="20"/>
          <w:lang w:val="es-ES"/>
        </w:rPr>
        <w:t xml:space="preserve"> </w:t>
      </w:r>
      <w:r w:rsidRPr="00377AA7">
        <w:rPr>
          <w:rFonts w:ascii="GHEA Grapalat" w:hAnsi="GHEA Grapalat" w:cs="Tahoma"/>
          <w:sz w:val="20"/>
        </w:rPr>
        <w:t>իսկությունը</w:t>
      </w:r>
      <w:r w:rsidRPr="00377AA7">
        <w:rPr>
          <w:rFonts w:ascii="GHEA Grapalat" w:hAnsi="GHEA Grapalat" w:cs="Tahoma"/>
          <w:sz w:val="20"/>
          <w:lang w:val="es-ES"/>
        </w:rPr>
        <w:t xml:space="preserve"> </w:t>
      </w:r>
      <w:r w:rsidRPr="00377AA7">
        <w:rPr>
          <w:rFonts w:ascii="GHEA Grapalat" w:hAnsi="GHEA Grapalat" w:cs="Tahoma"/>
          <w:sz w:val="20"/>
        </w:rPr>
        <w:t>գնահատող</w:t>
      </w:r>
      <w:r w:rsidRPr="00377AA7">
        <w:rPr>
          <w:rFonts w:ascii="GHEA Grapalat" w:hAnsi="GHEA Grapalat" w:cs="Tahoma"/>
          <w:sz w:val="20"/>
          <w:lang w:val="es-ES"/>
        </w:rPr>
        <w:t xml:space="preserve"> </w:t>
      </w:r>
      <w:r w:rsidRPr="00377AA7">
        <w:rPr>
          <w:rFonts w:ascii="GHEA Grapalat" w:hAnsi="GHEA Grapalat" w:cs="Tahoma"/>
          <w:sz w:val="20"/>
        </w:rPr>
        <w:t>հանձնաժողովը</w:t>
      </w:r>
      <w:r w:rsidRPr="00377AA7">
        <w:rPr>
          <w:rFonts w:ascii="GHEA Grapalat" w:hAnsi="GHEA Grapalat" w:cs="Tahoma"/>
          <w:sz w:val="20"/>
          <w:lang w:val="es-ES"/>
        </w:rPr>
        <w:t xml:space="preserve"> (</w:t>
      </w:r>
      <w:r w:rsidRPr="00377AA7">
        <w:rPr>
          <w:rFonts w:ascii="GHEA Grapalat" w:hAnsi="GHEA Grapalat" w:cs="Tahoma"/>
          <w:sz w:val="20"/>
        </w:rPr>
        <w:t>այսուհետ</w:t>
      </w:r>
      <w:r w:rsidRPr="00377AA7">
        <w:rPr>
          <w:rFonts w:ascii="GHEA Grapalat" w:hAnsi="GHEA Grapalat" w:cs="Tahoma"/>
          <w:sz w:val="20"/>
          <w:lang w:val="es-ES"/>
        </w:rPr>
        <w:t xml:space="preserve">` </w:t>
      </w:r>
      <w:r w:rsidRPr="00377AA7">
        <w:rPr>
          <w:rFonts w:ascii="GHEA Grapalat" w:hAnsi="GHEA Grapalat" w:cs="Tahoma"/>
          <w:sz w:val="20"/>
        </w:rPr>
        <w:t>հանձնաժողով</w:t>
      </w:r>
      <w:r w:rsidRPr="00377AA7">
        <w:rPr>
          <w:rFonts w:ascii="GHEA Grapalat" w:hAnsi="GHEA Grapalat" w:cs="Tahoma"/>
          <w:sz w:val="20"/>
          <w:lang w:val="es-ES"/>
        </w:rPr>
        <w:t xml:space="preserve">) </w:t>
      </w:r>
      <w:r w:rsidRPr="00377AA7">
        <w:rPr>
          <w:rFonts w:ascii="GHEA Grapalat" w:hAnsi="GHEA Grapalat" w:cs="Tahoma"/>
          <w:sz w:val="20"/>
        </w:rPr>
        <w:t>գնահատում</w:t>
      </w:r>
      <w:r w:rsidRPr="00377AA7">
        <w:rPr>
          <w:rFonts w:ascii="GHEA Grapalat" w:hAnsi="GHEA Grapalat" w:cs="Tahoma"/>
          <w:sz w:val="20"/>
          <w:lang w:val="es-ES"/>
        </w:rPr>
        <w:t xml:space="preserve"> </w:t>
      </w:r>
      <w:r w:rsidRPr="00377AA7">
        <w:rPr>
          <w:rFonts w:ascii="GHEA Grapalat" w:hAnsi="GHEA Grapalat" w:cs="Tahoma"/>
          <w:sz w:val="20"/>
        </w:rPr>
        <w:t>է</w:t>
      </w:r>
      <w:r w:rsidRPr="00377AA7">
        <w:rPr>
          <w:rFonts w:ascii="GHEA Grapalat" w:hAnsi="GHEA Grapalat" w:cs="Tahoma"/>
          <w:sz w:val="20"/>
          <w:lang w:val="es-ES"/>
        </w:rPr>
        <w:t xml:space="preserve"> </w:t>
      </w:r>
      <w:r w:rsidRPr="00377AA7">
        <w:rPr>
          <w:rFonts w:ascii="GHEA Grapalat" w:hAnsi="GHEA Grapalat" w:cs="Tahoma"/>
          <w:sz w:val="20"/>
        </w:rPr>
        <w:t>սույն</w:t>
      </w:r>
      <w:r w:rsidRPr="00377AA7">
        <w:rPr>
          <w:rFonts w:ascii="GHEA Grapalat" w:hAnsi="GHEA Grapalat" w:cs="Tahoma"/>
          <w:sz w:val="20"/>
          <w:lang w:val="es-ES"/>
        </w:rPr>
        <w:t xml:space="preserve"> </w:t>
      </w:r>
      <w:r w:rsidRPr="00377AA7">
        <w:rPr>
          <w:rFonts w:ascii="GHEA Grapalat" w:hAnsi="GHEA Grapalat" w:cs="Tahoma"/>
          <w:sz w:val="20"/>
        </w:rPr>
        <w:t>հրավերով</w:t>
      </w:r>
      <w:r w:rsidRPr="00377AA7">
        <w:rPr>
          <w:rFonts w:ascii="GHEA Grapalat" w:hAnsi="GHEA Grapalat" w:cs="Tahoma"/>
          <w:sz w:val="20"/>
          <w:lang w:val="es-ES"/>
        </w:rPr>
        <w:t xml:space="preserve"> </w:t>
      </w:r>
      <w:r w:rsidRPr="00377AA7">
        <w:rPr>
          <w:rFonts w:ascii="GHEA Grapalat" w:hAnsi="GHEA Grapalat" w:cs="Tahoma"/>
          <w:sz w:val="20"/>
        </w:rPr>
        <w:t>սահմանված</w:t>
      </w:r>
      <w:r w:rsidRPr="00377AA7">
        <w:rPr>
          <w:rFonts w:ascii="GHEA Grapalat" w:hAnsi="GHEA Grapalat" w:cs="Tahoma"/>
          <w:sz w:val="20"/>
          <w:lang w:val="es-ES"/>
        </w:rPr>
        <w:t xml:space="preserve"> </w:t>
      </w:r>
      <w:r w:rsidRPr="00377AA7">
        <w:rPr>
          <w:rFonts w:ascii="GHEA Grapalat" w:hAnsi="GHEA Grapalat" w:cs="Tahoma"/>
          <w:sz w:val="20"/>
        </w:rPr>
        <w:t>պայմաններով</w:t>
      </w:r>
      <w:r w:rsidRPr="00377AA7">
        <w:rPr>
          <w:rFonts w:ascii="GHEA Grapalat" w:hAnsi="GHEA Grapalat" w:cs="Tahoma"/>
          <w:sz w:val="20"/>
          <w:lang w:val="es-ES"/>
        </w:rPr>
        <w:t>:</w:t>
      </w:r>
    </w:p>
    <w:p w:rsidR="00404109" w:rsidRPr="00377AA7" w:rsidRDefault="00404109" w:rsidP="00404109">
      <w:pPr>
        <w:ind w:firstLine="720"/>
        <w:jc w:val="both"/>
        <w:rPr>
          <w:rFonts w:ascii="GHEA Grapalat" w:hAnsi="GHEA Grapalat"/>
          <w:sz w:val="20"/>
          <w:szCs w:val="20"/>
          <w:lang w:val="es-ES"/>
        </w:rPr>
      </w:pPr>
      <w:r w:rsidRPr="00377AA7">
        <w:rPr>
          <w:rFonts w:ascii="GHEA Grapalat" w:hAnsi="GHEA Grapalat" w:cs="Tahoma"/>
          <w:sz w:val="20"/>
          <w:szCs w:val="20"/>
          <w:lang w:val="es-ES"/>
        </w:rPr>
        <w:t xml:space="preserve">2.3 </w:t>
      </w:r>
      <w:r w:rsidRPr="00377AA7">
        <w:rPr>
          <w:rFonts w:ascii="GHEA Grapalat" w:hAnsi="GHEA Grapalat" w:cs="Sylfaen"/>
          <w:sz w:val="20"/>
          <w:szCs w:val="20"/>
        </w:rPr>
        <w:t>Արգելվում</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sz w:val="20"/>
          <w:szCs w:val="20"/>
        </w:rPr>
        <w:t>սույն</w:t>
      </w:r>
      <w:r w:rsidRPr="00377AA7">
        <w:rPr>
          <w:rFonts w:ascii="GHEA Grapalat" w:hAnsi="GHEA Grapalat"/>
          <w:sz w:val="20"/>
          <w:szCs w:val="20"/>
          <w:lang w:val="es-ES"/>
        </w:rPr>
        <w:t xml:space="preserve"> </w:t>
      </w:r>
      <w:r w:rsidRPr="00377AA7">
        <w:rPr>
          <w:rFonts w:ascii="GHEA Grapalat" w:hAnsi="GHEA Grapalat"/>
          <w:sz w:val="20"/>
          <w:szCs w:val="20"/>
        </w:rPr>
        <w:t>կետով</w:t>
      </w:r>
      <w:r w:rsidRPr="00377AA7">
        <w:rPr>
          <w:rFonts w:ascii="GHEA Grapalat" w:hAnsi="GHEA Grapalat"/>
          <w:sz w:val="20"/>
          <w:szCs w:val="20"/>
          <w:lang w:val="es-ES"/>
        </w:rPr>
        <w:t xml:space="preserve"> </w:t>
      </w:r>
      <w:r w:rsidRPr="00377AA7">
        <w:rPr>
          <w:rFonts w:ascii="GHEA Grapalat" w:hAnsi="GHEA Grapalat"/>
          <w:sz w:val="20"/>
          <w:szCs w:val="20"/>
        </w:rPr>
        <w:t>սահմանված</w:t>
      </w:r>
      <w:r w:rsidRPr="00377AA7">
        <w:rPr>
          <w:rFonts w:ascii="GHEA Grapalat" w:hAnsi="GHEA Grapalat"/>
          <w:sz w:val="20"/>
          <w:szCs w:val="20"/>
          <w:lang w:val="es-ES"/>
        </w:rPr>
        <w:t xml:space="preserve"> </w:t>
      </w:r>
      <w:r w:rsidRPr="00377AA7">
        <w:rPr>
          <w:rFonts w:ascii="GHEA Grapalat" w:hAnsi="GHEA Grapalat"/>
          <w:sz w:val="20"/>
          <w:szCs w:val="20"/>
        </w:rPr>
        <w:t>փոխկապակցված</w:t>
      </w:r>
      <w:r w:rsidRPr="00377AA7">
        <w:rPr>
          <w:rFonts w:ascii="GHEA Grapalat" w:hAnsi="GHEA Grapalat"/>
          <w:sz w:val="20"/>
          <w:szCs w:val="20"/>
          <w:lang w:val="es-ES"/>
        </w:rPr>
        <w:t xml:space="preserve"> </w:t>
      </w:r>
      <w:r w:rsidRPr="00377AA7">
        <w:rPr>
          <w:rFonts w:ascii="GHEA Grapalat" w:hAnsi="GHEA Grapalat"/>
          <w:sz w:val="20"/>
          <w:szCs w:val="20"/>
        </w:rPr>
        <w:t>անձանց</w:t>
      </w:r>
      <w:r w:rsidRPr="00377AA7">
        <w:rPr>
          <w:rFonts w:ascii="GHEA Grapalat" w:hAnsi="GHEA Grapalat"/>
          <w:sz w:val="20"/>
          <w:szCs w:val="20"/>
          <w:lang w:val="es-ES"/>
        </w:rPr>
        <w:t xml:space="preserve"> </w:t>
      </w:r>
      <w:r w:rsidRPr="00377AA7">
        <w:rPr>
          <w:rFonts w:ascii="GHEA Grapalat" w:hAnsi="GHEA Grapalat"/>
          <w:sz w:val="20"/>
          <w:szCs w:val="20"/>
        </w:rPr>
        <w:t>և</w:t>
      </w:r>
      <w:r w:rsidRPr="00377AA7">
        <w:rPr>
          <w:rFonts w:ascii="GHEA Grapalat" w:hAnsi="GHEA Grapalat"/>
          <w:sz w:val="20"/>
          <w:szCs w:val="20"/>
          <w:lang w:val="es-ES"/>
        </w:rPr>
        <w:t xml:space="preserve"> (</w:t>
      </w:r>
      <w:r w:rsidRPr="00377AA7">
        <w:rPr>
          <w:rFonts w:ascii="GHEA Grapalat" w:hAnsi="GHEA Grapalat"/>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միևնույն</w:t>
      </w:r>
      <w:r w:rsidRPr="00377AA7">
        <w:rPr>
          <w:rFonts w:ascii="GHEA Grapalat" w:hAnsi="GHEA Grapalat"/>
          <w:sz w:val="20"/>
          <w:szCs w:val="20"/>
          <w:lang w:val="es-ES"/>
        </w:rPr>
        <w:t xml:space="preserve"> </w:t>
      </w:r>
      <w:r w:rsidRPr="00377AA7">
        <w:rPr>
          <w:rFonts w:ascii="GHEA Grapalat" w:hAnsi="GHEA Grapalat" w:cs="Sylfaen"/>
          <w:sz w:val="20"/>
          <w:szCs w:val="20"/>
        </w:rPr>
        <w:t>անձի</w:t>
      </w:r>
      <w:r w:rsidRPr="00377AA7">
        <w:rPr>
          <w:rFonts w:ascii="GHEA Grapalat" w:hAnsi="GHEA Grapalat"/>
          <w:sz w:val="20"/>
          <w:szCs w:val="20"/>
          <w:lang w:val="es-ES"/>
        </w:rPr>
        <w:t xml:space="preserve"> (</w:t>
      </w:r>
      <w:r w:rsidRPr="00377AA7">
        <w:rPr>
          <w:rFonts w:ascii="GHEA Grapalat" w:hAnsi="GHEA Grapalat" w:cs="Sylfaen"/>
          <w:sz w:val="20"/>
          <w:szCs w:val="20"/>
        </w:rPr>
        <w:t>անձանց</w:t>
      </w:r>
      <w:r w:rsidRPr="00377AA7">
        <w:rPr>
          <w:rFonts w:ascii="GHEA Grapalat" w:hAnsi="GHEA Grapalat"/>
          <w:sz w:val="20"/>
          <w:szCs w:val="20"/>
          <w:lang w:val="es-ES"/>
        </w:rPr>
        <w:t xml:space="preserve">) </w:t>
      </w:r>
      <w:r w:rsidRPr="00377AA7">
        <w:rPr>
          <w:rFonts w:ascii="GHEA Grapalat" w:hAnsi="GHEA Grapalat" w:cs="Sylfaen"/>
          <w:sz w:val="20"/>
          <w:szCs w:val="20"/>
        </w:rPr>
        <w:t>կողմից</w:t>
      </w:r>
      <w:r w:rsidRPr="00377AA7">
        <w:rPr>
          <w:rFonts w:ascii="GHEA Grapalat" w:hAnsi="GHEA Grapalat"/>
          <w:sz w:val="20"/>
          <w:szCs w:val="20"/>
          <w:lang w:val="es-ES"/>
        </w:rPr>
        <w:t xml:space="preserve"> </w:t>
      </w:r>
      <w:r w:rsidRPr="00377AA7">
        <w:rPr>
          <w:rFonts w:ascii="GHEA Grapalat" w:hAnsi="GHEA Grapalat" w:cs="Sylfaen"/>
          <w:sz w:val="20"/>
          <w:szCs w:val="20"/>
        </w:rPr>
        <w:t>հիմնադրված</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ավելի</w:t>
      </w:r>
      <w:r w:rsidRPr="00377AA7">
        <w:rPr>
          <w:rFonts w:ascii="GHEA Grapalat" w:hAnsi="GHEA Grapalat"/>
          <w:sz w:val="20"/>
          <w:szCs w:val="20"/>
          <w:lang w:val="es-ES"/>
        </w:rPr>
        <w:t xml:space="preserve"> </w:t>
      </w:r>
      <w:r w:rsidRPr="00377AA7">
        <w:rPr>
          <w:rFonts w:ascii="GHEA Grapalat" w:hAnsi="GHEA Grapalat" w:cs="Sylfaen"/>
          <w:sz w:val="20"/>
          <w:szCs w:val="20"/>
        </w:rPr>
        <w:t>քան</w:t>
      </w:r>
      <w:r w:rsidRPr="00377AA7">
        <w:rPr>
          <w:rFonts w:ascii="GHEA Grapalat" w:hAnsi="GHEA Grapalat"/>
          <w:sz w:val="20"/>
          <w:szCs w:val="20"/>
          <w:lang w:val="es-ES"/>
        </w:rPr>
        <w:t xml:space="preserve"> </w:t>
      </w:r>
      <w:r w:rsidRPr="00377AA7">
        <w:rPr>
          <w:rFonts w:ascii="GHEA Grapalat" w:hAnsi="GHEA Grapalat" w:cs="Sylfaen"/>
          <w:sz w:val="20"/>
          <w:szCs w:val="20"/>
        </w:rPr>
        <w:t>հիսուն</w:t>
      </w:r>
      <w:r w:rsidRPr="00377AA7">
        <w:rPr>
          <w:rFonts w:ascii="GHEA Grapalat" w:hAnsi="GHEA Grapalat"/>
          <w:sz w:val="20"/>
          <w:szCs w:val="20"/>
          <w:lang w:val="es-ES"/>
        </w:rPr>
        <w:t xml:space="preserve"> </w:t>
      </w:r>
      <w:r w:rsidRPr="00377AA7">
        <w:rPr>
          <w:rFonts w:ascii="GHEA Grapalat" w:hAnsi="GHEA Grapalat" w:cs="Sylfaen"/>
          <w:sz w:val="20"/>
          <w:szCs w:val="20"/>
        </w:rPr>
        <w:t>տոկոս</w:t>
      </w:r>
      <w:r w:rsidRPr="00377AA7">
        <w:rPr>
          <w:rFonts w:ascii="GHEA Grapalat" w:hAnsi="GHEA Grapalat"/>
          <w:sz w:val="20"/>
          <w:szCs w:val="20"/>
          <w:lang w:val="es-ES"/>
        </w:rPr>
        <w:t xml:space="preserve"> </w:t>
      </w:r>
      <w:r w:rsidRPr="00377AA7">
        <w:rPr>
          <w:rFonts w:ascii="GHEA Grapalat" w:hAnsi="GHEA Grapalat" w:cs="Sylfaen"/>
          <w:sz w:val="20"/>
          <w:szCs w:val="20"/>
        </w:rPr>
        <w:t>միևնույն</w:t>
      </w:r>
      <w:r w:rsidRPr="00377AA7">
        <w:rPr>
          <w:rFonts w:ascii="GHEA Grapalat" w:hAnsi="GHEA Grapalat"/>
          <w:sz w:val="20"/>
          <w:szCs w:val="20"/>
          <w:lang w:val="es-ES"/>
        </w:rPr>
        <w:t xml:space="preserve"> </w:t>
      </w:r>
      <w:r w:rsidRPr="00377AA7">
        <w:rPr>
          <w:rFonts w:ascii="GHEA Grapalat" w:hAnsi="GHEA Grapalat" w:cs="Sylfaen"/>
          <w:sz w:val="20"/>
          <w:szCs w:val="20"/>
        </w:rPr>
        <w:t>անձի</w:t>
      </w:r>
      <w:r w:rsidRPr="00377AA7">
        <w:rPr>
          <w:rFonts w:ascii="GHEA Grapalat" w:hAnsi="GHEA Grapalat"/>
          <w:sz w:val="20"/>
          <w:szCs w:val="20"/>
          <w:lang w:val="es-ES"/>
        </w:rPr>
        <w:t xml:space="preserve"> (</w:t>
      </w:r>
      <w:r w:rsidRPr="00377AA7">
        <w:rPr>
          <w:rFonts w:ascii="GHEA Grapalat" w:hAnsi="GHEA Grapalat" w:cs="Sylfaen"/>
          <w:sz w:val="20"/>
          <w:szCs w:val="20"/>
        </w:rPr>
        <w:t>անձանց</w:t>
      </w:r>
      <w:r w:rsidRPr="00377AA7">
        <w:rPr>
          <w:rFonts w:ascii="GHEA Grapalat" w:hAnsi="GHEA Grapalat"/>
          <w:sz w:val="20"/>
          <w:szCs w:val="20"/>
          <w:lang w:val="es-ES"/>
        </w:rPr>
        <w:t xml:space="preserve">) </w:t>
      </w:r>
      <w:r w:rsidRPr="00377AA7">
        <w:rPr>
          <w:rFonts w:ascii="GHEA Grapalat" w:hAnsi="GHEA Grapalat" w:cs="Sylfaen"/>
          <w:sz w:val="20"/>
          <w:szCs w:val="20"/>
        </w:rPr>
        <w:t>պատկանող</w:t>
      </w:r>
      <w:r w:rsidRPr="00377AA7">
        <w:rPr>
          <w:rFonts w:ascii="GHEA Grapalat" w:hAnsi="GHEA Grapalat"/>
          <w:sz w:val="20"/>
          <w:szCs w:val="20"/>
          <w:lang w:val="es-ES"/>
        </w:rPr>
        <w:t xml:space="preserve"> </w:t>
      </w:r>
      <w:r w:rsidRPr="00377AA7">
        <w:rPr>
          <w:rFonts w:ascii="GHEA Grapalat" w:hAnsi="GHEA Grapalat" w:cs="Sylfaen"/>
          <w:sz w:val="20"/>
          <w:szCs w:val="20"/>
        </w:rPr>
        <w:t>բաժնեմաս</w:t>
      </w:r>
      <w:r w:rsidRPr="00377AA7">
        <w:rPr>
          <w:rFonts w:ascii="GHEA Grapalat" w:hAnsi="GHEA Grapalat"/>
          <w:sz w:val="20"/>
          <w:szCs w:val="20"/>
          <w:lang w:val="es-ES"/>
        </w:rPr>
        <w:t xml:space="preserve"> (</w:t>
      </w:r>
      <w:r w:rsidRPr="00377AA7">
        <w:rPr>
          <w:rFonts w:ascii="GHEA Grapalat" w:hAnsi="GHEA Grapalat"/>
          <w:sz w:val="20"/>
          <w:szCs w:val="20"/>
        </w:rPr>
        <w:t>փայաբաժին</w:t>
      </w:r>
      <w:r w:rsidRPr="00377AA7">
        <w:rPr>
          <w:rFonts w:ascii="GHEA Grapalat" w:hAnsi="GHEA Grapalat"/>
          <w:sz w:val="20"/>
          <w:szCs w:val="20"/>
          <w:lang w:val="es-ES"/>
        </w:rPr>
        <w:t xml:space="preserve">) </w:t>
      </w:r>
      <w:r w:rsidRPr="00377AA7">
        <w:rPr>
          <w:rFonts w:ascii="GHEA Grapalat" w:hAnsi="GHEA Grapalat" w:cs="Sylfaen"/>
          <w:sz w:val="20"/>
          <w:szCs w:val="20"/>
        </w:rPr>
        <w:t>ունեցող</w:t>
      </w:r>
      <w:r w:rsidRPr="00377AA7">
        <w:rPr>
          <w:rFonts w:ascii="GHEA Grapalat" w:hAnsi="GHEA Grapalat"/>
          <w:sz w:val="20"/>
          <w:szCs w:val="20"/>
          <w:lang w:val="es-ES"/>
        </w:rPr>
        <w:t xml:space="preserve"> </w:t>
      </w:r>
      <w:r w:rsidRPr="00377AA7">
        <w:rPr>
          <w:rFonts w:ascii="GHEA Grapalat" w:hAnsi="GHEA Grapalat" w:cs="Sylfaen"/>
          <w:sz w:val="20"/>
          <w:szCs w:val="20"/>
        </w:rPr>
        <w:t>կազմակերպությունների</w:t>
      </w:r>
      <w:r w:rsidRPr="00377AA7">
        <w:rPr>
          <w:rFonts w:ascii="GHEA Grapalat" w:hAnsi="GHEA Grapalat"/>
          <w:sz w:val="20"/>
          <w:szCs w:val="20"/>
          <w:lang w:val="es-ES"/>
        </w:rPr>
        <w:t xml:space="preserve"> </w:t>
      </w:r>
      <w:r w:rsidRPr="00377AA7">
        <w:rPr>
          <w:rFonts w:ascii="GHEA Grapalat" w:hAnsi="GHEA Grapalat" w:cs="Sylfaen"/>
          <w:sz w:val="20"/>
          <w:szCs w:val="20"/>
        </w:rPr>
        <w:t>միաժամանակյա</w:t>
      </w:r>
      <w:r w:rsidRPr="00377AA7">
        <w:rPr>
          <w:rFonts w:ascii="GHEA Grapalat" w:hAnsi="GHEA Grapalat"/>
          <w:sz w:val="20"/>
          <w:szCs w:val="20"/>
          <w:lang w:val="es-ES"/>
        </w:rPr>
        <w:t xml:space="preserve"> </w:t>
      </w:r>
      <w:r w:rsidRPr="00377AA7">
        <w:rPr>
          <w:rFonts w:ascii="GHEA Grapalat" w:hAnsi="GHEA Grapalat" w:cs="Sylfaen"/>
          <w:sz w:val="20"/>
          <w:szCs w:val="20"/>
        </w:rPr>
        <w:t>մասնակցությունը</w:t>
      </w:r>
      <w:r w:rsidRPr="00377AA7">
        <w:rPr>
          <w:rFonts w:ascii="GHEA Grapalat" w:hAnsi="GHEA Grapalat"/>
          <w:sz w:val="20"/>
          <w:szCs w:val="20"/>
          <w:lang w:val="es-ES"/>
        </w:rPr>
        <w:t xml:space="preserve"> </w:t>
      </w:r>
      <w:r w:rsidRPr="00377AA7">
        <w:rPr>
          <w:rFonts w:ascii="GHEA Grapalat" w:hAnsi="GHEA Grapalat"/>
          <w:sz w:val="20"/>
          <w:szCs w:val="20"/>
        </w:rPr>
        <w:t>սույն</w:t>
      </w:r>
      <w:r w:rsidRPr="00377AA7">
        <w:rPr>
          <w:rFonts w:ascii="GHEA Grapalat" w:hAnsi="GHEA Grapalat"/>
          <w:sz w:val="20"/>
          <w:szCs w:val="20"/>
          <w:lang w:val="es-ES"/>
        </w:rPr>
        <w:t xml:space="preserve"> </w:t>
      </w:r>
      <w:r w:rsidRPr="00377AA7">
        <w:rPr>
          <w:rFonts w:ascii="GHEA Grapalat" w:hAnsi="GHEA Grapalat"/>
          <w:sz w:val="20"/>
          <w:szCs w:val="20"/>
        </w:rPr>
        <w:t>ընթացակարգին</w:t>
      </w:r>
      <w:r w:rsidRPr="00377AA7">
        <w:rPr>
          <w:rFonts w:ascii="GHEA Grapalat" w:hAnsi="GHEA Grapalat"/>
          <w:sz w:val="20"/>
          <w:szCs w:val="20"/>
          <w:lang w:val="hy-AM"/>
        </w:rPr>
        <w:t xml:space="preserve"> </w:t>
      </w:r>
      <w:r w:rsidRPr="00377AA7">
        <w:rPr>
          <w:rFonts w:ascii="GHEA Grapalat" w:hAnsi="GHEA Grapalat" w:cs="Sylfaen"/>
          <w:sz w:val="20"/>
          <w:szCs w:val="20"/>
          <w:lang w:val="es-ES"/>
        </w:rPr>
        <w:t>(</w:t>
      </w:r>
      <w:r w:rsidRPr="00377AA7">
        <w:rPr>
          <w:rFonts w:ascii="GHEA Grapalat" w:hAnsi="GHEA Grapalat" w:cs="Sylfaen"/>
          <w:sz w:val="20"/>
          <w:szCs w:val="20"/>
        </w:rPr>
        <w:t>միևնույն</w:t>
      </w:r>
      <w:r w:rsidRPr="00377AA7">
        <w:rPr>
          <w:rFonts w:ascii="GHEA Grapalat" w:hAnsi="GHEA Grapalat" w:cs="Sylfaen"/>
          <w:sz w:val="20"/>
          <w:szCs w:val="20"/>
          <w:lang w:val="es-ES"/>
        </w:rPr>
        <w:t xml:space="preserve"> </w:t>
      </w:r>
      <w:r w:rsidRPr="00377AA7">
        <w:rPr>
          <w:rFonts w:ascii="GHEA Grapalat" w:hAnsi="GHEA Grapalat" w:cs="Sylfaen"/>
          <w:sz w:val="20"/>
          <w:szCs w:val="20"/>
        </w:rPr>
        <w:t>չափաբաժնին</w:t>
      </w:r>
      <w:r w:rsidRPr="00377AA7">
        <w:rPr>
          <w:rFonts w:ascii="GHEA Grapalat" w:hAnsi="GHEA Grapalat" w:cs="Sylfaen"/>
          <w:sz w:val="20"/>
          <w:szCs w:val="20"/>
          <w:lang w:val="es-ES"/>
        </w:rPr>
        <w:t xml:space="preserve">), </w:t>
      </w:r>
      <w:r w:rsidRPr="00377AA7">
        <w:rPr>
          <w:rFonts w:ascii="GHEA Grapalat" w:hAnsi="GHEA Grapalat" w:cs="Sylfaen"/>
          <w:sz w:val="20"/>
          <w:szCs w:val="20"/>
        </w:rPr>
        <w:t>բացառությամբ</w:t>
      </w:r>
      <w:r w:rsidRPr="00377AA7">
        <w:rPr>
          <w:rFonts w:ascii="GHEA Grapalat" w:hAnsi="GHEA Grapalat"/>
          <w:sz w:val="20"/>
          <w:szCs w:val="20"/>
          <w:lang w:val="es-ES"/>
        </w:rPr>
        <w:t xml:space="preserve"> </w:t>
      </w:r>
      <w:r w:rsidRPr="00377AA7">
        <w:rPr>
          <w:rFonts w:ascii="GHEA Grapalat" w:hAnsi="GHEA Grapalat" w:cs="Sylfaen"/>
          <w:sz w:val="20"/>
          <w:szCs w:val="20"/>
        </w:rPr>
        <w:t>պետության</w:t>
      </w:r>
      <w:r w:rsidRPr="00377AA7">
        <w:rPr>
          <w:rFonts w:ascii="GHEA Grapalat" w:hAnsi="GHEA Grapalat"/>
          <w:sz w:val="20"/>
          <w:szCs w:val="20"/>
          <w:lang w:val="es-ES"/>
        </w:rPr>
        <w:t xml:space="preserve"> </w:t>
      </w:r>
      <w:r w:rsidRPr="00377AA7">
        <w:rPr>
          <w:rFonts w:ascii="GHEA Grapalat" w:hAnsi="GHEA Grapalat" w:cs="Sylfaen"/>
          <w:sz w:val="20"/>
          <w:szCs w:val="20"/>
        </w:rPr>
        <w:t>կամ</w:t>
      </w:r>
      <w:r w:rsidRPr="00377AA7">
        <w:rPr>
          <w:rFonts w:ascii="GHEA Grapalat" w:hAnsi="GHEA Grapalat"/>
          <w:sz w:val="20"/>
          <w:szCs w:val="20"/>
          <w:lang w:val="es-ES"/>
        </w:rPr>
        <w:t xml:space="preserve"> </w:t>
      </w:r>
      <w:r w:rsidRPr="00377AA7">
        <w:rPr>
          <w:rFonts w:ascii="GHEA Grapalat" w:hAnsi="GHEA Grapalat" w:cs="Sylfaen"/>
          <w:sz w:val="20"/>
          <w:szCs w:val="20"/>
        </w:rPr>
        <w:t>համայնքների</w:t>
      </w:r>
      <w:r w:rsidRPr="00377AA7">
        <w:rPr>
          <w:rFonts w:ascii="GHEA Grapalat" w:hAnsi="GHEA Grapalat"/>
          <w:sz w:val="20"/>
          <w:szCs w:val="20"/>
          <w:lang w:val="es-ES"/>
        </w:rPr>
        <w:t xml:space="preserve"> </w:t>
      </w:r>
      <w:r w:rsidRPr="00377AA7">
        <w:rPr>
          <w:rFonts w:ascii="GHEA Grapalat" w:hAnsi="GHEA Grapalat" w:cs="Sylfaen"/>
          <w:sz w:val="20"/>
          <w:szCs w:val="20"/>
        </w:rPr>
        <w:t>կողմից</w:t>
      </w:r>
      <w:r w:rsidRPr="00377AA7">
        <w:rPr>
          <w:rFonts w:ascii="GHEA Grapalat" w:hAnsi="GHEA Grapalat"/>
          <w:sz w:val="20"/>
          <w:szCs w:val="20"/>
          <w:lang w:val="es-ES"/>
        </w:rPr>
        <w:t xml:space="preserve"> </w:t>
      </w:r>
      <w:r w:rsidRPr="00377AA7">
        <w:rPr>
          <w:rFonts w:ascii="GHEA Grapalat" w:hAnsi="GHEA Grapalat" w:cs="Sylfaen"/>
          <w:sz w:val="20"/>
          <w:szCs w:val="20"/>
        </w:rPr>
        <w:t>հիմնադրված</w:t>
      </w:r>
      <w:r w:rsidRPr="00377AA7">
        <w:rPr>
          <w:rFonts w:ascii="GHEA Grapalat" w:hAnsi="GHEA Grapalat"/>
          <w:sz w:val="20"/>
          <w:szCs w:val="20"/>
          <w:lang w:val="es-ES"/>
        </w:rPr>
        <w:t xml:space="preserve"> </w:t>
      </w:r>
      <w:r w:rsidRPr="00377AA7">
        <w:rPr>
          <w:rFonts w:ascii="GHEA Grapalat" w:hAnsi="GHEA Grapalat" w:cs="Sylfaen"/>
          <w:sz w:val="20"/>
          <w:szCs w:val="20"/>
        </w:rPr>
        <w:t>կազմակերպությունների</w:t>
      </w:r>
      <w:r w:rsidRPr="00377AA7">
        <w:rPr>
          <w:rFonts w:ascii="GHEA Grapalat" w:hAnsi="GHEA Grapalat" w:cs="Sylfaen"/>
          <w:sz w:val="20"/>
          <w:szCs w:val="20"/>
          <w:lang w:val="es-ES"/>
        </w:rPr>
        <w:t xml:space="preserve"> </w:t>
      </w:r>
      <w:r w:rsidRPr="00377AA7">
        <w:rPr>
          <w:rFonts w:ascii="GHEA Grapalat" w:hAnsi="GHEA Grapalat" w:cs="Sylfaen"/>
          <w:sz w:val="20"/>
          <w:szCs w:val="20"/>
        </w:rPr>
        <w:t>և</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կամ</w:t>
      </w:r>
      <w:r w:rsidRPr="00377AA7">
        <w:rPr>
          <w:rFonts w:ascii="GHEA Grapalat" w:hAnsi="GHEA Grapalat" w:cs="Sylfaen"/>
          <w:sz w:val="20"/>
          <w:szCs w:val="20"/>
          <w:lang w:val="es-ES"/>
        </w:rPr>
        <w:t xml:space="preserve">) </w:t>
      </w:r>
      <w:r w:rsidRPr="00377AA7">
        <w:rPr>
          <w:rFonts w:ascii="GHEA Grapalat" w:hAnsi="GHEA Grapalat" w:cs="Sylfaen"/>
          <w:sz w:val="20"/>
        </w:rPr>
        <w:t>համատեղ</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ործունեության</w:t>
      </w:r>
      <w:r w:rsidRPr="00377AA7">
        <w:rPr>
          <w:rFonts w:ascii="GHEA Grapalat" w:hAnsi="GHEA Grapalat" w:cs="Times Armenian"/>
          <w:sz w:val="20"/>
          <w:lang w:val="af-ZA"/>
        </w:rPr>
        <w:t xml:space="preserve"> </w:t>
      </w:r>
      <w:r w:rsidRPr="00377AA7">
        <w:rPr>
          <w:rFonts w:ascii="GHEA Grapalat" w:hAnsi="GHEA Grapalat" w:cs="Sylfaen"/>
          <w:sz w:val="20"/>
        </w:rPr>
        <w:t>կար</w:t>
      </w:r>
      <w:r w:rsidRPr="00377AA7">
        <w:rPr>
          <w:rFonts w:ascii="GHEA Grapalat" w:hAnsi="GHEA Grapalat" w:cs="Times Armenian"/>
          <w:sz w:val="20"/>
        </w:rPr>
        <w:t>գ</w:t>
      </w:r>
      <w:r w:rsidRPr="00377AA7">
        <w:rPr>
          <w:rFonts w:ascii="GHEA Grapalat" w:hAnsi="GHEA Grapalat" w:cs="Sylfaen"/>
          <w:sz w:val="20"/>
        </w:rPr>
        <w:t>ով</w:t>
      </w:r>
      <w:r w:rsidRPr="00377AA7">
        <w:rPr>
          <w:rFonts w:ascii="GHEA Grapalat" w:hAnsi="GHEA Grapalat" w:cs="Sylfaen"/>
          <w:sz w:val="20"/>
          <w:lang w:val="af-ZA"/>
        </w:rPr>
        <w:t xml:space="preserve"> </w:t>
      </w:r>
      <w:r w:rsidRPr="00377AA7">
        <w:rPr>
          <w:rFonts w:ascii="GHEA Grapalat" w:hAnsi="GHEA Grapalat" w:cs="Times Armenian"/>
          <w:sz w:val="20"/>
          <w:lang w:val="af-ZA"/>
        </w:rPr>
        <w:t>(</w:t>
      </w:r>
      <w:r w:rsidRPr="00377AA7">
        <w:rPr>
          <w:rFonts w:ascii="GHEA Grapalat" w:hAnsi="GHEA Grapalat" w:cs="Sylfaen"/>
          <w:sz w:val="20"/>
        </w:rPr>
        <w:t>կոնսորցիումով</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նումների</w:t>
      </w:r>
      <w:r w:rsidRPr="00377AA7">
        <w:rPr>
          <w:rFonts w:ascii="GHEA Grapalat" w:hAnsi="GHEA Grapalat" w:cs="Times Armenian"/>
          <w:sz w:val="20"/>
          <w:lang w:val="af-ZA"/>
        </w:rPr>
        <w:t xml:space="preserve"> </w:t>
      </w:r>
      <w:r w:rsidRPr="00377AA7">
        <w:rPr>
          <w:rFonts w:ascii="GHEA Grapalat" w:hAnsi="GHEA Grapalat" w:cs="Times Armenian"/>
          <w:sz w:val="20"/>
        </w:rPr>
        <w:t>գ</w:t>
      </w:r>
      <w:r w:rsidRPr="00377AA7">
        <w:rPr>
          <w:rFonts w:ascii="GHEA Grapalat" w:hAnsi="GHEA Grapalat" w:cs="Sylfaen"/>
          <w:sz w:val="20"/>
        </w:rPr>
        <w:t>ործընթացին</w:t>
      </w:r>
      <w:r w:rsidRPr="00377AA7">
        <w:rPr>
          <w:rFonts w:ascii="GHEA Grapalat" w:hAnsi="GHEA Grapalat" w:cs="Sylfaen"/>
          <w:sz w:val="20"/>
          <w:lang w:val="es-ES"/>
        </w:rPr>
        <w:t xml:space="preserve"> </w:t>
      </w:r>
      <w:r w:rsidRPr="00377AA7">
        <w:rPr>
          <w:rFonts w:ascii="GHEA Grapalat" w:hAnsi="GHEA Grapalat" w:cs="Sylfaen"/>
          <w:sz w:val="20"/>
          <w:szCs w:val="20"/>
        </w:rPr>
        <w:t>մասնակցության</w:t>
      </w:r>
      <w:r w:rsidRPr="00377AA7">
        <w:rPr>
          <w:rFonts w:ascii="GHEA Grapalat" w:hAnsi="GHEA Grapalat" w:cs="Sylfaen"/>
          <w:sz w:val="20"/>
          <w:szCs w:val="20"/>
          <w:lang w:val="es-ES"/>
        </w:rPr>
        <w:t xml:space="preserve"> </w:t>
      </w:r>
      <w:r w:rsidRPr="00377AA7">
        <w:rPr>
          <w:rFonts w:ascii="GHEA Grapalat" w:hAnsi="GHEA Grapalat" w:cs="Sylfaen"/>
          <w:sz w:val="20"/>
          <w:szCs w:val="20"/>
        </w:rPr>
        <w:t>դեպքերի</w:t>
      </w:r>
      <w:r w:rsidRPr="00377AA7">
        <w:rPr>
          <w:rFonts w:ascii="GHEA Grapalat" w:hAnsi="GHEA Grapalat" w:cs="Sylfaen"/>
          <w:sz w:val="20"/>
          <w:szCs w:val="20"/>
          <w:lang w:val="es-ES"/>
        </w:rPr>
        <w:t>:</w:t>
      </w:r>
    </w:p>
    <w:p w:rsidR="00404109" w:rsidRPr="00377AA7" w:rsidRDefault="00404109" w:rsidP="00404109">
      <w:pPr>
        <w:pStyle w:val="af4"/>
        <w:spacing w:before="0" w:beforeAutospacing="0" w:after="0" w:afterAutospacing="0"/>
        <w:ind w:firstLine="708"/>
        <w:jc w:val="both"/>
        <w:rPr>
          <w:rFonts w:ascii="GHEA Grapalat" w:hAnsi="GHEA Grapalat"/>
          <w:sz w:val="20"/>
          <w:szCs w:val="20"/>
          <w:lang w:val="hy-AM"/>
        </w:rPr>
      </w:pPr>
      <w:r w:rsidRPr="00377AA7">
        <w:rPr>
          <w:rFonts w:ascii="GHEA Grapalat" w:hAnsi="GHEA Grapalat"/>
          <w:sz w:val="20"/>
          <w:szCs w:val="20"/>
        </w:rPr>
        <w:t>Կարգի</w:t>
      </w:r>
      <w:r w:rsidRPr="00377AA7">
        <w:rPr>
          <w:rFonts w:ascii="GHEA Grapalat" w:hAnsi="GHEA Grapalat"/>
          <w:sz w:val="20"/>
          <w:szCs w:val="20"/>
          <w:lang w:val="es-ES"/>
        </w:rPr>
        <w:t xml:space="preserve"> 119-</w:t>
      </w:r>
      <w:r w:rsidRPr="00377AA7">
        <w:rPr>
          <w:rFonts w:ascii="GHEA Grapalat" w:hAnsi="GHEA Grapalat"/>
          <w:sz w:val="20"/>
          <w:szCs w:val="20"/>
        </w:rPr>
        <w:t>րդ</w:t>
      </w:r>
      <w:r w:rsidRPr="00377AA7">
        <w:rPr>
          <w:rFonts w:ascii="GHEA Grapalat" w:hAnsi="GHEA Grapalat"/>
          <w:sz w:val="20"/>
          <w:szCs w:val="20"/>
          <w:lang w:val="es-ES"/>
        </w:rPr>
        <w:t xml:space="preserve"> </w:t>
      </w:r>
      <w:r w:rsidRPr="00377AA7">
        <w:rPr>
          <w:rFonts w:ascii="GHEA Grapalat" w:hAnsi="GHEA Grapalat"/>
          <w:sz w:val="20"/>
          <w:szCs w:val="20"/>
        </w:rPr>
        <w:t>կետի</w:t>
      </w:r>
      <w:r w:rsidRPr="00377AA7">
        <w:rPr>
          <w:rFonts w:ascii="GHEA Grapalat" w:hAnsi="GHEA Grapalat"/>
          <w:sz w:val="20"/>
          <w:szCs w:val="20"/>
          <w:lang w:val="es-ES"/>
        </w:rPr>
        <w:t xml:space="preserve"> </w:t>
      </w:r>
      <w:r w:rsidRPr="00377AA7">
        <w:rPr>
          <w:rFonts w:ascii="GHEA Grapalat" w:hAnsi="GHEA Grapalat"/>
          <w:sz w:val="20"/>
          <w:szCs w:val="20"/>
          <w:lang w:val="hy-AM"/>
        </w:rPr>
        <w:t>իմաստով`</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sz w:val="20"/>
          <w:szCs w:val="20"/>
          <w:lang w:val="hy-AM"/>
        </w:rPr>
        <w:lastRenderedPageBreak/>
        <w:t>1</w:t>
      </w:r>
      <w:r w:rsidRPr="00377AA7">
        <w:rPr>
          <w:rFonts w:ascii="GHEA Grapalat" w:hAnsi="GHEA Grapalat"/>
          <w:color w:val="000000"/>
          <w:sz w:val="20"/>
          <w:szCs w:val="20"/>
          <w:lang w:val="hy-AM"/>
        </w:rPr>
        <w:t xml:space="preserve">) </w:t>
      </w:r>
      <w:r w:rsidRPr="00377AA7">
        <w:rPr>
          <w:rFonts w:ascii="GHEA Grapalat" w:hAnsi="GHEA Grapalat"/>
          <w:sz w:val="20"/>
          <w:szCs w:val="20"/>
          <w:lang w:val="hy-AM"/>
        </w:rPr>
        <w:t xml:space="preserve">ֆիզիկական </w:t>
      </w:r>
      <w:r w:rsidRPr="00377AA7">
        <w:rPr>
          <w:rFonts w:ascii="GHEA Grapalat" w:hAnsi="GHEA Grapalat" w:cs="GHEA Grapalat"/>
          <w:color w:val="000000"/>
          <w:sz w:val="20"/>
          <w:szCs w:val="20"/>
          <w:lang w:val="hy-AM"/>
        </w:rPr>
        <w:t xml:space="preserve">անձինք համարվում են փոխկապակցված, </w:t>
      </w:r>
      <w:r w:rsidRPr="00377AA7">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ա. տվյալ իրավաբանական անձի բաժնետոմսերի տաս տոկոսից ավելին տնօրինող մասնակից.</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sz w:val="20"/>
          <w:szCs w:val="20"/>
          <w:lang w:val="hy-AM"/>
        </w:rPr>
        <w:t xml:space="preserve">3) ֆիզիկական անձի կարգավիճակ չունեցող մասնակիցները </w:t>
      </w:r>
      <w:r w:rsidRPr="00377AA7">
        <w:rPr>
          <w:rFonts w:ascii="GHEA Grapalat" w:hAnsi="GHEA Grapalat"/>
          <w:color w:val="000000"/>
          <w:sz w:val="20"/>
          <w:szCs w:val="20"/>
          <w:lang w:val="hy-AM"/>
        </w:rPr>
        <w:t xml:space="preserve">համարվում են փոխկապակցված, եթե` </w:t>
      </w:r>
    </w:p>
    <w:p w:rsidR="00404109" w:rsidRPr="00377AA7" w:rsidRDefault="00404109" w:rsidP="00404109">
      <w:pPr>
        <w:pStyle w:val="af4"/>
        <w:spacing w:before="0" w:beforeAutospacing="0" w:after="0" w:afterAutospacing="0"/>
        <w:ind w:firstLine="269"/>
        <w:jc w:val="both"/>
        <w:rPr>
          <w:rFonts w:ascii="GHEA Grapalat" w:hAnsi="GHEA Grapalat"/>
          <w:color w:val="000000"/>
          <w:sz w:val="20"/>
          <w:szCs w:val="20"/>
          <w:lang w:val="hy-AM"/>
        </w:rPr>
      </w:pPr>
      <w:r w:rsidRPr="00377AA7">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404109" w:rsidRPr="00377AA7" w:rsidRDefault="00404109" w:rsidP="00404109">
      <w:pPr>
        <w:pStyle w:val="af4"/>
        <w:spacing w:before="0" w:beforeAutospacing="0" w:after="0" w:afterAutospacing="0"/>
        <w:ind w:firstLine="269"/>
        <w:jc w:val="both"/>
        <w:rPr>
          <w:rFonts w:ascii="GHEA Grapalat" w:hAnsi="GHEA Grapalat"/>
          <w:color w:val="000000"/>
          <w:sz w:val="20"/>
          <w:szCs w:val="20"/>
          <w:lang w:val="hy-AM"/>
        </w:rPr>
      </w:pPr>
      <w:r w:rsidRPr="00377AA7">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404109" w:rsidRPr="00377AA7" w:rsidRDefault="00404109" w:rsidP="00404109">
      <w:pPr>
        <w:pStyle w:val="af4"/>
        <w:spacing w:before="0" w:beforeAutospacing="0" w:after="0" w:afterAutospacing="0"/>
        <w:ind w:firstLine="708"/>
        <w:jc w:val="both"/>
        <w:rPr>
          <w:rFonts w:ascii="Sylfaen" w:hAnsi="Sylfaen"/>
          <w:sz w:val="20"/>
          <w:szCs w:val="20"/>
          <w:lang w:val="hy-AM"/>
        </w:rPr>
      </w:pPr>
      <w:r w:rsidRPr="00377AA7">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404109" w:rsidRPr="00377AA7" w:rsidRDefault="00404109" w:rsidP="00404109">
      <w:pPr>
        <w:pStyle w:val="af4"/>
        <w:spacing w:before="0" w:beforeAutospacing="0" w:after="0" w:afterAutospacing="0"/>
        <w:ind w:firstLine="708"/>
        <w:jc w:val="both"/>
        <w:rPr>
          <w:rFonts w:ascii="GHEA Grapalat" w:hAnsi="GHEA Grapalat"/>
          <w:color w:val="000000"/>
          <w:sz w:val="20"/>
          <w:szCs w:val="20"/>
          <w:lang w:val="hy-AM"/>
        </w:rPr>
      </w:pPr>
      <w:r w:rsidRPr="00377AA7">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404109" w:rsidRPr="00377AA7" w:rsidRDefault="00404109" w:rsidP="00404109">
      <w:pPr>
        <w:ind w:firstLine="284"/>
        <w:jc w:val="both"/>
        <w:rPr>
          <w:rFonts w:ascii="GHEA Grapalat" w:hAnsi="GHEA Grapalat"/>
          <w:color w:val="000000"/>
          <w:sz w:val="20"/>
          <w:szCs w:val="20"/>
          <w:lang w:val="hy-AM"/>
        </w:rPr>
      </w:pPr>
      <w:r w:rsidRPr="00377AA7">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404109" w:rsidRPr="00377AA7" w:rsidRDefault="00404109" w:rsidP="00404109">
      <w:pPr>
        <w:ind w:firstLine="567"/>
        <w:jc w:val="both"/>
        <w:rPr>
          <w:rFonts w:ascii="GHEA Grapalat" w:hAnsi="GHEA Grapalat" w:cs="Arial"/>
          <w:color w:val="FFFFFF"/>
          <w:sz w:val="20"/>
          <w:lang w:val="hy-AM"/>
        </w:rPr>
      </w:pPr>
      <w:r w:rsidRPr="00377AA7">
        <w:rPr>
          <w:rFonts w:ascii="GHEA Grapalat" w:hAnsi="GHEA Grapalat" w:cs="Arial Armenian"/>
          <w:sz w:val="20"/>
          <w:lang w:val="hy-AM"/>
        </w:rPr>
        <w:t xml:space="preserve">2.4 </w:t>
      </w:r>
      <w:r w:rsidRPr="00377AA7">
        <w:rPr>
          <w:rFonts w:ascii="GHEA Grapalat" w:hAnsi="GHEA Grapalat" w:cs="Sylfaen"/>
          <w:sz w:val="20"/>
          <w:lang w:val="hy-AM"/>
        </w:rPr>
        <w:t>Մասնակիցը</w:t>
      </w:r>
      <w:r w:rsidRPr="00377AA7">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w:t>
      </w:r>
      <w:r w:rsidRPr="00377AA7">
        <w:rPr>
          <w:rFonts w:ascii="GHEA Grapalat" w:hAnsi="GHEA Grapalat" w:cs="Arial"/>
          <w:sz w:val="20"/>
          <w:vertAlign w:val="superscript"/>
          <w:lang w:val="hy-AM"/>
        </w:rPr>
        <w:t>5</w:t>
      </w:r>
      <w:r w:rsidRPr="00377AA7">
        <w:rPr>
          <w:rFonts w:ascii="GHEA Grapalat" w:hAnsi="GHEA Grapalat" w:cs="Arial"/>
          <w:sz w:val="20"/>
          <w:lang w:val="hy-AM"/>
        </w:rPr>
        <w:t xml:space="preserve"> </w:t>
      </w:r>
      <w:r w:rsidRPr="00377AA7">
        <w:rPr>
          <w:rStyle w:val="af6"/>
          <w:rFonts w:ascii="GHEA Grapalat" w:hAnsi="GHEA Grapalat" w:cs="Sylfaen"/>
          <w:color w:val="FFFFFF"/>
          <w:sz w:val="20"/>
          <w:lang w:val="hy-AM"/>
        </w:rPr>
        <w:footnoteReference w:id="1"/>
      </w:r>
      <w:r w:rsidRPr="00377AA7">
        <w:rPr>
          <w:rFonts w:ascii="GHEA Grapalat" w:hAnsi="GHEA Grapalat" w:cs="Arial"/>
          <w:color w:val="FFFFFF"/>
          <w:sz w:val="20"/>
          <w:lang w:val="hy-AM"/>
        </w:rPr>
        <w:t xml:space="preserve"> </w:t>
      </w:r>
    </w:p>
    <w:p w:rsidR="00404109" w:rsidRPr="00377AA7" w:rsidRDefault="00404109" w:rsidP="00404109">
      <w:pPr>
        <w:pStyle w:val="norm"/>
        <w:spacing w:line="240" w:lineRule="auto"/>
        <w:ind w:firstLine="540"/>
        <w:rPr>
          <w:rFonts w:ascii="GHEA Grapalat" w:hAnsi="GHEA Grapalat" w:cs="Sylfaen"/>
          <w:sz w:val="20"/>
          <w:szCs w:val="24"/>
          <w:lang w:val="af-ZA" w:eastAsia="en-US"/>
        </w:rPr>
      </w:pPr>
      <w:r w:rsidRPr="00377AA7">
        <w:rPr>
          <w:rFonts w:ascii="GHEA Grapalat" w:hAnsi="GHEA Grapalat" w:cs="Sylfaen"/>
          <w:sz w:val="20"/>
          <w:szCs w:val="24"/>
          <w:lang w:val="hy-AM" w:eastAsia="en-US"/>
        </w:rPr>
        <w:t>2.5 Սույն ընթացակարգի շրջանակում կնքվելիք պայմանագիրը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կարող</w:t>
      </w:r>
      <w:r w:rsidRPr="00377AA7">
        <w:rPr>
          <w:rFonts w:ascii="GHEA Grapalat" w:hAnsi="GHEA Grapalat" w:cs="Sylfaen"/>
          <w:sz w:val="20"/>
          <w:szCs w:val="24"/>
          <w:lang w:val="af-ZA" w:eastAsia="en-US"/>
        </w:rPr>
        <w:t xml:space="preserve"> է </w:t>
      </w:r>
      <w:r w:rsidRPr="00377AA7">
        <w:rPr>
          <w:rFonts w:ascii="GHEA Grapalat" w:hAnsi="GHEA Grapalat" w:cs="Sylfaen"/>
          <w:sz w:val="20"/>
          <w:szCs w:val="24"/>
          <w:lang w:val="hy-AM" w:eastAsia="en-US"/>
        </w:rPr>
        <w:t>իրականացվել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պայմանագիր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կնքելու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միջոցով։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կողմ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չի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հանդիսանալ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ընթացակարգին</w:t>
      </w:r>
      <w:r w:rsidRPr="00377AA7">
        <w:rPr>
          <w:rFonts w:ascii="GHEA Grapalat" w:hAnsi="GHEA Grapalat" w:cs="Sylfaen"/>
          <w:sz w:val="20"/>
          <w:szCs w:val="24"/>
          <w:lang w:val="af-ZA" w:eastAsia="en-US"/>
        </w:rPr>
        <w:t xml:space="preserve"> </w:t>
      </w:r>
      <w:r w:rsidRPr="00377AA7">
        <w:rPr>
          <w:rFonts w:ascii="GHEA Grapalat" w:hAnsi="GHEA Grapalat" w:cs="Sylfaen"/>
          <w:sz w:val="20"/>
          <w:lang w:val="af-ZA"/>
        </w:rPr>
        <w:t>(</w:t>
      </w:r>
      <w:r w:rsidRPr="00377AA7">
        <w:rPr>
          <w:rFonts w:ascii="GHEA Grapalat" w:hAnsi="GHEA Grapalat" w:cs="Sylfaen"/>
          <w:sz w:val="20"/>
        </w:rPr>
        <w:t>միևնույն</w:t>
      </w:r>
      <w:r w:rsidRPr="00377AA7">
        <w:rPr>
          <w:rFonts w:ascii="GHEA Grapalat" w:hAnsi="GHEA Grapalat" w:cs="Sylfaen"/>
          <w:sz w:val="20"/>
          <w:lang w:val="af-ZA"/>
        </w:rPr>
        <w:t xml:space="preserve"> </w:t>
      </w:r>
      <w:r w:rsidRPr="00377AA7">
        <w:rPr>
          <w:rFonts w:ascii="GHEA Grapalat" w:hAnsi="GHEA Grapalat" w:cs="Sylfaen"/>
          <w:sz w:val="20"/>
        </w:rPr>
        <w:t>չափաբաժնին</w:t>
      </w:r>
      <w:r w:rsidRPr="00377AA7">
        <w:rPr>
          <w:rFonts w:ascii="GHEA Grapalat" w:hAnsi="GHEA Grapalat" w:cs="Sylfaen"/>
          <w:sz w:val="20"/>
          <w:lang w:val="af-ZA"/>
        </w:rPr>
        <w:t xml:space="preserve">) </w:t>
      </w:r>
      <w:r w:rsidRPr="00377AA7">
        <w:rPr>
          <w:rFonts w:ascii="GHEA Grapalat" w:hAnsi="GHEA Grapalat" w:cs="Sylfaen"/>
          <w:sz w:val="20"/>
          <w:szCs w:val="24"/>
          <w:lang w:eastAsia="en-US"/>
        </w:rPr>
        <w:t>մասնակցելու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հայտ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մասնակիցը</w:t>
      </w:r>
      <w:r w:rsidRPr="00377AA7">
        <w:rPr>
          <w:rFonts w:ascii="GHEA Grapalat" w:hAnsi="GHEA Grapalat" w:cs="Sylfaen"/>
          <w:sz w:val="20"/>
          <w:szCs w:val="24"/>
          <w:lang w:val="af-ZA" w:eastAsia="en-US"/>
        </w:rPr>
        <w:t xml:space="preserve">: </w:t>
      </w:r>
    </w:p>
    <w:p w:rsidR="00404109" w:rsidRPr="00377AA7" w:rsidRDefault="00404109" w:rsidP="00404109">
      <w:pPr>
        <w:pStyle w:val="23"/>
        <w:spacing w:line="240" w:lineRule="auto"/>
        <w:rPr>
          <w:rFonts w:ascii="GHEA Grapalat" w:hAnsi="GHEA Grapalat" w:cs="Sylfaen"/>
          <w:szCs w:val="24"/>
        </w:rPr>
      </w:pPr>
      <w:r w:rsidRPr="00377AA7">
        <w:rPr>
          <w:rFonts w:ascii="GHEA Grapalat" w:hAnsi="GHEA Grapalat" w:cs="Sylfaen"/>
          <w:szCs w:val="24"/>
        </w:rPr>
        <w:t xml:space="preserve"> 2</w:t>
      </w:r>
      <w:r w:rsidRPr="00377AA7">
        <w:rPr>
          <w:rFonts w:ascii="GHEA Grapalat" w:hAnsi="GHEA Grapalat" w:cs="Sylfaen"/>
          <w:szCs w:val="24"/>
          <w:lang w:val="hy-AM"/>
        </w:rPr>
        <w:t>.</w:t>
      </w:r>
      <w:r w:rsidRPr="00377AA7">
        <w:rPr>
          <w:rFonts w:ascii="GHEA Grapalat" w:hAnsi="GHEA Grapalat" w:cs="Sylfaen"/>
          <w:szCs w:val="24"/>
        </w:rPr>
        <w:t xml:space="preserve">6 </w:t>
      </w:r>
      <w:r w:rsidRPr="00377AA7">
        <w:rPr>
          <w:rFonts w:ascii="GHEA Grapalat" w:hAnsi="GHEA Grapalat" w:cs="Sylfaen"/>
          <w:szCs w:val="24"/>
          <w:lang w:val="ru-RU"/>
        </w:rPr>
        <w:t>Մասնակիցները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ընթացակարգին</w:t>
      </w:r>
      <w:r w:rsidRPr="00377AA7">
        <w:rPr>
          <w:rFonts w:ascii="GHEA Grapalat" w:hAnsi="GHEA Grapalat" w:cs="Sylfaen"/>
          <w:szCs w:val="24"/>
        </w:rPr>
        <w:t xml:space="preserve"> </w:t>
      </w:r>
      <w:r w:rsidRPr="00377AA7">
        <w:rPr>
          <w:rFonts w:ascii="GHEA Grapalat" w:hAnsi="GHEA Grapalat" w:cs="Sylfaen"/>
          <w:szCs w:val="24"/>
          <w:lang w:val="ru-RU"/>
        </w:rPr>
        <w:t>մասնակցել</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կարգով</w:t>
      </w:r>
      <w:r w:rsidRPr="00377AA7">
        <w:rPr>
          <w:rFonts w:ascii="GHEA Grapalat" w:hAnsi="GHEA Grapalat" w:cs="Sylfaen"/>
          <w:szCs w:val="24"/>
        </w:rPr>
        <w:t xml:space="preserve"> (</w:t>
      </w:r>
      <w:r w:rsidRPr="00377AA7">
        <w:rPr>
          <w:rFonts w:ascii="GHEA Grapalat" w:hAnsi="GHEA Grapalat" w:cs="Sylfaen"/>
          <w:szCs w:val="24"/>
          <w:lang w:val="ru-RU"/>
        </w:rPr>
        <w:t>կոնսորցիումով</w:t>
      </w:r>
      <w:r w:rsidRPr="00377AA7">
        <w:rPr>
          <w:rFonts w:ascii="GHEA Grapalat" w:hAnsi="GHEA Grapalat" w:cs="Sylfaen"/>
          <w:szCs w:val="24"/>
        </w:rPr>
        <w:t>)</w:t>
      </w:r>
      <w:r w:rsidRPr="00377AA7">
        <w:rPr>
          <w:rFonts w:ascii="GHEA Grapalat" w:hAnsi="GHEA Grapalat" w:cs="Sylfaen"/>
          <w:szCs w:val="24"/>
          <w:lang w:val="ru-RU"/>
        </w:rPr>
        <w:t>։</w:t>
      </w:r>
      <w:r w:rsidRPr="00377AA7">
        <w:rPr>
          <w:rFonts w:ascii="GHEA Grapalat" w:hAnsi="GHEA Grapalat" w:cs="Sylfaen"/>
          <w:szCs w:val="24"/>
        </w:rPr>
        <w:t xml:space="preserve"> </w:t>
      </w:r>
      <w:r w:rsidRPr="00377AA7">
        <w:rPr>
          <w:rFonts w:ascii="GHEA Grapalat" w:hAnsi="GHEA Grapalat" w:cs="Sylfaen"/>
          <w:szCs w:val="24"/>
          <w:lang w:val="ru-RU"/>
        </w:rPr>
        <w:t>Նման</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w:t>
      </w:r>
    </w:p>
    <w:p w:rsidR="00404109" w:rsidRPr="00377AA7" w:rsidRDefault="00404109" w:rsidP="00404109">
      <w:pPr>
        <w:pStyle w:val="23"/>
        <w:spacing w:line="240" w:lineRule="auto"/>
        <w:rPr>
          <w:rFonts w:ascii="GHEA Grapalat" w:hAnsi="GHEA Grapalat" w:cs="Sylfaen"/>
          <w:szCs w:val="24"/>
        </w:rPr>
      </w:pPr>
      <w:r w:rsidRPr="00377AA7">
        <w:rPr>
          <w:rFonts w:ascii="GHEA Grapalat" w:hAnsi="GHEA Grapalat" w:cs="Sylfaen"/>
          <w:szCs w:val="24"/>
        </w:rPr>
        <w:t xml:space="preserve">1)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պայմանագրի</w:t>
      </w:r>
      <w:r w:rsidRPr="00377AA7">
        <w:rPr>
          <w:rFonts w:ascii="GHEA Grapalat" w:hAnsi="GHEA Grapalat" w:cs="Sylfaen"/>
          <w:szCs w:val="24"/>
        </w:rPr>
        <w:t xml:space="preserve"> </w:t>
      </w:r>
      <w:r w:rsidRPr="00377AA7">
        <w:rPr>
          <w:rFonts w:ascii="GHEA Grapalat" w:hAnsi="GHEA Grapalat" w:cs="Sylfaen"/>
          <w:szCs w:val="24"/>
          <w:lang w:val="ru-RU"/>
        </w:rPr>
        <w:t>կողմերից</w:t>
      </w:r>
      <w:r w:rsidRPr="00377AA7">
        <w:rPr>
          <w:rFonts w:ascii="GHEA Grapalat" w:hAnsi="GHEA Grapalat" w:cs="Sylfaen"/>
          <w:szCs w:val="24"/>
        </w:rPr>
        <w:t xml:space="preserve"> </w:t>
      </w:r>
      <w:r w:rsidRPr="00377AA7">
        <w:rPr>
          <w:rFonts w:ascii="GHEA Grapalat" w:hAnsi="GHEA Grapalat" w:cs="Sylfaen"/>
          <w:szCs w:val="24"/>
          <w:lang w:val="ru-RU"/>
        </w:rPr>
        <w:t>որևէ</w:t>
      </w:r>
      <w:r w:rsidRPr="00377AA7">
        <w:rPr>
          <w:rFonts w:ascii="GHEA Grapalat" w:hAnsi="GHEA Grapalat" w:cs="Sylfaen"/>
          <w:szCs w:val="24"/>
        </w:rPr>
        <w:t xml:space="preserve"> </w:t>
      </w:r>
      <w:r w:rsidRPr="00377AA7">
        <w:rPr>
          <w:rFonts w:ascii="GHEA Grapalat" w:hAnsi="GHEA Grapalat" w:cs="Sylfaen"/>
          <w:szCs w:val="24"/>
          <w:lang w:val="ru-RU"/>
        </w:rPr>
        <w:t>մեկը</w:t>
      </w:r>
      <w:r w:rsidRPr="00377AA7">
        <w:rPr>
          <w:rFonts w:ascii="GHEA Grapalat" w:hAnsi="GHEA Grapalat" w:cs="Sylfaen"/>
          <w:szCs w:val="24"/>
        </w:rPr>
        <w:t xml:space="preserve"> </w:t>
      </w:r>
      <w:r w:rsidRPr="00377AA7">
        <w:rPr>
          <w:rFonts w:ascii="GHEA Grapalat" w:hAnsi="GHEA Grapalat" w:cs="Sylfaen"/>
          <w:szCs w:val="24"/>
          <w:lang w:val="ru-RU"/>
        </w:rPr>
        <w:t>չի</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նույն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ընթացակարգին</w:t>
      </w:r>
      <w:r w:rsidRPr="00377AA7">
        <w:rPr>
          <w:rFonts w:ascii="GHEA Grapalat" w:hAnsi="GHEA Grapalat" w:cs="Sylfaen"/>
          <w:szCs w:val="24"/>
        </w:rPr>
        <w:t xml:space="preserve"> </w:t>
      </w:r>
      <w:r w:rsidRPr="00377AA7">
        <w:rPr>
          <w:rFonts w:ascii="GHEA Grapalat" w:hAnsi="GHEA Grapalat" w:cs="Sylfaen"/>
        </w:rPr>
        <w:t>(</w:t>
      </w:r>
      <w:r w:rsidRPr="00377AA7">
        <w:rPr>
          <w:rFonts w:ascii="GHEA Grapalat" w:hAnsi="GHEA Grapalat" w:cs="Sylfaen"/>
          <w:lang w:val="en-US"/>
        </w:rPr>
        <w:t>միևնույն</w:t>
      </w:r>
      <w:r w:rsidRPr="00377AA7">
        <w:rPr>
          <w:rFonts w:ascii="GHEA Grapalat" w:hAnsi="GHEA Grapalat" w:cs="Sylfaen"/>
        </w:rPr>
        <w:t xml:space="preserve"> </w:t>
      </w:r>
      <w:r w:rsidRPr="00377AA7">
        <w:rPr>
          <w:rFonts w:ascii="GHEA Grapalat" w:hAnsi="GHEA Grapalat" w:cs="Sylfaen"/>
          <w:lang w:val="en-US"/>
        </w:rPr>
        <w:t>չափաբաժնին</w:t>
      </w:r>
      <w:r w:rsidRPr="00377AA7">
        <w:rPr>
          <w:rFonts w:ascii="GHEA Grapalat" w:hAnsi="GHEA Grapalat" w:cs="Sylfaen"/>
        </w:rPr>
        <w:t xml:space="preserve">) </w:t>
      </w:r>
      <w:r w:rsidRPr="00377AA7">
        <w:rPr>
          <w:rFonts w:ascii="GHEA Grapalat" w:hAnsi="GHEA Grapalat" w:cs="Sylfaen"/>
          <w:szCs w:val="24"/>
          <w:lang w:val="ru-RU"/>
        </w:rPr>
        <w:t>ներկայացնել</w:t>
      </w:r>
      <w:r w:rsidRPr="00377AA7">
        <w:rPr>
          <w:rFonts w:ascii="GHEA Grapalat" w:hAnsi="GHEA Grapalat" w:cs="Sylfaen"/>
          <w:szCs w:val="24"/>
        </w:rPr>
        <w:t xml:space="preserve"> </w:t>
      </w:r>
      <w:r w:rsidRPr="00377AA7">
        <w:rPr>
          <w:rFonts w:ascii="GHEA Grapalat" w:hAnsi="GHEA Grapalat" w:cs="Sylfaen"/>
          <w:szCs w:val="24"/>
          <w:lang w:val="ru-RU"/>
        </w:rPr>
        <w:t>առանձին</w:t>
      </w:r>
      <w:r w:rsidRPr="00377AA7">
        <w:rPr>
          <w:rFonts w:ascii="GHEA Grapalat" w:hAnsi="GHEA Grapalat" w:cs="Sylfaen"/>
          <w:szCs w:val="24"/>
        </w:rPr>
        <w:t xml:space="preserve"> </w:t>
      </w:r>
      <w:r w:rsidRPr="00377AA7">
        <w:rPr>
          <w:rFonts w:ascii="GHEA Grapalat" w:hAnsi="GHEA Grapalat" w:cs="Sylfaen"/>
          <w:szCs w:val="24"/>
          <w:lang w:val="ru-RU"/>
        </w:rPr>
        <w:t>հայտ</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պարբերության</w:t>
      </w:r>
      <w:r w:rsidRPr="00377AA7">
        <w:rPr>
          <w:rFonts w:ascii="GHEA Grapalat" w:hAnsi="GHEA Grapalat" w:cs="Sylfaen"/>
          <w:szCs w:val="24"/>
        </w:rPr>
        <w:t xml:space="preserve"> </w:t>
      </w:r>
      <w:r w:rsidRPr="00377AA7">
        <w:rPr>
          <w:rFonts w:ascii="GHEA Grapalat" w:hAnsi="GHEA Grapalat" w:cs="Sylfaen"/>
          <w:szCs w:val="24"/>
          <w:lang w:val="ru-RU"/>
        </w:rPr>
        <w:t>պահանջի</w:t>
      </w:r>
      <w:r w:rsidRPr="00377AA7">
        <w:rPr>
          <w:rFonts w:ascii="GHEA Grapalat" w:hAnsi="GHEA Grapalat" w:cs="Sylfaen"/>
          <w:szCs w:val="24"/>
        </w:rPr>
        <w:t xml:space="preserve"> </w:t>
      </w:r>
      <w:r w:rsidRPr="00377AA7">
        <w:rPr>
          <w:rFonts w:ascii="GHEA Grapalat" w:hAnsi="GHEA Grapalat" w:cs="Sylfaen"/>
          <w:szCs w:val="24"/>
          <w:lang w:val="ru-RU"/>
        </w:rPr>
        <w:t>չպահպանման</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հայտերի</w:t>
      </w:r>
      <w:r w:rsidRPr="00377AA7">
        <w:rPr>
          <w:rFonts w:ascii="GHEA Grapalat" w:hAnsi="GHEA Grapalat" w:cs="Sylfaen"/>
          <w:szCs w:val="24"/>
        </w:rPr>
        <w:t xml:space="preserve"> </w:t>
      </w:r>
      <w:r w:rsidRPr="00377AA7">
        <w:rPr>
          <w:rFonts w:ascii="GHEA Grapalat" w:hAnsi="GHEA Grapalat" w:cs="Sylfaen"/>
          <w:szCs w:val="24"/>
          <w:lang w:val="ru-RU"/>
        </w:rPr>
        <w:t>բացման</w:t>
      </w:r>
      <w:r w:rsidRPr="00377AA7">
        <w:rPr>
          <w:rFonts w:ascii="GHEA Grapalat" w:hAnsi="GHEA Grapalat" w:cs="Sylfaen"/>
          <w:szCs w:val="24"/>
        </w:rPr>
        <w:t xml:space="preserve"> </w:t>
      </w:r>
      <w:r w:rsidRPr="00377AA7">
        <w:rPr>
          <w:rFonts w:ascii="GHEA Grapalat" w:hAnsi="GHEA Grapalat" w:cs="Sylfaen"/>
          <w:szCs w:val="24"/>
          <w:lang w:val="ru-RU"/>
        </w:rPr>
        <w:t>նիստում</w:t>
      </w:r>
      <w:r w:rsidRPr="00377AA7">
        <w:rPr>
          <w:rFonts w:ascii="GHEA Grapalat" w:hAnsi="GHEA Grapalat" w:cs="Sylfaen"/>
          <w:szCs w:val="24"/>
        </w:rPr>
        <w:t xml:space="preserve"> </w:t>
      </w:r>
      <w:r w:rsidRPr="00377AA7">
        <w:rPr>
          <w:rFonts w:ascii="GHEA Grapalat" w:hAnsi="GHEA Grapalat" w:cs="Sylfaen"/>
          <w:szCs w:val="24"/>
          <w:lang w:val="ru-RU"/>
        </w:rPr>
        <w:t>մերժվում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ինչպես</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գործունեության</w:t>
      </w:r>
      <w:r w:rsidRPr="00377AA7">
        <w:rPr>
          <w:rFonts w:ascii="GHEA Grapalat" w:hAnsi="GHEA Grapalat" w:cs="Sylfaen"/>
          <w:szCs w:val="24"/>
        </w:rPr>
        <w:t xml:space="preserve"> </w:t>
      </w:r>
      <w:r w:rsidRPr="00377AA7">
        <w:rPr>
          <w:rFonts w:ascii="GHEA Grapalat" w:hAnsi="GHEA Grapalat" w:cs="Sylfaen"/>
          <w:szCs w:val="24"/>
          <w:lang w:val="ru-RU"/>
        </w:rPr>
        <w:t>կարգով</w:t>
      </w:r>
      <w:r w:rsidRPr="00377AA7">
        <w:rPr>
          <w:rFonts w:ascii="GHEA Grapalat" w:hAnsi="GHEA Grapalat" w:cs="Sylfaen"/>
          <w:szCs w:val="24"/>
        </w:rPr>
        <w:t xml:space="preserve">, </w:t>
      </w:r>
      <w:r w:rsidRPr="00377AA7">
        <w:rPr>
          <w:rFonts w:ascii="GHEA Grapalat" w:hAnsi="GHEA Grapalat" w:cs="Sylfaen"/>
          <w:szCs w:val="24"/>
          <w:lang w:val="ru-RU"/>
        </w:rPr>
        <w:t>այնպես</w:t>
      </w:r>
      <w:r w:rsidRPr="00377AA7">
        <w:rPr>
          <w:rFonts w:ascii="GHEA Grapalat" w:hAnsi="GHEA Grapalat" w:cs="Sylfaen"/>
          <w:szCs w:val="24"/>
        </w:rPr>
        <w:t xml:space="preserve"> </w:t>
      </w:r>
      <w:r w:rsidRPr="00377AA7">
        <w:rPr>
          <w:rFonts w:ascii="GHEA Grapalat" w:hAnsi="GHEA Grapalat" w:cs="Sylfaen"/>
          <w:szCs w:val="24"/>
          <w:lang w:val="ru-RU"/>
        </w:rPr>
        <w:t>էլ</w:t>
      </w:r>
      <w:r w:rsidRPr="00377AA7">
        <w:rPr>
          <w:rFonts w:ascii="GHEA Grapalat" w:hAnsi="GHEA Grapalat" w:cs="Sylfaen"/>
          <w:szCs w:val="24"/>
        </w:rPr>
        <w:t xml:space="preserve"> </w:t>
      </w:r>
      <w:r w:rsidRPr="00377AA7">
        <w:rPr>
          <w:rFonts w:ascii="GHEA Grapalat" w:hAnsi="GHEA Grapalat" w:cs="Sylfaen"/>
          <w:szCs w:val="24"/>
          <w:lang w:val="ru-RU"/>
        </w:rPr>
        <w:t>առանձին</w:t>
      </w:r>
      <w:r w:rsidRPr="00377AA7">
        <w:rPr>
          <w:rFonts w:ascii="GHEA Grapalat" w:hAnsi="GHEA Grapalat" w:cs="Sylfaen"/>
          <w:szCs w:val="24"/>
        </w:rPr>
        <w:t xml:space="preserve"> </w:t>
      </w:r>
      <w:r w:rsidRPr="00377AA7">
        <w:rPr>
          <w:rFonts w:ascii="GHEA Grapalat" w:hAnsi="GHEA Grapalat" w:cs="Sylfaen"/>
          <w:szCs w:val="24"/>
          <w:lang w:val="ru-RU"/>
        </w:rPr>
        <w:t>ներկայացված</w:t>
      </w:r>
      <w:r w:rsidRPr="00377AA7">
        <w:rPr>
          <w:rFonts w:ascii="GHEA Grapalat" w:hAnsi="GHEA Grapalat" w:cs="Sylfaen"/>
          <w:szCs w:val="24"/>
        </w:rPr>
        <w:t xml:space="preserve"> </w:t>
      </w:r>
      <w:r w:rsidRPr="00377AA7">
        <w:rPr>
          <w:rFonts w:ascii="GHEA Grapalat" w:hAnsi="GHEA Grapalat" w:cs="Sylfaen"/>
          <w:szCs w:val="24"/>
          <w:lang w:val="ru-RU"/>
        </w:rPr>
        <w:t>հայտերը</w:t>
      </w:r>
      <w:r w:rsidRPr="00377AA7">
        <w:rPr>
          <w:rFonts w:ascii="GHEA Grapalat" w:hAnsi="GHEA Grapalat" w:cs="Sylfaen"/>
          <w:szCs w:val="24"/>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2) Մ</w:t>
      </w:r>
      <w:r w:rsidRPr="00377AA7">
        <w:rPr>
          <w:rFonts w:ascii="GHEA Grapalat" w:hAnsi="GHEA Grapalat" w:cs="Sylfaen"/>
          <w:szCs w:val="24"/>
          <w:lang w:val="ru-RU"/>
        </w:rPr>
        <w:t>ասնակիցները</w:t>
      </w:r>
      <w:r w:rsidRPr="00377AA7">
        <w:rPr>
          <w:rFonts w:ascii="GHEA Grapalat" w:hAnsi="GHEA Grapalat" w:cs="Sylfaen"/>
          <w:szCs w:val="24"/>
        </w:rPr>
        <w:t xml:space="preserve"> </w:t>
      </w:r>
      <w:r w:rsidRPr="00377AA7">
        <w:rPr>
          <w:rFonts w:ascii="GHEA Grapalat" w:hAnsi="GHEA Grapalat" w:cs="Sylfaen"/>
          <w:szCs w:val="24"/>
          <w:lang w:val="ru-RU"/>
        </w:rPr>
        <w:t>կրում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համատեղ</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համապարտ</w:t>
      </w:r>
      <w:r w:rsidRPr="00377AA7">
        <w:rPr>
          <w:rFonts w:ascii="GHEA Grapalat" w:hAnsi="GHEA Grapalat" w:cs="Sylfaen"/>
          <w:szCs w:val="24"/>
        </w:rPr>
        <w:t xml:space="preserve"> </w:t>
      </w:r>
      <w:r w:rsidRPr="00377AA7">
        <w:rPr>
          <w:rFonts w:ascii="GHEA Grapalat" w:hAnsi="GHEA Grapalat" w:cs="Sylfaen"/>
          <w:szCs w:val="24"/>
          <w:lang w:val="ru-RU"/>
        </w:rPr>
        <w:t>պատասխանատվություն</w:t>
      </w:r>
      <w:r w:rsidRPr="00377AA7">
        <w:rPr>
          <w:rFonts w:ascii="GHEA Grapalat" w:hAnsi="GHEA Grapalat" w:cs="Sylfaen"/>
          <w:szCs w:val="24"/>
        </w:rPr>
        <w:t>:</w:t>
      </w:r>
      <w:r w:rsidRPr="00377AA7">
        <w:rPr>
          <w:rFonts w:ascii="GHEA Grapalat" w:hAnsi="GHEA Grapalat" w:cs="Sylfaen"/>
          <w:szCs w:val="24"/>
          <w:lang w:val="hy-AM"/>
        </w:rPr>
        <w:t xml:space="preserve"> </w:t>
      </w:r>
      <w:r w:rsidRPr="00377AA7">
        <w:rPr>
          <w:rFonts w:ascii="GHEA Grapalat" w:hAnsi="GHEA Grapalat" w:cs="Sylfaen"/>
          <w:szCs w:val="24"/>
        </w:rPr>
        <w:t>Ընդ որում,</w:t>
      </w:r>
      <w:r w:rsidRPr="00377AA7">
        <w:rPr>
          <w:rFonts w:ascii="GHEA Grapalat" w:hAnsi="GHEA Grapalat" w:cs="Sylfaen"/>
          <w:szCs w:val="24"/>
          <w:lang w:val="hy-AM"/>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անդամի</w:t>
      </w:r>
      <w:r w:rsidRPr="00377AA7">
        <w:rPr>
          <w:rFonts w:ascii="GHEA Grapalat" w:hAnsi="GHEA Grapalat" w:cs="Sylfaen"/>
          <w:szCs w:val="24"/>
        </w:rPr>
        <w:t xml:space="preserve"> </w:t>
      </w:r>
      <w:r w:rsidRPr="00377AA7">
        <w:rPr>
          <w:rFonts w:ascii="GHEA Grapalat" w:hAnsi="GHEA Grapalat" w:cs="Sylfaen"/>
          <w:szCs w:val="24"/>
          <w:lang w:val="ru-RU"/>
        </w:rPr>
        <w:t>կոնսորցիումից</w:t>
      </w:r>
      <w:r w:rsidRPr="00377AA7">
        <w:rPr>
          <w:rFonts w:ascii="GHEA Grapalat" w:hAnsi="GHEA Grapalat" w:cs="Sylfaen"/>
          <w:szCs w:val="24"/>
        </w:rPr>
        <w:t xml:space="preserve"> </w:t>
      </w:r>
      <w:r w:rsidRPr="00377AA7">
        <w:rPr>
          <w:rFonts w:ascii="GHEA Grapalat" w:hAnsi="GHEA Grapalat" w:cs="Sylfaen"/>
          <w:szCs w:val="24"/>
          <w:lang w:val="ru-RU"/>
        </w:rPr>
        <w:t>դուրս</w:t>
      </w:r>
      <w:r w:rsidRPr="00377AA7">
        <w:rPr>
          <w:rFonts w:ascii="GHEA Grapalat" w:hAnsi="GHEA Grapalat" w:cs="Sylfaen"/>
          <w:szCs w:val="24"/>
        </w:rPr>
        <w:t xml:space="preserve"> </w:t>
      </w:r>
      <w:r w:rsidRPr="00377AA7">
        <w:rPr>
          <w:rFonts w:ascii="GHEA Grapalat" w:hAnsi="GHEA Grapalat" w:cs="Sylfaen"/>
          <w:szCs w:val="24"/>
          <w:lang w:val="ru-RU"/>
        </w:rPr>
        <w:t>գալու</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հետ</w:t>
      </w:r>
      <w:r w:rsidRPr="00377AA7">
        <w:rPr>
          <w:rFonts w:ascii="GHEA Grapalat" w:hAnsi="GHEA Grapalat" w:cs="Sylfaen"/>
          <w:szCs w:val="24"/>
        </w:rPr>
        <w:t xml:space="preserve"> </w:t>
      </w:r>
      <w:r w:rsidRPr="00377AA7">
        <w:rPr>
          <w:rFonts w:ascii="GHEA Grapalat" w:hAnsi="GHEA Grapalat" w:cs="Sylfaen"/>
          <w:szCs w:val="24"/>
          <w:lang w:val="en-US"/>
        </w:rPr>
        <w:t>պ</w:t>
      </w:r>
      <w:r w:rsidRPr="00377AA7">
        <w:rPr>
          <w:rFonts w:ascii="GHEA Grapalat" w:hAnsi="GHEA Grapalat" w:cs="Sylfaen"/>
          <w:szCs w:val="24"/>
          <w:lang w:val="ru-RU"/>
        </w:rPr>
        <w:t>ատվիրատուի</w:t>
      </w:r>
      <w:r w:rsidRPr="00377AA7">
        <w:rPr>
          <w:rFonts w:ascii="GHEA Grapalat" w:hAnsi="GHEA Grapalat" w:cs="Sylfaen"/>
          <w:szCs w:val="24"/>
        </w:rPr>
        <w:t xml:space="preserve"> </w:t>
      </w:r>
      <w:r w:rsidRPr="00377AA7">
        <w:rPr>
          <w:rFonts w:ascii="GHEA Grapalat" w:hAnsi="GHEA Grapalat" w:cs="Sylfaen"/>
          <w:szCs w:val="24"/>
          <w:lang w:val="ru-RU"/>
        </w:rPr>
        <w:t>կնքած</w:t>
      </w:r>
      <w:r w:rsidRPr="00377AA7">
        <w:rPr>
          <w:rFonts w:ascii="GHEA Grapalat" w:hAnsi="GHEA Grapalat" w:cs="Sylfaen"/>
          <w:szCs w:val="24"/>
        </w:rPr>
        <w:t xml:space="preserve"> </w:t>
      </w:r>
      <w:r w:rsidRPr="00377AA7">
        <w:rPr>
          <w:rFonts w:ascii="GHEA Grapalat" w:hAnsi="GHEA Grapalat" w:cs="Sylfaen"/>
          <w:szCs w:val="24"/>
          <w:lang w:val="ru-RU"/>
        </w:rPr>
        <w:t>պայմանագիրը</w:t>
      </w:r>
      <w:r w:rsidRPr="00377AA7">
        <w:rPr>
          <w:rFonts w:ascii="GHEA Grapalat" w:hAnsi="GHEA Grapalat" w:cs="Sylfaen"/>
          <w:szCs w:val="24"/>
        </w:rPr>
        <w:t xml:space="preserve"> </w:t>
      </w:r>
      <w:r w:rsidRPr="00377AA7">
        <w:rPr>
          <w:rFonts w:ascii="GHEA Grapalat" w:hAnsi="GHEA Grapalat" w:cs="Sylfaen"/>
          <w:szCs w:val="24"/>
          <w:lang w:val="ru-RU"/>
        </w:rPr>
        <w:t>միակողմանիորեն</w:t>
      </w:r>
      <w:r w:rsidRPr="00377AA7">
        <w:rPr>
          <w:rFonts w:ascii="GHEA Grapalat" w:hAnsi="GHEA Grapalat" w:cs="Sylfaen"/>
          <w:szCs w:val="24"/>
        </w:rPr>
        <w:t xml:space="preserve"> </w:t>
      </w:r>
      <w:r w:rsidRPr="00377AA7">
        <w:rPr>
          <w:rFonts w:ascii="GHEA Grapalat" w:hAnsi="GHEA Grapalat" w:cs="Sylfaen"/>
          <w:szCs w:val="24"/>
          <w:lang w:val="ru-RU"/>
        </w:rPr>
        <w:t>լուծվում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կոնսորցիումի</w:t>
      </w:r>
      <w:r w:rsidRPr="00377AA7">
        <w:rPr>
          <w:rFonts w:ascii="GHEA Grapalat" w:hAnsi="GHEA Grapalat" w:cs="Sylfaen"/>
          <w:szCs w:val="24"/>
        </w:rPr>
        <w:t xml:space="preserve"> </w:t>
      </w:r>
      <w:r w:rsidRPr="00377AA7">
        <w:rPr>
          <w:rFonts w:ascii="GHEA Grapalat" w:hAnsi="GHEA Grapalat" w:cs="Sylfaen"/>
          <w:szCs w:val="24"/>
          <w:lang w:val="ru-RU"/>
        </w:rPr>
        <w:t>անդամների</w:t>
      </w:r>
      <w:r w:rsidRPr="00377AA7">
        <w:rPr>
          <w:rFonts w:ascii="GHEA Grapalat" w:hAnsi="GHEA Grapalat" w:cs="Sylfaen"/>
          <w:szCs w:val="24"/>
        </w:rPr>
        <w:t xml:space="preserve"> </w:t>
      </w:r>
      <w:r w:rsidRPr="00377AA7">
        <w:rPr>
          <w:rFonts w:ascii="GHEA Grapalat" w:hAnsi="GHEA Grapalat" w:cs="Sylfaen"/>
          <w:szCs w:val="24"/>
          <w:lang w:val="ru-RU"/>
        </w:rPr>
        <w:t>նկատմամբ</w:t>
      </w:r>
      <w:r w:rsidRPr="00377AA7">
        <w:rPr>
          <w:rFonts w:ascii="GHEA Grapalat" w:hAnsi="GHEA Grapalat" w:cs="Sylfaen"/>
          <w:szCs w:val="24"/>
        </w:rPr>
        <w:t xml:space="preserve"> </w:t>
      </w:r>
      <w:r w:rsidRPr="00377AA7">
        <w:rPr>
          <w:rFonts w:ascii="GHEA Grapalat" w:hAnsi="GHEA Grapalat" w:cs="Sylfaen"/>
          <w:szCs w:val="24"/>
          <w:lang w:val="ru-RU"/>
        </w:rPr>
        <w:t>կիրառվում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պայմանագրով</w:t>
      </w:r>
      <w:r w:rsidRPr="00377AA7">
        <w:rPr>
          <w:rFonts w:ascii="GHEA Grapalat" w:hAnsi="GHEA Grapalat" w:cs="Sylfaen"/>
          <w:szCs w:val="24"/>
        </w:rPr>
        <w:t xml:space="preserve"> </w:t>
      </w:r>
      <w:r w:rsidRPr="00377AA7">
        <w:rPr>
          <w:rFonts w:ascii="GHEA Grapalat" w:hAnsi="GHEA Grapalat" w:cs="Sylfaen"/>
          <w:szCs w:val="24"/>
          <w:lang w:val="ru-RU"/>
        </w:rPr>
        <w:t>նախատեսված</w:t>
      </w:r>
      <w:r w:rsidRPr="00377AA7">
        <w:rPr>
          <w:rFonts w:ascii="GHEA Grapalat" w:hAnsi="GHEA Grapalat" w:cs="Sylfaen"/>
          <w:szCs w:val="24"/>
        </w:rPr>
        <w:t xml:space="preserve"> </w:t>
      </w:r>
      <w:r w:rsidRPr="00377AA7">
        <w:rPr>
          <w:rFonts w:ascii="GHEA Grapalat" w:hAnsi="GHEA Grapalat" w:cs="Sylfaen"/>
          <w:szCs w:val="24"/>
          <w:lang w:val="ru-RU"/>
        </w:rPr>
        <w:t>պատասխանատվության</w:t>
      </w:r>
      <w:r w:rsidRPr="00377AA7">
        <w:rPr>
          <w:rFonts w:ascii="GHEA Grapalat" w:hAnsi="GHEA Grapalat" w:cs="Sylfaen"/>
          <w:szCs w:val="24"/>
        </w:rPr>
        <w:t xml:space="preserve"> </w:t>
      </w:r>
      <w:r w:rsidRPr="00377AA7">
        <w:rPr>
          <w:rFonts w:ascii="GHEA Grapalat" w:hAnsi="GHEA Grapalat" w:cs="Sylfaen"/>
          <w:szCs w:val="24"/>
          <w:lang w:val="ru-RU"/>
        </w:rPr>
        <w:t>միջոցները</w:t>
      </w:r>
      <w:r w:rsidRPr="00377AA7">
        <w:rPr>
          <w:rFonts w:ascii="GHEA Grapalat" w:hAnsi="GHEA Grapalat" w:cs="Sylfaen"/>
          <w:szCs w:val="24"/>
          <w:lang w:val="hy-AM"/>
        </w:rPr>
        <w:t>:</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jc w:val="center"/>
        <w:rPr>
          <w:rFonts w:ascii="GHEA Grapalat" w:hAnsi="GHEA Grapalat" w:cs="Arial"/>
          <w:b/>
          <w:sz w:val="20"/>
          <w:lang w:val="af-ZA"/>
        </w:rPr>
      </w:pPr>
      <w:r w:rsidRPr="00377AA7">
        <w:rPr>
          <w:rFonts w:ascii="GHEA Grapalat" w:hAnsi="GHEA Grapalat"/>
          <w:b/>
          <w:sz w:val="20"/>
          <w:lang w:val="af-ZA"/>
        </w:rPr>
        <w:t xml:space="preserve">3.  </w:t>
      </w:r>
      <w:proofErr w:type="gramStart"/>
      <w:r w:rsidRPr="00377AA7">
        <w:rPr>
          <w:rFonts w:ascii="GHEA Grapalat" w:hAnsi="GHEA Grapalat" w:cs="Sylfaen"/>
          <w:b/>
          <w:sz w:val="20"/>
        </w:rPr>
        <w:t>ՀՐԱՎԵՐԻ</w:t>
      </w:r>
      <w:r w:rsidRPr="00377AA7">
        <w:rPr>
          <w:rFonts w:ascii="GHEA Grapalat" w:hAnsi="GHEA Grapalat" w:cs="Arial"/>
          <w:b/>
          <w:sz w:val="20"/>
          <w:lang w:val="af-ZA"/>
        </w:rPr>
        <w:t xml:space="preserve">  </w:t>
      </w:r>
      <w:r w:rsidRPr="00377AA7">
        <w:rPr>
          <w:rFonts w:ascii="GHEA Grapalat" w:hAnsi="GHEA Grapalat" w:cs="Sylfaen"/>
          <w:b/>
          <w:sz w:val="20"/>
        </w:rPr>
        <w:t>ՊԱՐԶԱԲԱՆՈՒՄԸ</w:t>
      </w:r>
      <w:proofErr w:type="gramEnd"/>
      <w:r w:rsidRPr="00377AA7">
        <w:rPr>
          <w:rFonts w:ascii="GHEA Grapalat" w:hAnsi="GHEA Grapalat" w:cs="Arial"/>
          <w:b/>
          <w:sz w:val="20"/>
          <w:lang w:val="af-ZA"/>
        </w:rPr>
        <w:t xml:space="preserve">  </w:t>
      </w:r>
      <w:r w:rsidRPr="00377AA7">
        <w:rPr>
          <w:rFonts w:ascii="GHEA Grapalat" w:hAnsi="GHEA Grapalat" w:cs="Arial"/>
          <w:b/>
          <w:sz w:val="20"/>
        </w:rPr>
        <w:t>ԵՎ</w:t>
      </w:r>
      <w:r w:rsidRPr="00377AA7">
        <w:rPr>
          <w:rFonts w:ascii="GHEA Grapalat" w:hAnsi="GHEA Grapalat" w:cs="Arial"/>
          <w:b/>
          <w:sz w:val="20"/>
          <w:lang w:val="af-ZA"/>
        </w:rPr>
        <w:t xml:space="preserve"> </w:t>
      </w:r>
      <w:r w:rsidRPr="00377AA7">
        <w:rPr>
          <w:rFonts w:ascii="GHEA Grapalat" w:hAnsi="GHEA Grapalat" w:cs="Sylfaen"/>
          <w:b/>
          <w:sz w:val="20"/>
        </w:rPr>
        <w:t>ՀՐԱՎԵՐՈՒՄ</w:t>
      </w:r>
      <w:r w:rsidRPr="00377AA7">
        <w:rPr>
          <w:rFonts w:ascii="GHEA Grapalat" w:hAnsi="GHEA Grapalat" w:cs="Arial"/>
          <w:b/>
          <w:sz w:val="20"/>
          <w:lang w:val="af-ZA"/>
        </w:rPr>
        <w:t xml:space="preserve"> </w:t>
      </w:r>
      <w:r w:rsidRPr="00377AA7">
        <w:rPr>
          <w:rFonts w:ascii="GHEA Grapalat" w:hAnsi="GHEA Grapalat" w:cs="Sylfaen"/>
          <w:b/>
          <w:sz w:val="20"/>
        </w:rPr>
        <w:t>ՓՈՓՈԽՈՒԹՅՈՒՆ</w:t>
      </w:r>
      <w:r w:rsidRPr="00377AA7">
        <w:rPr>
          <w:rFonts w:ascii="GHEA Grapalat" w:hAnsi="GHEA Grapalat" w:cs="Arial"/>
          <w:b/>
          <w:sz w:val="20"/>
          <w:lang w:val="af-ZA"/>
        </w:rPr>
        <w:t xml:space="preserve"> </w:t>
      </w:r>
      <w:r w:rsidRPr="00377AA7">
        <w:rPr>
          <w:rFonts w:ascii="GHEA Grapalat" w:hAnsi="GHEA Grapalat" w:cs="Sylfaen"/>
          <w:b/>
          <w:sz w:val="20"/>
        </w:rPr>
        <w:t>ԿԱՏԱՐԵԼՈՒ</w:t>
      </w:r>
      <w:r w:rsidRPr="00377AA7">
        <w:rPr>
          <w:rFonts w:ascii="GHEA Grapalat" w:hAnsi="GHEA Grapalat" w:cs="Arial"/>
          <w:b/>
          <w:sz w:val="20"/>
          <w:lang w:val="af-ZA"/>
        </w:rPr>
        <w:t xml:space="preserve"> </w:t>
      </w:r>
      <w:r w:rsidRPr="00377AA7">
        <w:rPr>
          <w:rFonts w:ascii="GHEA Grapalat" w:hAnsi="GHEA Grapalat" w:cs="Sylfaen"/>
          <w:b/>
          <w:sz w:val="20"/>
        </w:rPr>
        <w:t>ԿԱՐԳԸ</w:t>
      </w:r>
      <w:r w:rsidRPr="00377AA7">
        <w:rPr>
          <w:rFonts w:ascii="GHEA Grapalat" w:hAnsi="GHEA Grapalat" w:cs="Arial"/>
          <w:b/>
          <w:sz w:val="20"/>
          <w:lang w:val="af-ZA"/>
        </w:rPr>
        <w:t xml:space="preserve"> </w:t>
      </w:r>
    </w:p>
    <w:p w:rsidR="00404109" w:rsidRPr="00377AA7" w:rsidRDefault="00404109" w:rsidP="00404109">
      <w:pPr>
        <w:jc w:val="center"/>
        <w:rPr>
          <w:rFonts w:ascii="GHEA Grapalat" w:hAnsi="GHEA Grapalat"/>
          <w:b/>
          <w:sz w:val="20"/>
          <w:lang w:val="af-ZA"/>
        </w:rPr>
      </w:pPr>
    </w:p>
    <w:p w:rsidR="00404109" w:rsidRPr="00377AA7" w:rsidRDefault="00404109" w:rsidP="00C96EB2">
      <w:pPr>
        <w:jc w:val="both"/>
        <w:rPr>
          <w:rFonts w:ascii="GHEA Grapalat" w:hAnsi="GHEA Grapalat"/>
          <w:sz w:val="20"/>
          <w:lang w:val="af-ZA"/>
        </w:rPr>
      </w:pPr>
      <w:r w:rsidRPr="00377AA7">
        <w:rPr>
          <w:rFonts w:ascii="GHEA Grapalat" w:hAnsi="GHEA Grapalat"/>
          <w:sz w:val="20"/>
          <w:lang w:val="af-ZA"/>
        </w:rPr>
        <w:t xml:space="preserve">3.1 </w:t>
      </w:r>
      <w:r w:rsidRPr="00377AA7">
        <w:rPr>
          <w:rFonts w:ascii="GHEA Grapalat" w:hAnsi="GHEA Grapalat" w:cs="Sylfaen"/>
          <w:sz w:val="20"/>
        </w:rPr>
        <w:t>Օրենքի</w:t>
      </w:r>
      <w:r w:rsidRPr="00377AA7">
        <w:rPr>
          <w:rFonts w:ascii="GHEA Grapalat" w:hAnsi="GHEA Grapalat" w:cs="Arial"/>
          <w:sz w:val="20"/>
          <w:lang w:val="af-ZA"/>
        </w:rPr>
        <w:t xml:space="preserve"> 29-</w:t>
      </w:r>
      <w:r w:rsidRPr="00377AA7">
        <w:rPr>
          <w:rFonts w:ascii="GHEA Grapalat" w:hAnsi="GHEA Grapalat" w:cs="Sylfaen"/>
          <w:sz w:val="20"/>
        </w:rPr>
        <w:t>րդ</w:t>
      </w:r>
      <w:r w:rsidRPr="00377AA7">
        <w:rPr>
          <w:rFonts w:ascii="GHEA Grapalat" w:hAnsi="GHEA Grapalat" w:cs="Arial"/>
          <w:sz w:val="20"/>
          <w:lang w:val="af-ZA"/>
        </w:rPr>
        <w:t xml:space="preserve"> </w:t>
      </w:r>
      <w:r w:rsidRPr="00377AA7">
        <w:rPr>
          <w:rFonts w:ascii="GHEA Grapalat" w:hAnsi="GHEA Grapalat" w:cs="Sylfaen"/>
          <w:sz w:val="20"/>
        </w:rPr>
        <w:t>հոդվածի</w:t>
      </w:r>
      <w:r w:rsidRPr="00377AA7">
        <w:rPr>
          <w:rFonts w:ascii="GHEA Grapalat" w:hAnsi="GHEA Grapalat" w:cs="Arial"/>
          <w:sz w:val="20"/>
          <w:lang w:val="af-ZA"/>
        </w:rPr>
        <w:t xml:space="preserve"> </w:t>
      </w:r>
      <w:r w:rsidRPr="00377AA7">
        <w:rPr>
          <w:rFonts w:ascii="GHEA Grapalat" w:hAnsi="GHEA Grapalat" w:cs="Sylfaen"/>
          <w:sz w:val="20"/>
        </w:rPr>
        <w:t>համաձայն</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ասնակիցն</w:t>
      </w:r>
      <w:r w:rsidRPr="00377AA7">
        <w:rPr>
          <w:rFonts w:ascii="GHEA Grapalat" w:hAnsi="GHEA Grapalat" w:cs="Arial"/>
          <w:sz w:val="20"/>
          <w:lang w:val="af-ZA"/>
        </w:rPr>
        <w:t xml:space="preserve"> </w:t>
      </w:r>
      <w:r w:rsidRPr="00377AA7">
        <w:rPr>
          <w:rFonts w:ascii="GHEA Grapalat" w:hAnsi="GHEA Grapalat" w:cs="Sylfaen"/>
          <w:sz w:val="20"/>
        </w:rPr>
        <w:t>իրավունք</w:t>
      </w:r>
      <w:r w:rsidRPr="00377AA7">
        <w:rPr>
          <w:rFonts w:ascii="GHEA Grapalat" w:hAnsi="GHEA Grapalat" w:cs="Arial"/>
          <w:sz w:val="20"/>
          <w:lang w:val="af-ZA"/>
        </w:rPr>
        <w:t xml:space="preserve"> </w:t>
      </w:r>
      <w:r w:rsidRPr="00377AA7">
        <w:rPr>
          <w:rFonts w:ascii="GHEA Grapalat" w:hAnsi="GHEA Grapalat" w:cs="Sylfaen"/>
          <w:sz w:val="20"/>
        </w:rPr>
        <w:t>ունի</w:t>
      </w:r>
      <w:r w:rsidRPr="00377AA7">
        <w:rPr>
          <w:rFonts w:ascii="GHEA Grapalat" w:hAnsi="GHEA Grapalat" w:cs="Arial"/>
          <w:sz w:val="20"/>
          <w:lang w:val="af-ZA"/>
        </w:rPr>
        <w:t xml:space="preserve"> </w:t>
      </w:r>
      <w:r w:rsidRPr="00377AA7">
        <w:rPr>
          <w:rFonts w:ascii="GHEA Grapalat" w:hAnsi="GHEA Grapalat" w:cs="Sylfaen"/>
          <w:sz w:val="20"/>
        </w:rPr>
        <w:t>պատվիրատուից</w:t>
      </w:r>
      <w:r w:rsidRPr="00377AA7">
        <w:rPr>
          <w:rFonts w:ascii="GHEA Grapalat" w:hAnsi="GHEA Grapalat" w:cs="Arial"/>
          <w:sz w:val="20"/>
          <w:lang w:val="af-ZA"/>
        </w:rPr>
        <w:t xml:space="preserve"> </w:t>
      </w:r>
      <w:r w:rsidRPr="00377AA7">
        <w:rPr>
          <w:rFonts w:ascii="GHEA Grapalat" w:hAnsi="GHEA Grapalat" w:cs="Sylfaen"/>
          <w:sz w:val="20"/>
        </w:rPr>
        <w:t>պահանջել</w:t>
      </w:r>
      <w:r w:rsidRPr="00377AA7">
        <w:rPr>
          <w:rFonts w:ascii="GHEA Grapalat" w:hAnsi="GHEA Grapalat" w:cs="Arial"/>
          <w:sz w:val="20"/>
          <w:lang w:val="af-ZA"/>
        </w:rPr>
        <w:t xml:space="preserve"> </w:t>
      </w:r>
      <w:r w:rsidRPr="00377AA7">
        <w:rPr>
          <w:rFonts w:ascii="GHEA Grapalat" w:hAnsi="GHEA Grapalat" w:cs="Sylfaen"/>
          <w:sz w:val="20"/>
        </w:rPr>
        <w:t>հրավերի</w:t>
      </w:r>
      <w:r w:rsidRPr="00377AA7">
        <w:rPr>
          <w:rFonts w:ascii="GHEA Grapalat" w:hAnsi="GHEA Grapalat" w:cs="Arial"/>
          <w:sz w:val="20"/>
          <w:lang w:val="af-ZA"/>
        </w:rPr>
        <w:t xml:space="preserve"> </w:t>
      </w:r>
      <w:r w:rsidRPr="00377AA7">
        <w:rPr>
          <w:rFonts w:ascii="GHEA Grapalat" w:hAnsi="GHEA Grapalat" w:cs="Sylfaen"/>
          <w:sz w:val="20"/>
        </w:rPr>
        <w:t>պարզաբանում</w:t>
      </w:r>
      <w:r w:rsidRPr="00377AA7">
        <w:rPr>
          <w:rFonts w:ascii="GHEA Grapalat" w:hAnsi="GHEA Grapalat" w:cs="Tahoma"/>
          <w:sz w:val="20"/>
        </w:rPr>
        <w:t>։</w:t>
      </w:r>
    </w:p>
    <w:p w:rsidR="00404109" w:rsidRPr="00377AA7" w:rsidRDefault="00404109" w:rsidP="00404109">
      <w:pPr>
        <w:autoSpaceDE w:val="0"/>
        <w:autoSpaceDN w:val="0"/>
        <w:adjustRightInd w:val="0"/>
        <w:ind w:firstLine="567"/>
        <w:jc w:val="both"/>
        <w:rPr>
          <w:rFonts w:ascii="GHEA Grapalat" w:hAnsi="GHEA Grapalat"/>
          <w:sz w:val="20"/>
          <w:lang w:val="af-ZA"/>
        </w:rPr>
      </w:pPr>
      <w:r w:rsidRPr="00377AA7">
        <w:rPr>
          <w:rFonts w:ascii="GHEA Grapalat" w:hAnsi="GHEA Grapalat" w:cs="Sylfaen"/>
          <w:sz w:val="20"/>
        </w:rPr>
        <w:t>Մասնակիցն</w:t>
      </w:r>
      <w:r w:rsidRPr="00377AA7">
        <w:rPr>
          <w:rFonts w:ascii="GHEA Grapalat" w:hAnsi="GHEA Grapalat" w:cs="Arial"/>
          <w:sz w:val="20"/>
          <w:lang w:val="af-ZA"/>
        </w:rPr>
        <w:t xml:space="preserve"> </w:t>
      </w:r>
      <w:r w:rsidRPr="00377AA7">
        <w:rPr>
          <w:rFonts w:ascii="GHEA Grapalat" w:hAnsi="GHEA Grapalat" w:cs="Sylfaen"/>
          <w:sz w:val="20"/>
        </w:rPr>
        <w:t>իրավունք</w:t>
      </w:r>
      <w:r w:rsidRPr="00377AA7">
        <w:rPr>
          <w:rFonts w:ascii="GHEA Grapalat" w:hAnsi="GHEA Grapalat" w:cs="Arial"/>
          <w:sz w:val="20"/>
          <w:lang w:val="af-ZA"/>
        </w:rPr>
        <w:t xml:space="preserve"> </w:t>
      </w:r>
      <w:r w:rsidRPr="00377AA7">
        <w:rPr>
          <w:rFonts w:ascii="GHEA Grapalat" w:hAnsi="GHEA Grapalat" w:cs="Sylfaen"/>
          <w:sz w:val="20"/>
        </w:rPr>
        <w:t>ունի</w:t>
      </w:r>
      <w:r w:rsidRPr="00377AA7">
        <w:rPr>
          <w:rFonts w:ascii="GHEA Grapalat" w:hAnsi="GHEA Grapalat" w:cs="Arial"/>
          <w:sz w:val="20"/>
          <w:lang w:val="af-ZA"/>
        </w:rPr>
        <w:t xml:space="preserve"> </w:t>
      </w:r>
      <w:r w:rsidRPr="00377AA7">
        <w:rPr>
          <w:rFonts w:ascii="GHEA Grapalat" w:hAnsi="GHEA Grapalat" w:cs="Sylfaen"/>
          <w:sz w:val="20"/>
        </w:rPr>
        <w:t>հայտերի</w:t>
      </w:r>
      <w:r w:rsidRPr="00377AA7">
        <w:rPr>
          <w:rFonts w:ascii="GHEA Grapalat" w:hAnsi="GHEA Grapalat" w:cs="Arial"/>
          <w:sz w:val="20"/>
          <w:lang w:val="af-ZA"/>
        </w:rPr>
        <w:t xml:space="preserve"> </w:t>
      </w:r>
      <w:r w:rsidRPr="00377AA7">
        <w:rPr>
          <w:rFonts w:ascii="GHEA Grapalat" w:hAnsi="GHEA Grapalat" w:cs="Sylfaen"/>
          <w:sz w:val="20"/>
        </w:rPr>
        <w:t>ներկայացման</w:t>
      </w:r>
      <w:r w:rsidRPr="00377AA7">
        <w:rPr>
          <w:rFonts w:ascii="GHEA Grapalat" w:hAnsi="GHEA Grapalat" w:cs="Arial"/>
          <w:sz w:val="20"/>
          <w:lang w:val="af-ZA"/>
        </w:rPr>
        <w:t xml:space="preserve"> </w:t>
      </w:r>
      <w:r w:rsidRPr="00377AA7">
        <w:rPr>
          <w:rFonts w:ascii="GHEA Grapalat" w:hAnsi="GHEA Grapalat" w:cs="Sylfaen"/>
          <w:sz w:val="20"/>
        </w:rPr>
        <w:t>վերջնաժամկետը</w:t>
      </w:r>
      <w:r w:rsidRPr="00377AA7">
        <w:rPr>
          <w:rFonts w:ascii="GHEA Grapalat" w:hAnsi="GHEA Grapalat" w:cs="Arial"/>
          <w:sz w:val="20"/>
          <w:lang w:val="af-ZA"/>
        </w:rPr>
        <w:t xml:space="preserve"> </w:t>
      </w:r>
      <w:r w:rsidRPr="00377AA7">
        <w:rPr>
          <w:rFonts w:ascii="GHEA Grapalat" w:hAnsi="GHEA Grapalat" w:cs="Sylfaen"/>
          <w:sz w:val="20"/>
        </w:rPr>
        <w:t>լրանալուց</w:t>
      </w:r>
      <w:r w:rsidRPr="00377AA7">
        <w:rPr>
          <w:rFonts w:ascii="GHEA Grapalat" w:hAnsi="GHEA Grapalat" w:cs="Arial"/>
          <w:sz w:val="20"/>
          <w:lang w:val="af-ZA"/>
        </w:rPr>
        <w:t xml:space="preserve"> </w:t>
      </w:r>
      <w:r w:rsidRPr="00377AA7">
        <w:rPr>
          <w:rFonts w:ascii="GHEA Grapalat" w:hAnsi="GHEA Grapalat" w:cs="Sylfaen"/>
          <w:sz w:val="20"/>
        </w:rPr>
        <w:t>առնվազն</w:t>
      </w:r>
      <w:r w:rsidRPr="00377AA7">
        <w:rPr>
          <w:rFonts w:ascii="GHEA Grapalat" w:hAnsi="GHEA Grapalat" w:cs="Arial"/>
          <w:sz w:val="20"/>
          <w:lang w:val="af-ZA"/>
        </w:rPr>
        <w:t xml:space="preserve"> </w:t>
      </w:r>
      <w:r w:rsidRPr="00377AA7">
        <w:rPr>
          <w:rFonts w:ascii="GHEA Grapalat" w:hAnsi="GHEA Grapalat" w:cs="Sylfaen"/>
          <w:sz w:val="20"/>
        </w:rPr>
        <w:t>հինգ</w:t>
      </w:r>
      <w:r w:rsidRPr="00377AA7">
        <w:rPr>
          <w:rFonts w:ascii="GHEA Grapalat" w:hAnsi="GHEA Grapalat" w:cs="Arial"/>
          <w:sz w:val="20"/>
          <w:lang w:val="af-ZA"/>
        </w:rPr>
        <w:t xml:space="preserve"> </w:t>
      </w:r>
      <w:r w:rsidRPr="00377AA7">
        <w:rPr>
          <w:rFonts w:ascii="GHEA Grapalat" w:hAnsi="GHEA Grapalat" w:cs="Sylfaen"/>
          <w:sz w:val="20"/>
        </w:rPr>
        <w:t>օրացուցային</w:t>
      </w:r>
      <w:r w:rsidRPr="00377AA7">
        <w:rPr>
          <w:rFonts w:ascii="GHEA Grapalat" w:hAnsi="GHEA Grapalat" w:cs="Arial"/>
          <w:sz w:val="20"/>
          <w:lang w:val="af-ZA"/>
        </w:rPr>
        <w:t xml:space="preserve"> </w:t>
      </w:r>
      <w:r w:rsidRPr="00377AA7">
        <w:rPr>
          <w:rFonts w:ascii="GHEA Grapalat" w:hAnsi="GHEA Grapalat" w:cs="Sylfaen"/>
          <w:sz w:val="20"/>
        </w:rPr>
        <w:t>օր</w:t>
      </w:r>
      <w:r w:rsidRPr="00377AA7">
        <w:rPr>
          <w:rFonts w:ascii="GHEA Grapalat" w:hAnsi="GHEA Grapalat" w:cs="Sylfaen"/>
          <w:sz w:val="20"/>
          <w:lang w:val="af-ZA"/>
        </w:rPr>
        <w:t xml:space="preserve"> </w:t>
      </w:r>
      <w:r w:rsidRPr="00377AA7">
        <w:rPr>
          <w:rFonts w:ascii="GHEA Grapalat" w:hAnsi="GHEA Grapalat" w:cs="Sylfaen"/>
          <w:sz w:val="20"/>
        </w:rPr>
        <w:t>առաջ</w:t>
      </w:r>
      <w:r w:rsidRPr="00377AA7">
        <w:rPr>
          <w:rFonts w:ascii="GHEA Grapalat" w:hAnsi="GHEA Grapalat" w:cs="Arial"/>
          <w:sz w:val="20"/>
          <w:lang w:val="af-ZA"/>
        </w:rPr>
        <w:t xml:space="preserve"> գրավոր </w:t>
      </w:r>
      <w:r w:rsidRPr="00377AA7">
        <w:rPr>
          <w:rFonts w:ascii="GHEA Grapalat" w:hAnsi="GHEA Grapalat" w:cs="Sylfaen"/>
          <w:sz w:val="20"/>
        </w:rPr>
        <w:t>հանձնաժողովից</w:t>
      </w:r>
      <w:r w:rsidRPr="00377AA7">
        <w:rPr>
          <w:rFonts w:ascii="GHEA Grapalat" w:hAnsi="GHEA Grapalat" w:cs="Sylfaen"/>
          <w:sz w:val="20"/>
          <w:lang w:val="af-ZA"/>
        </w:rPr>
        <w:t xml:space="preserve"> </w:t>
      </w:r>
      <w:r w:rsidRPr="00377AA7">
        <w:rPr>
          <w:rFonts w:ascii="GHEA Grapalat" w:hAnsi="GHEA Grapalat" w:cs="Sylfaen"/>
          <w:sz w:val="20"/>
        </w:rPr>
        <w:t>պահանջելու</w:t>
      </w:r>
      <w:r w:rsidRPr="00377AA7">
        <w:rPr>
          <w:rFonts w:ascii="GHEA Grapalat" w:hAnsi="GHEA Grapalat" w:cs="Arial"/>
          <w:sz w:val="20"/>
          <w:lang w:val="af-ZA"/>
        </w:rPr>
        <w:t xml:space="preserve"> </w:t>
      </w:r>
      <w:r w:rsidRPr="00377AA7">
        <w:rPr>
          <w:rFonts w:ascii="GHEA Grapalat" w:hAnsi="GHEA Grapalat" w:cs="Sylfaen"/>
          <w:sz w:val="20"/>
        </w:rPr>
        <w:t>հրավերի</w:t>
      </w:r>
      <w:r w:rsidRPr="00377AA7">
        <w:rPr>
          <w:rFonts w:ascii="GHEA Grapalat" w:hAnsi="GHEA Grapalat" w:cs="Arial"/>
          <w:sz w:val="20"/>
          <w:lang w:val="af-ZA"/>
        </w:rPr>
        <w:t xml:space="preserve"> </w:t>
      </w:r>
      <w:r w:rsidRPr="00377AA7">
        <w:rPr>
          <w:rFonts w:ascii="GHEA Grapalat" w:hAnsi="GHEA Grapalat" w:cs="Sylfaen"/>
          <w:sz w:val="20"/>
        </w:rPr>
        <w:t>պարզաբանում</w:t>
      </w:r>
      <w:r w:rsidRPr="00377AA7">
        <w:rPr>
          <w:rFonts w:ascii="GHEA Grapalat" w:hAnsi="GHEA Grapalat" w:cs="Tahoma"/>
          <w:sz w:val="20"/>
        </w:rPr>
        <w:t>։</w:t>
      </w:r>
      <w:r w:rsidRPr="00377AA7">
        <w:rPr>
          <w:rFonts w:ascii="GHEA Grapalat" w:hAnsi="GHEA Grapalat"/>
          <w:sz w:val="20"/>
          <w:lang w:val="af-ZA"/>
        </w:rPr>
        <w:t xml:space="preserve"> </w:t>
      </w:r>
      <w:r w:rsidRPr="00377AA7">
        <w:rPr>
          <w:rFonts w:ascii="GHEA Grapalat" w:hAnsi="GHEA Grapalat"/>
          <w:sz w:val="20"/>
        </w:rPr>
        <w:t>Հանձնաժողովը</w:t>
      </w:r>
      <w:r w:rsidRPr="00377AA7">
        <w:rPr>
          <w:rFonts w:ascii="GHEA Grapalat" w:hAnsi="GHEA Grapalat"/>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կատարած</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ասնակցին</w:t>
      </w:r>
      <w:r w:rsidRPr="00377AA7">
        <w:rPr>
          <w:rFonts w:ascii="GHEA Grapalat" w:hAnsi="GHEA Grapalat" w:cs="Arial"/>
          <w:sz w:val="20"/>
          <w:lang w:val="af-ZA"/>
        </w:rPr>
        <w:t xml:space="preserve"> </w:t>
      </w:r>
      <w:r w:rsidRPr="00377AA7">
        <w:rPr>
          <w:rFonts w:ascii="GHEA Grapalat" w:hAnsi="GHEA Grapalat" w:cs="Sylfaen"/>
          <w:sz w:val="20"/>
        </w:rPr>
        <w:t>պարզաբանումը</w:t>
      </w:r>
      <w:r w:rsidRPr="00377AA7">
        <w:rPr>
          <w:rFonts w:ascii="GHEA Grapalat" w:hAnsi="GHEA Grapalat" w:cs="Arial"/>
          <w:sz w:val="20"/>
          <w:lang w:val="af-ZA"/>
        </w:rPr>
        <w:t xml:space="preserve"> </w:t>
      </w:r>
      <w:r w:rsidRPr="00377AA7">
        <w:rPr>
          <w:rFonts w:ascii="GHEA Grapalat" w:hAnsi="GHEA Grapalat" w:cs="Sylfaen"/>
          <w:sz w:val="20"/>
        </w:rPr>
        <w:t>տրամադրում</w:t>
      </w:r>
      <w:r w:rsidRPr="00377AA7">
        <w:rPr>
          <w:rFonts w:ascii="GHEA Grapalat" w:hAnsi="GHEA Grapalat" w:cs="Arial"/>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գրավոր</w:t>
      </w:r>
      <w:r w:rsidRPr="00377AA7" w:rsidDel="00A3468D">
        <w:rPr>
          <w:rFonts w:ascii="GHEA Grapalat" w:hAnsi="GHEA Grapalat" w:cs="Sylfaen"/>
          <w:sz w:val="20"/>
          <w:lang w:val="af-ZA"/>
        </w:rPr>
        <w:t xml:space="preserve"> </w:t>
      </w:r>
      <w:r w:rsidRPr="00377AA7">
        <w:rPr>
          <w:rFonts w:ascii="GHEA Grapalat" w:hAnsi="GHEA Grapalat" w:cs="Sylfaen"/>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ստանալու</w:t>
      </w:r>
      <w:r w:rsidRPr="00377AA7">
        <w:rPr>
          <w:rFonts w:ascii="GHEA Grapalat" w:hAnsi="GHEA Grapalat" w:cs="Arial"/>
          <w:sz w:val="20"/>
          <w:lang w:val="af-ZA"/>
        </w:rPr>
        <w:t xml:space="preserve"> </w:t>
      </w:r>
      <w:r w:rsidRPr="00377AA7">
        <w:rPr>
          <w:rFonts w:ascii="GHEA Grapalat" w:hAnsi="GHEA Grapalat" w:cs="Sylfaen"/>
          <w:sz w:val="20"/>
        </w:rPr>
        <w:t>օրվան</w:t>
      </w:r>
      <w:r w:rsidRPr="00377AA7">
        <w:rPr>
          <w:rFonts w:ascii="GHEA Grapalat" w:hAnsi="GHEA Grapalat" w:cs="Arial"/>
          <w:sz w:val="20"/>
          <w:lang w:val="af-ZA"/>
        </w:rPr>
        <w:t xml:space="preserve"> </w:t>
      </w:r>
      <w:r w:rsidRPr="00377AA7">
        <w:rPr>
          <w:rFonts w:ascii="GHEA Grapalat" w:hAnsi="GHEA Grapalat" w:cs="Sylfaen"/>
          <w:sz w:val="20"/>
        </w:rPr>
        <w:t>հաջորդող</w:t>
      </w:r>
      <w:r w:rsidRPr="00377AA7">
        <w:rPr>
          <w:rFonts w:ascii="GHEA Grapalat" w:hAnsi="GHEA Grapalat" w:cs="Arial"/>
          <w:sz w:val="20"/>
          <w:lang w:val="af-ZA"/>
        </w:rPr>
        <w:t xml:space="preserve"> </w:t>
      </w:r>
      <w:r w:rsidRPr="00377AA7">
        <w:rPr>
          <w:rFonts w:ascii="GHEA Grapalat" w:hAnsi="GHEA Grapalat" w:cs="Sylfaen"/>
          <w:sz w:val="20"/>
        </w:rPr>
        <w:t>երկու</w:t>
      </w:r>
      <w:r w:rsidRPr="00377AA7">
        <w:rPr>
          <w:rFonts w:ascii="GHEA Grapalat" w:hAnsi="GHEA Grapalat" w:cs="Arial"/>
          <w:sz w:val="20"/>
          <w:lang w:val="af-ZA"/>
        </w:rPr>
        <w:t xml:space="preserve"> </w:t>
      </w:r>
      <w:r w:rsidRPr="00377AA7">
        <w:rPr>
          <w:rFonts w:ascii="GHEA Grapalat" w:hAnsi="GHEA Grapalat" w:cs="Sylfaen"/>
          <w:sz w:val="20"/>
        </w:rPr>
        <w:t>օրացուցային</w:t>
      </w:r>
      <w:r w:rsidRPr="00377AA7">
        <w:rPr>
          <w:rFonts w:ascii="GHEA Grapalat" w:hAnsi="GHEA Grapalat" w:cs="Arial"/>
          <w:sz w:val="20"/>
          <w:lang w:val="af-ZA"/>
        </w:rPr>
        <w:t xml:space="preserve"> </w:t>
      </w:r>
      <w:r w:rsidRPr="00377AA7">
        <w:rPr>
          <w:rFonts w:ascii="GHEA Grapalat" w:hAnsi="GHEA Grapalat" w:cs="Sylfaen"/>
          <w:sz w:val="20"/>
        </w:rPr>
        <w:t>օրվա</w:t>
      </w:r>
      <w:r w:rsidRPr="00377AA7">
        <w:rPr>
          <w:rFonts w:ascii="GHEA Grapalat" w:hAnsi="GHEA Grapalat" w:cs="Arial"/>
          <w:sz w:val="20"/>
          <w:lang w:val="af-ZA"/>
        </w:rPr>
        <w:t xml:space="preserve"> </w:t>
      </w:r>
      <w:r w:rsidRPr="00377AA7">
        <w:rPr>
          <w:rFonts w:ascii="GHEA Grapalat" w:hAnsi="GHEA Grapalat" w:cs="Sylfaen"/>
          <w:sz w:val="20"/>
        </w:rPr>
        <w:t>ընթացքում</w:t>
      </w:r>
      <w:r w:rsidRPr="00377AA7">
        <w:rPr>
          <w:rFonts w:ascii="GHEA Grapalat" w:hAnsi="GHEA Grapalat" w:cs="Sylfaen"/>
          <w:color w:val="FFFFFF"/>
          <w:sz w:val="20"/>
          <w:vertAlign w:val="superscript"/>
          <w:lang w:val="af-ZA"/>
        </w:rPr>
        <w:t>5</w:t>
      </w:r>
      <w:r w:rsidRPr="00377AA7">
        <w:rPr>
          <w:rFonts w:ascii="GHEA Grapalat" w:hAnsi="GHEA Grapalat" w:cs="Tahoma"/>
          <w:sz w:val="20"/>
        </w:rPr>
        <w:t>։</w:t>
      </w:r>
      <w:r w:rsidRPr="00377AA7">
        <w:rPr>
          <w:rFonts w:ascii="GHEA Grapalat" w:hAnsi="GHEA Grapalat" w:cs="Tahoma"/>
          <w:sz w:val="20"/>
          <w:vertAlign w:val="superscript"/>
        </w:rPr>
        <w:t>6</w:t>
      </w:r>
      <w:r w:rsidRPr="00377AA7">
        <w:rPr>
          <w:rFonts w:ascii="GHEA Grapalat" w:hAnsi="GHEA Grapalat" w:cs="Tahoma"/>
          <w:sz w:val="20"/>
          <w:lang w:val="af-ZA"/>
        </w:rPr>
        <w:t xml:space="preserve"> </w:t>
      </w:r>
      <w:r w:rsidRPr="00377AA7">
        <w:rPr>
          <w:rFonts w:ascii="GHEA Grapalat" w:hAnsi="GHEA Grapalat"/>
          <w:sz w:val="20"/>
          <w:lang w:val="af-ZA"/>
        </w:rPr>
        <w:t xml:space="preserve"> </w:t>
      </w:r>
    </w:p>
    <w:p w:rsidR="00404109" w:rsidRPr="00377AA7" w:rsidRDefault="00404109" w:rsidP="00C96EB2">
      <w:pPr>
        <w:jc w:val="both"/>
        <w:rPr>
          <w:rFonts w:ascii="GHEA Grapalat" w:hAnsi="GHEA Grapalat"/>
          <w:sz w:val="20"/>
          <w:szCs w:val="20"/>
          <w:lang w:val="af-ZA"/>
        </w:rPr>
      </w:pPr>
      <w:r w:rsidRPr="00377AA7">
        <w:rPr>
          <w:rFonts w:ascii="GHEA Grapalat" w:hAnsi="GHEA Grapalat"/>
          <w:sz w:val="20"/>
          <w:lang w:val="af-ZA"/>
        </w:rPr>
        <w:t xml:space="preserve">3.2 </w:t>
      </w:r>
      <w:r w:rsidRPr="00377AA7">
        <w:rPr>
          <w:rFonts w:ascii="GHEA Grapalat" w:hAnsi="GHEA Grapalat" w:cs="Sylfaen"/>
          <w:sz w:val="20"/>
        </w:rPr>
        <w:t>Հարցման</w:t>
      </w:r>
      <w:r w:rsidRPr="00377AA7">
        <w:rPr>
          <w:rFonts w:ascii="GHEA Grapalat" w:hAnsi="GHEA Grapalat" w:cs="Arial"/>
          <w:sz w:val="20"/>
          <w:lang w:val="af-ZA"/>
        </w:rPr>
        <w:t xml:space="preserve"> </w:t>
      </w:r>
      <w:r w:rsidRPr="00377AA7">
        <w:rPr>
          <w:rFonts w:ascii="GHEA Grapalat" w:hAnsi="GHEA Grapalat" w:cs="Sylfaen"/>
          <w:sz w:val="20"/>
        </w:rPr>
        <w:t>և</w:t>
      </w:r>
      <w:r w:rsidRPr="00377AA7">
        <w:rPr>
          <w:rFonts w:ascii="GHEA Grapalat" w:hAnsi="GHEA Grapalat" w:cs="Arial"/>
          <w:sz w:val="20"/>
          <w:lang w:val="af-ZA"/>
        </w:rPr>
        <w:t xml:space="preserve"> </w:t>
      </w:r>
      <w:r w:rsidRPr="00377AA7">
        <w:rPr>
          <w:rFonts w:ascii="GHEA Grapalat" w:hAnsi="GHEA Grapalat" w:cs="Sylfaen"/>
          <w:sz w:val="20"/>
        </w:rPr>
        <w:t>պարզաբանումների</w:t>
      </w:r>
      <w:r w:rsidRPr="00377AA7">
        <w:rPr>
          <w:rFonts w:ascii="GHEA Grapalat" w:hAnsi="GHEA Grapalat" w:cs="Arial"/>
          <w:sz w:val="20"/>
          <w:lang w:val="af-ZA"/>
        </w:rPr>
        <w:t xml:space="preserve"> </w:t>
      </w:r>
      <w:r w:rsidRPr="00377AA7">
        <w:rPr>
          <w:rFonts w:ascii="GHEA Grapalat" w:hAnsi="GHEA Grapalat" w:cs="Sylfaen"/>
          <w:sz w:val="20"/>
        </w:rPr>
        <w:t>բովանդակության</w:t>
      </w:r>
      <w:r w:rsidRPr="00377AA7">
        <w:rPr>
          <w:rFonts w:ascii="GHEA Grapalat" w:hAnsi="GHEA Grapalat" w:cs="Arial"/>
          <w:sz w:val="20"/>
          <w:lang w:val="af-ZA"/>
        </w:rPr>
        <w:t xml:space="preserve"> </w:t>
      </w:r>
      <w:r w:rsidRPr="00377AA7">
        <w:rPr>
          <w:rFonts w:ascii="GHEA Grapalat" w:hAnsi="GHEA Grapalat" w:cs="Sylfaen"/>
          <w:sz w:val="20"/>
        </w:rPr>
        <w:t>մասին</w:t>
      </w:r>
      <w:r w:rsidRPr="00377AA7">
        <w:rPr>
          <w:rFonts w:ascii="GHEA Grapalat" w:hAnsi="GHEA Grapalat" w:cs="Arial"/>
          <w:sz w:val="20"/>
          <w:lang w:val="af-ZA"/>
        </w:rPr>
        <w:t xml:space="preserve"> </w:t>
      </w:r>
      <w:r w:rsidRPr="00377AA7">
        <w:rPr>
          <w:rFonts w:ascii="GHEA Grapalat" w:hAnsi="GHEA Grapalat" w:cs="Sylfaen"/>
          <w:sz w:val="20"/>
        </w:rPr>
        <w:t>հայտարարությունը</w:t>
      </w:r>
      <w:r w:rsidRPr="00377AA7">
        <w:rPr>
          <w:rFonts w:ascii="GHEA Grapalat" w:hAnsi="GHEA Grapalat" w:cs="Arial"/>
          <w:sz w:val="20"/>
          <w:lang w:val="af-ZA"/>
        </w:rPr>
        <w:t xml:space="preserve"> </w:t>
      </w:r>
      <w:r w:rsidRPr="00377AA7">
        <w:rPr>
          <w:rFonts w:ascii="GHEA Grapalat" w:hAnsi="GHEA Grapalat" w:cs="Arial"/>
          <w:sz w:val="20"/>
        </w:rPr>
        <w:t>պարզաբանումը</w:t>
      </w:r>
      <w:r w:rsidRPr="00377AA7">
        <w:rPr>
          <w:rFonts w:ascii="GHEA Grapalat" w:hAnsi="GHEA Grapalat" w:cs="Arial"/>
          <w:sz w:val="20"/>
          <w:lang w:val="af-ZA"/>
        </w:rPr>
        <w:t xml:space="preserve"> </w:t>
      </w:r>
      <w:r w:rsidRPr="00377AA7">
        <w:rPr>
          <w:rFonts w:ascii="GHEA Grapalat" w:hAnsi="GHEA Grapalat" w:cs="Arial"/>
          <w:sz w:val="20"/>
        </w:rPr>
        <w:t>տրամադրելու</w:t>
      </w:r>
      <w:r w:rsidRPr="00377AA7">
        <w:rPr>
          <w:rFonts w:ascii="GHEA Grapalat" w:hAnsi="GHEA Grapalat" w:cs="Arial"/>
          <w:sz w:val="20"/>
          <w:lang w:val="af-ZA"/>
        </w:rPr>
        <w:t xml:space="preserve"> </w:t>
      </w:r>
      <w:r w:rsidRPr="00377AA7">
        <w:rPr>
          <w:rFonts w:ascii="GHEA Grapalat" w:hAnsi="GHEA Grapalat" w:cs="Arial"/>
          <w:sz w:val="20"/>
        </w:rPr>
        <w:t>օրը</w:t>
      </w:r>
      <w:r w:rsidRPr="00377AA7">
        <w:rPr>
          <w:rFonts w:ascii="GHEA Grapalat" w:hAnsi="GHEA Grapalat" w:cs="Arial"/>
          <w:sz w:val="20"/>
          <w:lang w:val="af-ZA"/>
        </w:rPr>
        <w:t xml:space="preserve"> </w:t>
      </w:r>
      <w:r w:rsidRPr="00377AA7">
        <w:rPr>
          <w:rFonts w:ascii="GHEA Grapalat" w:hAnsi="GHEA Grapalat" w:cs="Sylfaen"/>
          <w:sz w:val="20"/>
        </w:rPr>
        <w:t>հրապարակվում</w:t>
      </w:r>
      <w:r w:rsidRPr="00377AA7">
        <w:rPr>
          <w:rFonts w:ascii="GHEA Grapalat" w:hAnsi="GHEA Grapalat" w:cs="Arial"/>
          <w:sz w:val="20"/>
          <w:lang w:val="af-ZA"/>
        </w:rPr>
        <w:t xml:space="preserve"> </w:t>
      </w:r>
      <w:r w:rsidRPr="00377AA7">
        <w:rPr>
          <w:rFonts w:ascii="GHEA Grapalat" w:hAnsi="GHEA Grapalat" w:cs="Sylfaen"/>
          <w:sz w:val="20"/>
        </w:rPr>
        <w:t>է</w:t>
      </w:r>
      <w:r w:rsidRPr="00377AA7">
        <w:rPr>
          <w:rFonts w:ascii="GHEA Grapalat" w:hAnsi="GHEA Grapalat" w:cs="Arial"/>
          <w:sz w:val="20"/>
          <w:lang w:val="af-ZA"/>
        </w:rPr>
        <w:t xml:space="preserve"> </w:t>
      </w:r>
      <w:r w:rsidRPr="00377AA7">
        <w:rPr>
          <w:rFonts w:ascii="GHEA Grapalat" w:hAnsi="GHEA Grapalat" w:cs="Sylfaen"/>
          <w:sz w:val="20"/>
          <w:lang w:val="af-ZA"/>
        </w:rPr>
        <w:t xml:space="preserve">www.procurement.am </w:t>
      </w:r>
      <w:r w:rsidRPr="00377AA7">
        <w:rPr>
          <w:rFonts w:ascii="GHEA Grapalat" w:hAnsi="GHEA Grapalat" w:cs="Sylfaen"/>
          <w:sz w:val="20"/>
          <w:lang w:val="ru-RU"/>
        </w:rPr>
        <w:t>հասցեով</w:t>
      </w:r>
      <w:r w:rsidRPr="00377AA7">
        <w:rPr>
          <w:rFonts w:ascii="GHEA Grapalat" w:hAnsi="GHEA Grapalat" w:cs="Sylfaen"/>
          <w:sz w:val="20"/>
          <w:lang w:val="af-ZA"/>
        </w:rPr>
        <w:t xml:space="preserve"> </w:t>
      </w:r>
      <w:r w:rsidRPr="00377AA7">
        <w:rPr>
          <w:rFonts w:ascii="GHEA Grapalat" w:hAnsi="GHEA Grapalat" w:cs="Sylfaen"/>
          <w:sz w:val="20"/>
        </w:rPr>
        <w:t>գործող</w:t>
      </w:r>
      <w:r w:rsidRPr="00377AA7">
        <w:rPr>
          <w:rFonts w:ascii="GHEA Grapalat" w:hAnsi="GHEA Grapalat" w:cs="Sylfaen"/>
          <w:sz w:val="20"/>
          <w:lang w:val="af-ZA"/>
        </w:rPr>
        <w:t xml:space="preserve"> </w:t>
      </w:r>
      <w:r w:rsidRPr="00377AA7">
        <w:rPr>
          <w:rFonts w:ascii="GHEA Grapalat" w:hAnsi="GHEA Grapalat" w:cs="Sylfaen"/>
          <w:sz w:val="20"/>
          <w:lang w:val="ru-RU"/>
        </w:rPr>
        <w:t>տեղեկագր</w:t>
      </w:r>
      <w:r w:rsidRPr="00377AA7">
        <w:rPr>
          <w:rFonts w:ascii="GHEA Grapalat" w:hAnsi="GHEA Grapalat" w:cs="Sylfaen"/>
          <w:sz w:val="20"/>
        </w:rPr>
        <w:t>ի</w:t>
      </w:r>
      <w:r w:rsidRPr="00377AA7">
        <w:rPr>
          <w:rFonts w:ascii="GHEA Grapalat" w:hAnsi="GHEA Grapalat" w:cs="Sylfaen"/>
          <w:sz w:val="20"/>
          <w:lang w:val="af-ZA"/>
        </w:rPr>
        <w:t xml:space="preserve"> (</w:t>
      </w:r>
      <w:r w:rsidRPr="00377AA7">
        <w:rPr>
          <w:rFonts w:ascii="GHEA Grapalat" w:hAnsi="GHEA Grapalat" w:cs="Sylfaen"/>
          <w:sz w:val="20"/>
          <w:lang w:val="ru-RU"/>
        </w:rPr>
        <w:t>այսուհետ</w:t>
      </w:r>
      <w:r w:rsidRPr="00377AA7">
        <w:rPr>
          <w:rFonts w:ascii="GHEA Grapalat" w:hAnsi="GHEA Grapalat" w:cs="Sylfaen"/>
          <w:sz w:val="20"/>
          <w:lang w:val="af-ZA"/>
        </w:rPr>
        <w:t xml:space="preserve">` </w:t>
      </w:r>
      <w:r w:rsidRPr="00377AA7">
        <w:rPr>
          <w:rFonts w:ascii="GHEA Grapalat" w:hAnsi="GHEA Grapalat" w:cs="Sylfaen"/>
          <w:sz w:val="20"/>
          <w:lang w:val="ru-RU"/>
        </w:rPr>
        <w:t>տեղեկագիր</w:t>
      </w:r>
      <w:r w:rsidRPr="00377AA7">
        <w:rPr>
          <w:rFonts w:ascii="GHEA Grapalat" w:hAnsi="GHEA Grapalat" w:cs="Sylfaen"/>
          <w:sz w:val="20"/>
          <w:lang w:val="af-ZA"/>
        </w:rPr>
        <w:t xml:space="preserve">) </w:t>
      </w:r>
      <w:r w:rsidRPr="00377AA7">
        <w:rPr>
          <w:rFonts w:ascii="GHEA Grapalat" w:hAnsi="GHEA Grapalat"/>
          <w:lang w:val="af-ZA"/>
        </w:rPr>
        <w:t>«</w:t>
      </w:r>
      <w:r w:rsidRPr="00377AA7">
        <w:rPr>
          <w:rFonts w:ascii="GHEA Grapalat" w:hAnsi="GHEA Grapalat" w:cs="Sylfaen"/>
          <w:sz w:val="20"/>
        </w:rPr>
        <w:t>Գնումների</w:t>
      </w:r>
      <w:r w:rsidRPr="00377AA7">
        <w:rPr>
          <w:rFonts w:ascii="GHEA Grapalat" w:hAnsi="GHEA Grapalat" w:cs="Sylfaen"/>
          <w:sz w:val="20"/>
          <w:lang w:val="af-ZA"/>
        </w:rPr>
        <w:t xml:space="preserve"> </w:t>
      </w:r>
      <w:r w:rsidRPr="00377AA7">
        <w:rPr>
          <w:rFonts w:ascii="GHEA Grapalat" w:hAnsi="GHEA Grapalat" w:cs="Sylfaen"/>
          <w:sz w:val="20"/>
        </w:rPr>
        <w:t>հայտարարություններ</w:t>
      </w:r>
      <w:r w:rsidRPr="00377AA7">
        <w:rPr>
          <w:rFonts w:ascii="GHEA Grapalat" w:hAnsi="GHEA Grapalat"/>
          <w:lang w:val="af-ZA"/>
        </w:rPr>
        <w:t>»</w:t>
      </w:r>
      <w:r w:rsidRPr="00377AA7">
        <w:rPr>
          <w:rFonts w:ascii="GHEA Grapalat" w:hAnsi="GHEA Grapalat" w:cs="Sylfaen"/>
          <w:sz w:val="20"/>
          <w:lang w:val="af-ZA"/>
        </w:rPr>
        <w:t xml:space="preserve"> </w:t>
      </w:r>
      <w:r w:rsidRPr="00377AA7">
        <w:rPr>
          <w:rFonts w:ascii="GHEA Grapalat" w:hAnsi="GHEA Grapalat" w:cs="Sylfaen"/>
          <w:sz w:val="20"/>
        </w:rPr>
        <w:t>բաժնի</w:t>
      </w:r>
      <w:r w:rsidRPr="00377AA7">
        <w:rPr>
          <w:rFonts w:ascii="GHEA Grapalat" w:hAnsi="GHEA Grapalat" w:cs="Sylfaen"/>
          <w:sz w:val="20"/>
          <w:lang w:val="af-ZA"/>
        </w:rPr>
        <w:t xml:space="preserve"> </w:t>
      </w:r>
      <w:r w:rsidRPr="00377AA7">
        <w:rPr>
          <w:rFonts w:ascii="GHEA Grapalat" w:hAnsi="GHEA Grapalat"/>
          <w:lang w:val="af-ZA"/>
        </w:rPr>
        <w:t>«</w:t>
      </w:r>
      <w:r w:rsidRPr="00377AA7">
        <w:rPr>
          <w:rFonts w:ascii="GHEA Grapalat" w:hAnsi="GHEA Grapalat" w:cs="Sylfaen"/>
          <w:sz w:val="20"/>
        </w:rPr>
        <w:t>Հրավերների</w:t>
      </w:r>
      <w:r w:rsidRPr="00377AA7">
        <w:rPr>
          <w:rFonts w:ascii="GHEA Grapalat" w:hAnsi="GHEA Grapalat" w:cs="Sylfaen"/>
          <w:sz w:val="20"/>
          <w:lang w:val="af-ZA"/>
        </w:rPr>
        <w:t xml:space="preserve"> </w:t>
      </w:r>
      <w:r w:rsidRPr="00377AA7">
        <w:rPr>
          <w:rFonts w:ascii="GHEA Grapalat" w:hAnsi="GHEA Grapalat" w:cs="Sylfaen"/>
          <w:sz w:val="20"/>
        </w:rPr>
        <w:t>պարզաբանումների</w:t>
      </w:r>
      <w:r w:rsidRPr="00377AA7">
        <w:rPr>
          <w:rFonts w:ascii="GHEA Grapalat" w:hAnsi="GHEA Grapalat" w:cs="Sylfaen"/>
          <w:sz w:val="20"/>
          <w:lang w:val="af-ZA"/>
        </w:rPr>
        <w:t xml:space="preserve"> </w:t>
      </w:r>
      <w:r w:rsidRPr="00377AA7">
        <w:rPr>
          <w:rFonts w:ascii="GHEA Grapalat" w:hAnsi="GHEA Grapalat" w:cs="Sylfaen"/>
          <w:sz w:val="20"/>
        </w:rPr>
        <w:t>վերաբերյալ</w:t>
      </w:r>
      <w:r w:rsidRPr="00377AA7">
        <w:rPr>
          <w:rFonts w:ascii="GHEA Grapalat" w:hAnsi="GHEA Grapalat" w:cs="Sylfaen"/>
          <w:sz w:val="20"/>
          <w:lang w:val="af-ZA"/>
        </w:rPr>
        <w:t xml:space="preserve"> </w:t>
      </w:r>
      <w:r w:rsidRPr="00377AA7">
        <w:rPr>
          <w:rFonts w:ascii="GHEA Grapalat" w:hAnsi="GHEA Grapalat" w:cs="Sylfaen"/>
          <w:sz w:val="20"/>
        </w:rPr>
        <w:t>հայտարարություններ</w:t>
      </w:r>
      <w:r w:rsidRPr="00377AA7">
        <w:rPr>
          <w:rFonts w:ascii="GHEA Grapalat" w:hAnsi="GHEA Grapalat"/>
          <w:lang w:val="af-ZA"/>
        </w:rPr>
        <w:t>»</w:t>
      </w:r>
      <w:r w:rsidRPr="00377AA7">
        <w:rPr>
          <w:rFonts w:ascii="GHEA Grapalat" w:hAnsi="GHEA Grapalat" w:cs="Sylfaen"/>
          <w:sz w:val="20"/>
          <w:lang w:val="af-ZA"/>
        </w:rPr>
        <w:t xml:space="preserve"> </w:t>
      </w:r>
      <w:r w:rsidRPr="00377AA7">
        <w:rPr>
          <w:rFonts w:ascii="GHEA Grapalat" w:hAnsi="GHEA Grapalat" w:cs="Sylfaen"/>
          <w:sz w:val="20"/>
        </w:rPr>
        <w:t>ենթաբաբաժնում</w:t>
      </w:r>
      <w:r w:rsidRPr="00377AA7">
        <w:rPr>
          <w:rFonts w:ascii="GHEA Grapalat" w:hAnsi="GHEA Grapalat" w:cs="Sylfaen"/>
          <w:sz w:val="20"/>
          <w:lang w:val="af-ZA"/>
        </w:rPr>
        <w:t xml:space="preserve">` </w:t>
      </w:r>
      <w:r w:rsidRPr="00377AA7">
        <w:rPr>
          <w:rFonts w:ascii="GHEA Grapalat" w:hAnsi="GHEA Grapalat" w:cs="Sylfaen"/>
          <w:sz w:val="20"/>
        </w:rPr>
        <w:t>առանց</w:t>
      </w:r>
      <w:r w:rsidRPr="00377AA7">
        <w:rPr>
          <w:rFonts w:ascii="GHEA Grapalat" w:hAnsi="GHEA Grapalat" w:cs="Arial"/>
          <w:sz w:val="20"/>
          <w:lang w:val="af-ZA"/>
        </w:rPr>
        <w:t xml:space="preserve"> </w:t>
      </w:r>
      <w:r w:rsidRPr="00377AA7">
        <w:rPr>
          <w:rFonts w:ascii="GHEA Grapalat" w:hAnsi="GHEA Grapalat" w:cs="Sylfaen"/>
          <w:sz w:val="20"/>
        </w:rPr>
        <w:t>նշելու</w:t>
      </w:r>
      <w:r w:rsidRPr="00377AA7">
        <w:rPr>
          <w:rFonts w:ascii="GHEA Grapalat" w:hAnsi="GHEA Grapalat" w:cs="Arial"/>
          <w:sz w:val="20"/>
          <w:lang w:val="af-ZA"/>
        </w:rPr>
        <w:t xml:space="preserve"> </w:t>
      </w:r>
      <w:r w:rsidRPr="00377AA7">
        <w:rPr>
          <w:rFonts w:ascii="GHEA Grapalat" w:hAnsi="GHEA Grapalat" w:cs="Sylfaen"/>
          <w:sz w:val="20"/>
        </w:rPr>
        <w:t>հարցումը</w:t>
      </w:r>
      <w:r w:rsidRPr="00377AA7">
        <w:rPr>
          <w:rFonts w:ascii="GHEA Grapalat" w:hAnsi="GHEA Grapalat" w:cs="Arial"/>
          <w:sz w:val="20"/>
          <w:lang w:val="af-ZA"/>
        </w:rPr>
        <w:t xml:space="preserve"> </w:t>
      </w:r>
      <w:r w:rsidRPr="00377AA7">
        <w:rPr>
          <w:rFonts w:ascii="GHEA Grapalat" w:hAnsi="GHEA Grapalat" w:cs="Sylfaen"/>
          <w:sz w:val="20"/>
        </w:rPr>
        <w:t>կատարած</w:t>
      </w:r>
      <w:r w:rsidRPr="00377AA7">
        <w:rPr>
          <w:rFonts w:ascii="GHEA Grapalat" w:hAnsi="GHEA Grapalat" w:cs="Arial"/>
          <w:sz w:val="20"/>
          <w:lang w:val="af-ZA"/>
        </w:rPr>
        <w:t xml:space="preserve"> </w:t>
      </w:r>
      <w:r w:rsidRPr="00377AA7">
        <w:rPr>
          <w:rFonts w:ascii="GHEA Grapalat" w:hAnsi="GHEA Grapalat" w:cs="Arial"/>
          <w:sz w:val="20"/>
        </w:rPr>
        <w:t>մ</w:t>
      </w:r>
      <w:r w:rsidRPr="00377AA7">
        <w:rPr>
          <w:rFonts w:ascii="GHEA Grapalat" w:hAnsi="GHEA Grapalat" w:cs="Sylfaen"/>
          <w:sz w:val="20"/>
        </w:rPr>
        <w:t>ասնակցի</w:t>
      </w:r>
      <w:r w:rsidRPr="00377AA7">
        <w:rPr>
          <w:rFonts w:ascii="GHEA Grapalat" w:hAnsi="GHEA Grapalat" w:cs="Arial"/>
          <w:sz w:val="20"/>
          <w:lang w:val="af-ZA"/>
        </w:rPr>
        <w:t xml:space="preserve"> </w:t>
      </w:r>
      <w:r w:rsidRPr="00377AA7">
        <w:rPr>
          <w:rFonts w:ascii="GHEA Grapalat" w:hAnsi="GHEA Grapalat" w:cs="Sylfaen"/>
          <w:sz w:val="20"/>
        </w:rPr>
        <w:t>տվյալները</w:t>
      </w:r>
      <w:r w:rsidRPr="00377AA7">
        <w:rPr>
          <w:rFonts w:ascii="GHEA Grapalat" w:hAnsi="GHEA Grapalat" w:cs="Tahoma"/>
          <w:sz w:val="20"/>
        </w:rPr>
        <w:t>։</w:t>
      </w:r>
      <w:r w:rsidRPr="00377AA7">
        <w:rPr>
          <w:rFonts w:ascii="GHEA Grapalat" w:hAnsi="GHEA Grapalat" w:cs="Tahoma"/>
          <w:sz w:val="20"/>
          <w:lang w:val="af-ZA"/>
        </w:rPr>
        <w:t xml:space="preserve"> </w:t>
      </w:r>
    </w:p>
    <w:p w:rsidR="00404109" w:rsidRPr="00377AA7" w:rsidRDefault="00404109" w:rsidP="00C96EB2">
      <w:pPr>
        <w:autoSpaceDE w:val="0"/>
        <w:autoSpaceDN w:val="0"/>
        <w:adjustRightInd w:val="0"/>
        <w:jc w:val="both"/>
        <w:rPr>
          <w:rFonts w:ascii="GHEA Grapalat" w:hAnsi="GHEA Grapalat" w:cs="Arial Unicode"/>
          <w:sz w:val="20"/>
          <w:lang w:val="af-ZA"/>
        </w:rPr>
      </w:pPr>
      <w:r w:rsidRPr="00377AA7">
        <w:rPr>
          <w:rFonts w:ascii="GHEA Grapalat" w:hAnsi="GHEA Grapalat" w:cs="Arial Unicode"/>
          <w:sz w:val="20"/>
          <w:lang w:val="af-ZA"/>
        </w:rPr>
        <w:t xml:space="preserve">3.3 </w:t>
      </w:r>
      <w:r w:rsidRPr="00377AA7">
        <w:rPr>
          <w:rFonts w:ascii="GHEA Grapalat" w:hAnsi="GHEA Grapalat" w:cs="Sylfaen"/>
          <w:sz w:val="20"/>
          <w:lang w:val="ru-RU"/>
        </w:rPr>
        <w:t>Պարզաբանում</w:t>
      </w:r>
      <w:r w:rsidRPr="00377AA7">
        <w:rPr>
          <w:rFonts w:ascii="GHEA Grapalat" w:hAnsi="GHEA Grapalat" w:cs="Arial Unicode"/>
          <w:sz w:val="20"/>
          <w:lang w:val="af-ZA"/>
        </w:rPr>
        <w:t xml:space="preserve"> </w:t>
      </w:r>
      <w:r w:rsidRPr="00377AA7">
        <w:rPr>
          <w:rFonts w:ascii="GHEA Grapalat" w:hAnsi="GHEA Grapalat" w:cs="Sylfaen"/>
          <w:sz w:val="20"/>
          <w:lang w:val="ru-RU"/>
        </w:rPr>
        <w:t>չի</w:t>
      </w:r>
      <w:r w:rsidRPr="00377AA7">
        <w:rPr>
          <w:rFonts w:ascii="GHEA Grapalat" w:hAnsi="GHEA Grapalat" w:cs="Arial Unicode"/>
          <w:sz w:val="20"/>
          <w:lang w:val="af-ZA"/>
        </w:rPr>
        <w:t xml:space="preserve"> </w:t>
      </w:r>
      <w:r w:rsidRPr="00377AA7">
        <w:rPr>
          <w:rFonts w:ascii="GHEA Grapalat" w:hAnsi="GHEA Grapalat" w:cs="Sylfaen"/>
          <w:sz w:val="20"/>
          <w:lang w:val="ru-RU"/>
        </w:rPr>
        <w:t>տրամադրվում</w:t>
      </w:r>
      <w:r w:rsidRPr="00377AA7">
        <w:rPr>
          <w:rFonts w:ascii="GHEA Grapalat" w:hAnsi="GHEA Grapalat" w:cs="Arial Unicode"/>
          <w:sz w:val="20"/>
          <w:lang w:val="af-ZA"/>
        </w:rPr>
        <w:t xml:space="preserve">, </w:t>
      </w:r>
      <w:r w:rsidRPr="00377AA7">
        <w:rPr>
          <w:rFonts w:ascii="GHEA Grapalat" w:hAnsi="GHEA Grapalat" w:cs="Sylfaen"/>
          <w:sz w:val="20"/>
          <w:lang w:val="ru-RU"/>
        </w:rPr>
        <w:t>եթե</w:t>
      </w:r>
      <w:r w:rsidRPr="00377AA7">
        <w:rPr>
          <w:rFonts w:ascii="GHEA Grapalat" w:hAnsi="GHEA Grapalat" w:cs="Arial Unicode"/>
          <w:sz w:val="20"/>
          <w:lang w:val="af-ZA"/>
        </w:rPr>
        <w:t xml:space="preserve"> </w:t>
      </w:r>
      <w:r w:rsidRPr="00377AA7">
        <w:rPr>
          <w:rFonts w:ascii="GHEA Grapalat" w:hAnsi="GHEA Grapalat" w:cs="Sylfaen"/>
          <w:sz w:val="20"/>
          <w:lang w:val="ru-RU"/>
        </w:rPr>
        <w:t>հարցումը</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կատարվել</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Sylfaen"/>
          <w:sz w:val="20"/>
          <w:lang w:val="ru-RU"/>
        </w:rPr>
        <w:t>սույն</w:t>
      </w:r>
      <w:r w:rsidRPr="00377AA7">
        <w:rPr>
          <w:rFonts w:ascii="GHEA Grapalat" w:hAnsi="GHEA Grapalat" w:cs="Arial Unicode"/>
          <w:sz w:val="20"/>
          <w:lang w:val="af-ZA"/>
        </w:rPr>
        <w:t xml:space="preserve"> </w:t>
      </w:r>
      <w:r w:rsidRPr="00377AA7">
        <w:rPr>
          <w:rFonts w:ascii="GHEA Grapalat" w:hAnsi="GHEA Grapalat" w:cs="Sylfaen"/>
          <w:sz w:val="20"/>
        </w:rPr>
        <w:t>բաժն</w:t>
      </w:r>
      <w:r w:rsidRPr="00377AA7">
        <w:rPr>
          <w:rFonts w:ascii="GHEA Grapalat" w:hAnsi="GHEA Grapalat" w:cs="Sylfaen"/>
          <w:sz w:val="20"/>
          <w:lang w:val="ru-RU"/>
        </w:rPr>
        <w:t>ով</w:t>
      </w:r>
      <w:r w:rsidRPr="00377AA7">
        <w:rPr>
          <w:rFonts w:ascii="GHEA Grapalat" w:hAnsi="GHEA Grapalat" w:cs="Arial Unicode"/>
          <w:sz w:val="20"/>
          <w:lang w:val="af-ZA"/>
        </w:rPr>
        <w:t xml:space="preserve"> </w:t>
      </w:r>
      <w:r w:rsidRPr="00377AA7">
        <w:rPr>
          <w:rFonts w:ascii="GHEA Grapalat" w:hAnsi="GHEA Grapalat" w:cs="Sylfaen"/>
          <w:sz w:val="20"/>
          <w:lang w:val="ru-RU"/>
        </w:rPr>
        <w:t>սահմանված</w:t>
      </w:r>
      <w:r w:rsidRPr="00377AA7">
        <w:rPr>
          <w:rFonts w:ascii="GHEA Grapalat" w:hAnsi="GHEA Grapalat" w:cs="Arial Unicode"/>
          <w:sz w:val="20"/>
          <w:lang w:val="af-ZA"/>
        </w:rPr>
        <w:t xml:space="preserve"> </w:t>
      </w:r>
      <w:r w:rsidRPr="00377AA7">
        <w:rPr>
          <w:rFonts w:ascii="GHEA Grapalat" w:hAnsi="GHEA Grapalat" w:cs="Sylfaen"/>
          <w:sz w:val="20"/>
          <w:lang w:val="ru-RU"/>
        </w:rPr>
        <w:t>ժամկետի</w:t>
      </w:r>
      <w:r w:rsidRPr="00377AA7">
        <w:rPr>
          <w:rFonts w:ascii="GHEA Grapalat" w:hAnsi="GHEA Grapalat" w:cs="Arial Unicode"/>
          <w:sz w:val="20"/>
          <w:lang w:val="af-ZA"/>
        </w:rPr>
        <w:t xml:space="preserve"> </w:t>
      </w:r>
      <w:r w:rsidRPr="00377AA7">
        <w:rPr>
          <w:rFonts w:ascii="GHEA Grapalat" w:hAnsi="GHEA Grapalat" w:cs="Sylfaen"/>
          <w:sz w:val="20"/>
          <w:lang w:val="ru-RU"/>
        </w:rPr>
        <w:t>խախտմամբ</w:t>
      </w:r>
      <w:r w:rsidRPr="00377AA7">
        <w:rPr>
          <w:rFonts w:ascii="GHEA Grapalat" w:hAnsi="GHEA Grapalat" w:cs="Arial Unicode"/>
          <w:sz w:val="20"/>
          <w:lang w:val="af-ZA"/>
        </w:rPr>
        <w:t xml:space="preserve">, </w:t>
      </w:r>
      <w:r w:rsidRPr="00377AA7">
        <w:rPr>
          <w:rFonts w:ascii="GHEA Grapalat" w:hAnsi="GHEA Grapalat" w:cs="Sylfaen"/>
          <w:sz w:val="20"/>
          <w:lang w:val="ru-RU"/>
        </w:rPr>
        <w:t>ինչպես</w:t>
      </w:r>
      <w:r w:rsidRPr="00377AA7">
        <w:rPr>
          <w:rFonts w:ascii="GHEA Grapalat" w:hAnsi="GHEA Grapalat" w:cs="Arial Unicode"/>
          <w:sz w:val="20"/>
          <w:lang w:val="af-ZA"/>
        </w:rPr>
        <w:t xml:space="preserve"> </w:t>
      </w:r>
      <w:r w:rsidRPr="00377AA7">
        <w:rPr>
          <w:rFonts w:ascii="GHEA Grapalat" w:hAnsi="GHEA Grapalat" w:cs="Sylfaen"/>
          <w:sz w:val="20"/>
          <w:lang w:val="ru-RU"/>
        </w:rPr>
        <w:t>նաև</w:t>
      </w:r>
      <w:r w:rsidRPr="00377AA7">
        <w:rPr>
          <w:rFonts w:ascii="GHEA Grapalat" w:hAnsi="GHEA Grapalat" w:cs="Arial Unicode"/>
          <w:sz w:val="20"/>
          <w:lang w:val="af-ZA"/>
        </w:rPr>
        <w:t xml:space="preserve">, </w:t>
      </w:r>
      <w:r w:rsidRPr="00377AA7">
        <w:rPr>
          <w:rFonts w:ascii="GHEA Grapalat" w:hAnsi="GHEA Grapalat" w:cs="Sylfaen"/>
          <w:sz w:val="20"/>
          <w:lang w:val="ru-RU"/>
        </w:rPr>
        <w:t>եթե</w:t>
      </w:r>
      <w:r w:rsidRPr="00377AA7">
        <w:rPr>
          <w:rFonts w:ascii="GHEA Grapalat" w:hAnsi="GHEA Grapalat" w:cs="Arial Unicode"/>
          <w:sz w:val="20"/>
          <w:lang w:val="af-ZA"/>
        </w:rPr>
        <w:t xml:space="preserve"> </w:t>
      </w:r>
      <w:r w:rsidRPr="00377AA7">
        <w:rPr>
          <w:rFonts w:ascii="GHEA Grapalat" w:hAnsi="GHEA Grapalat" w:cs="Sylfaen"/>
          <w:sz w:val="20"/>
          <w:lang w:val="ru-RU"/>
        </w:rPr>
        <w:t>հարցումը</w:t>
      </w:r>
      <w:r w:rsidRPr="00377AA7">
        <w:rPr>
          <w:rFonts w:ascii="GHEA Grapalat" w:hAnsi="GHEA Grapalat" w:cs="Arial Unicode"/>
          <w:sz w:val="20"/>
          <w:lang w:val="af-ZA"/>
        </w:rPr>
        <w:t xml:space="preserve"> </w:t>
      </w:r>
      <w:r w:rsidRPr="00377AA7">
        <w:rPr>
          <w:rFonts w:ascii="GHEA Grapalat" w:hAnsi="GHEA Grapalat" w:cs="Sylfaen"/>
          <w:sz w:val="20"/>
          <w:lang w:val="ru-RU"/>
        </w:rPr>
        <w:t>դուրս</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Arial Unicode"/>
          <w:sz w:val="20"/>
        </w:rPr>
        <w:t>սույն</w:t>
      </w:r>
      <w:r w:rsidRPr="00377AA7">
        <w:rPr>
          <w:rFonts w:ascii="GHEA Grapalat" w:hAnsi="GHEA Grapalat" w:cs="Arial Unicode"/>
          <w:sz w:val="20"/>
          <w:lang w:val="af-ZA"/>
        </w:rPr>
        <w:t xml:space="preserve"> </w:t>
      </w:r>
      <w:r w:rsidRPr="00377AA7">
        <w:rPr>
          <w:rFonts w:ascii="GHEA Grapalat" w:hAnsi="GHEA Grapalat" w:cs="Sylfaen"/>
          <w:sz w:val="20"/>
          <w:lang w:val="ru-RU"/>
        </w:rPr>
        <w:t>հրավերի</w:t>
      </w:r>
      <w:r w:rsidRPr="00377AA7">
        <w:rPr>
          <w:rFonts w:ascii="GHEA Grapalat" w:hAnsi="GHEA Grapalat" w:cs="Arial Unicode"/>
          <w:sz w:val="20"/>
          <w:lang w:val="af-ZA"/>
        </w:rPr>
        <w:t xml:space="preserve"> </w:t>
      </w:r>
      <w:r w:rsidRPr="00377AA7">
        <w:rPr>
          <w:rFonts w:ascii="GHEA Grapalat" w:hAnsi="GHEA Grapalat" w:cs="Sylfaen"/>
          <w:sz w:val="20"/>
          <w:lang w:val="ru-RU"/>
        </w:rPr>
        <w:t>բովանդակության</w:t>
      </w:r>
      <w:r w:rsidRPr="00377AA7">
        <w:rPr>
          <w:rFonts w:ascii="GHEA Grapalat" w:hAnsi="GHEA Grapalat" w:cs="Arial Unicode"/>
          <w:sz w:val="20"/>
          <w:lang w:val="af-ZA"/>
        </w:rPr>
        <w:t xml:space="preserve"> </w:t>
      </w:r>
      <w:r w:rsidRPr="00377AA7">
        <w:rPr>
          <w:rFonts w:ascii="GHEA Grapalat" w:hAnsi="GHEA Grapalat" w:cs="Sylfaen"/>
          <w:sz w:val="20"/>
          <w:lang w:val="ru-RU"/>
        </w:rPr>
        <w:t>շրջանակից</w:t>
      </w:r>
      <w:r w:rsidRPr="00377AA7">
        <w:rPr>
          <w:rFonts w:ascii="GHEA Grapalat" w:hAnsi="GHEA Grapalat" w:cs="Sylfaen"/>
          <w:sz w:val="20"/>
          <w:lang w:val="af-ZA"/>
        </w:rPr>
        <w:t xml:space="preserve"> </w:t>
      </w:r>
      <w:r w:rsidRPr="00377AA7">
        <w:rPr>
          <w:rFonts w:ascii="GHEA Grapalat" w:hAnsi="GHEA Grapalat" w:cs="Tahoma"/>
          <w:sz w:val="20"/>
        </w:rPr>
        <w:t>։</w:t>
      </w:r>
      <w:r w:rsidRPr="00377AA7">
        <w:rPr>
          <w:rFonts w:ascii="GHEA Grapalat" w:hAnsi="GHEA Grapalat" w:cs="Arial Unicode"/>
          <w:sz w:val="20"/>
          <w:lang w:val="af-ZA"/>
        </w:rPr>
        <w:t xml:space="preserve"> </w:t>
      </w:r>
      <w:r w:rsidRPr="00377AA7">
        <w:rPr>
          <w:rFonts w:ascii="GHEA Grapalat" w:hAnsi="GHEA Grapalat"/>
          <w:sz w:val="20"/>
          <w:szCs w:val="20"/>
        </w:rPr>
        <w:t>Ընդ</w:t>
      </w:r>
      <w:r w:rsidRPr="00377AA7">
        <w:rPr>
          <w:rFonts w:ascii="GHEA Grapalat" w:hAnsi="GHEA Grapalat"/>
          <w:sz w:val="20"/>
          <w:szCs w:val="20"/>
          <w:lang w:val="af-ZA"/>
        </w:rPr>
        <w:t xml:space="preserve"> </w:t>
      </w:r>
      <w:r w:rsidRPr="00377AA7">
        <w:rPr>
          <w:rFonts w:ascii="GHEA Grapalat" w:hAnsi="GHEA Grapalat"/>
          <w:sz w:val="20"/>
          <w:szCs w:val="20"/>
        </w:rPr>
        <w:t>որում</w:t>
      </w:r>
      <w:r w:rsidRPr="00377AA7">
        <w:rPr>
          <w:rFonts w:ascii="GHEA Grapalat" w:hAnsi="GHEA Grapalat"/>
          <w:sz w:val="20"/>
          <w:szCs w:val="20"/>
          <w:lang w:val="af-ZA"/>
        </w:rPr>
        <w:t xml:space="preserve">, </w:t>
      </w:r>
      <w:r w:rsidRPr="00377AA7">
        <w:rPr>
          <w:rFonts w:ascii="GHEA Grapalat" w:hAnsi="GHEA Grapalat"/>
          <w:sz w:val="20"/>
          <w:szCs w:val="20"/>
        </w:rPr>
        <w:t>մասնակիցը</w:t>
      </w:r>
      <w:r w:rsidRPr="00377AA7">
        <w:rPr>
          <w:rFonts w:ascii="GHEA Grapalat" w:hAnsi="GHEA Grapalat"/>
          <w:sz w:val="20"/>
          <w:szCs w:val="20"/>
          <w:lang w:val="af-ZA"/>
        </w:rPr>
        <w:t xml:space="preserve"> </w:t>
      </w:r>
      <w:r w:rsidRPr="00377AA7">
        <w:rPr>
          <w:rFonts w:ascii="GHEA Grapalat" w:hAnsi="GHEA Grapalat"/>
          <w:sz w:val="20"/>
          <w:szCs w:val="20"/>
        </w:rPr>
        <w:t>գրավոր</w:t>
      </w:r>
      <w:r w:rsidRPr="00377AA7">
        <w:rPr>
          <w:rFonts w:ascii="GHEA Grapalat" w:hAnsi="GHEA Grapalat"/>
          <w:sz w:val="20"/>
          <w:szCs w:val="20"/>
          <w:lang w:val="af-ZA"/>
        </w:rPr>
        <w:t xml:space="preserve"> </w:t>
      </w:r>
      <w:r w:rsidRPr="00377AA7">
        <w:rPr>
          <w:rFonts w:ascii="GHEA Grapalat" w:hAnsi="GHEA Grapalat"/>
          <w:sz w:val="20"/>
          <w:szCs w:val="20"/>
        </w:rPr>
        <w:t>ծանուցվում</w:t>
      </w:r>
      <w:r w:rsidRPr="00377AA7">
        <w:rPr>
          <w:rFonts w:ascii="GHEA Grapalat" w:hAnsi="GHEA Grapalat"/>
          <w:sz w:val="20"/>
          <w:szCs w:val="20"/>
          <w:lang w:val="af-ZA"/>
        </w:rPr>
        <w:t xml:space="preserve"> </w:t>
      </w:r>
      <w:r w:rsidRPr="00377AA7">
        <w:rPr>
          <w:rFonts w:ascii="GHEA Grapalat" w:hAnsi="GHEA Grapalat"/>
          <w:sz w:val="20"/>
          <w:szCs w:val="20"/>
        </w:rPr>
        <w:t>է</w:t>
      </w:r>
      <w:r w:rsidRPr="00377AA7">
        <w:rPr>
          <w:rFonts w:ascii="GHEA Grapalat" w:hAnsi="GHEA Grapalat"/>
          <w:sz w:val="20"/>
          <w:szCs w:val="20"/>
          <w:lang w:val="af-ZA"/>
        </w:rPr>
        <w:t xml:space="preserve"> </w:t>
      </w:r>
      <w:r w:rsidRPr="00377AA7">
        <w:rPr>
          <w:rFonts w:ascii="GHEA Grapalat" w:hAnsi="GHEA Grapalat"/>
          <w:sz w:val="20"/>
          <w:szCs w:val="20"/>
        </w:rPr>
        <w:t>պարզաբանում</w:t>
      </w:r>
      <w:r w:rsidRPr="00377AA7">
        <w:rPr>
          <w:rFonts w:ascii="GHEA Grapalat" w:hAnsi="GHEA Grapalat"/>
          <w:sz w:val="20"/>
          <w:szCs w:val="20"/>
          <w:lang w:val="af-ZA"/>
        </w:rPr>
        <w:t xml:space="preserve"> </w:t>
      </w:r>
      <w:r w:rsidRPr="00377AA7">
        <w:rPr>
          <w:rFonts w:ascii="GHEA Grapalat" w:hAnsi="GHEA Grapalat"/>
          <w:sz w:val="20"/>
          <w:szCs w:val="20"/>
        </w:rPr>
        <w:t>չտրամադրելու</w:t>
      </w:r>
      <w:r w:rsidRPr="00377AA7">
        <w:rPr>
          <w:rFonts w:ascii="GHEA Grapalat" w:hAnsi="GHEA Grapalat"/>
          <w:sz w:val="20"/>
          <w:szCs w:val="20"/>
          <w:lang w:val="af-ZA"/>
        </w:rPr>
        <w:t xml:space="preserve"> </w:t>
      </w:r>
      <w:r w:rsidRPr="00377AA7">
        <w:rPr>
          <w:rFonts w:ascii="GHEA Grapalat" w:hAnsi="GHEA Grapalat"/>
          <w:sz w:val="20"/>
          <w:szCs w:val="20"/>
        </w:rPr>
        <w:t>հիմքերի</w:t>
      </w:r>
      <w:r w:rsidRPr="00377AA7">
        <w:rPr>
          <w:rFonts w:ascii="GHEA Grapalat" w:hAnsi="GHEA Grapalat"/>
          <w:sz w:val="20"/>
          <w:szCs w:val="20"/>
          <w:lang w:val="af-ZA"/>
        </w:rPr>
        <w:t xml:space="preserve"> </w:t>
      </w:r>
      <w:r w:rsidRPr="00377AA7">
        <w:rPr>
          <w:rFonts w:ascii="GHEA Grapalat" w:hAnsi="GHEA Grapalat"/>
          <w:sz w:val="20"/>
          <w:szCs w:val="20"/>
        </w:rPr>
        <w:t>մասին</w:t>
      </w:r>
      <w:r w:rsidRPr="00377AA7">
        <w:rPr>
          <w:rFonts w:ascii="GHEA Grapalat" w:hAnsi="GHEA Grapalat"/>
          <w:sz w:val="20"/>
          <w:szCs w:val="20"/>
          <w:lang w:val="af-ZA"/>
        </w:rPr>
        <w:t xml:space="preserve">` </w:t>
      </w:r>
      <w:r w:rsidRPr="00377AA7">
        <w:rPr>
          <w:rFonts w:ascii="GHEA Grapalat" w:hAnsi="GHEA Grapalat" w:cs="Sylfaen"/>
          <w:sz w:val="20"/>
          <w:szCs w:val="20"/>
        </w:rPr>
        <w:t>հարցումը</w:t>
      </w:r>
      <w:r w:rsidRPr="00377AA7">
        <w:rPr>
          <w:rFonts w:ascii="GHEA Grapalat" w:hAnsi="GHEA Grapalat"/>
          <w:sz w:val="20"/>
          <w:szCs w:val="20"/>
          <w:lang w:val="af-ZA"/>
        </w:rPr>
        <w:t xml:space="preserve"> </w:t>
      </w:r>
      <w:r w:rsidRPr="00377AA7">
        <w:rPr>
          <w:rFonts w:ascii="GHEA Grapalat" w:hAnsi="GHEA Grapalat" w:cs="Sylfaen"/>
          <w:sz w:val="20"/>
          <w:szCs w:val="20"/>
        </w:rPr>
        <w:t>ստանալու</w:t>
      </w:r>
      <w:r w:rsidRPr="00377AA7">
        <w:rPr>
          <w:rFonts w:ascii="GHEA Grapalat" w:hAnsi="GHEA Grapalat"/>
          <w:sz w:val="20"/>
          <w:szCs w:val="20"/>
          <w:lang w:val="af-ZA"/>
        </w:rPr>
        <w:t xml:space="preserve"> </w:t>
      </w:r>
      <w:r w:rsidRPr="00377AA7">
        <w:rPr>
          <w:rFonts w:ascii="GHEA Grapalat" w:hAnsi="GHEA Grapalat" w:cs="Sylfaen"/>
          <w:sz w:val="20"/>
          <w:szCs w:val="20"/>
        </w:rPr>
        <w:t>օրվան</w:t>
      </w:r>
      <w:r w:rsidRPr="00377AA7">
        <w:rPr>
          <w:rFonts w:ascii="GHEA Grapalat" w:hAnsi="GHEA Grapalat"/>
          <w:sz w:val="20"/>
          <w:szCs w:val="20"/>
          <w:lang w:val="af-ZA"/>
        </w:rPr>
        <w:t xml:space="preserve"> </w:t>
      </w:r>
      <w:r w:rsidRPr="00377AA7">
        <w:rPr>
          <w:rFonts w:ascii="GHEA Grapalat" w:hAnsi="GHEA Grapalat" w:cs="Sylfaen"/>
          <w:sz w:val="20"/>
          <w:szCs w:val="20"/>
        </w:rPr>
        <w:t>հաջորդող</w:t>
      </w:r>
      <w:r w:rsidRPr="00377AA7">
        <w:rPr>
          <w:rFonts w:ascii="GHEA Grapalat" w:hAnsi="GHEA Grapalat"/>
          <w:sz w:val="20"/>
          <w:szCs w:val="20"/>
          <w:lang w:val="af-ZA"/>
        </w:rPr>
        <w:t xml:space="preserve"> </w:t>
      </w:r>
      <w:r w:rsidRPr="00377AA7">
        <w:rPr>
          <w:rFonts w:ascii="GHEA Grapalat" w:hAnsi="GHEA Grapalat" w:cs="Sylfaen"/>
          <w:sz w:val="20"/>
          <w:szCs w:val="20"/>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rPr>
        <w:t>օրացուցային</w:t>
      </w:r>
      <w:r w:rsidRPr="00377AA7">
        <w:rPr>
          <w:rFonts w:ascii="GHEA Grapalat" w:hAnsi="GHEA Grapalat"/>
          <w:sz w:val="20"/>
          <w:szCs w:val="20"/>
          <w:lang w:val="af-ZA"/>
        </w:rPr>
        <w:t xml:space="preserve"> </w:t>
      </w:r>
      <w:r w:rsidRPr="00377AA7">
        <w:rPr>
          <w:rFonts w:ascii="GHEA Grapalat" w:hAnsi="GHEA Grapalat" w:cs="Sylfaen"/>
          <w:sz w:val="20"/>
          <w:szCs w:val="20"/>
        </w:rPr>
        <w:t>օրվա</w:t>
      </w:r>
      <w:r w:rsidRPr="00377AA7">
        <w:rPr>
          <w:rFonts w:ascii="GHEA Grapalat" w:hAnsi="GHEA Grapalat"/>
          <w:sz w:val="20"/>
          <w:szCs w:val="20"/>
          <w:lang w:val="af-ZA"/>
        </w:rPr>
        <w:t xml:space="preserve"> </w:t>
      </w:r>
      <w:r w:rsidRPr="00377AA7">
        <w:rPr>
          <w:rFonts w:ascii="GHEA Grapalat" w:hAnsi="GHEA Grapalat" w:cs="Sylfaen"/>
          <w:sz w:val="20"/>
          <w:szCs w:val="20"/>
        </w:rPr>
        <w:t>ընթացքում</w:t>
      </w:r>
      <w:r w:rsidRPr="00377AA7">
        <w:rPr>
          <w:rFonts w:ascii="GHEA Grapalat" w:hAnsi="GHEA Grapalat"/>
          <w:sz w:val="20"/>
          <w:szCs w:val="20"/>
          <w:lang w:val="af-ZA"/>
        </w:rPr>
        <w:t>:</w:t>
      </w:r>
    </w:p>
    <w:p w:rsidR="00404109" w:rsidRPr="00377AA7" w:rsidRDefault="00404109" w:rsidP="00C96EB2">
      <w:pPr>
        <w:autoSpaceDE w:val="0"/>
        <w:autoSpaceDN w:val="0"/>
        <w:adjustRightInd w:val="0"/>
        <w:jc w:val="both"/>
        <w:rPr>
          <w:rFonts w:ascii="GHEA Grapalat" w:hAnsi="GHEA Grapalat" w:cs="Arial Unicode"/>
          <w:sz w:val="20"/>
          <w:lang w:val="hy-AM"/>
        </w:rPr>
      </w:pPr>
      <w:r w:rsidRPr="00377AA7">
        <w:rPr>
          <w:rFonts w:ascii="GHEA Grapalat" w:hAnsi="GHEA Grapalat" w:cs="Arial Unicode"/>
          <w:sz w:val="20"/>
          <w:lang w:val="af-ZA"/>
        </w:rPr>
        <w:t xml:space="preserve">3.4 </w:t>
      </w:r>
      <w:r w:rsidRPr="00377AA7">
        <w:rPr>
          <w:rFonts w:ascii="GHEA Grapalat" w:hAnsi="GHEA Grapalat" w:cs="Sylfaen"/>
          <w:sz w:val="20"/>
          <w:lang w:val="ru-RU"/>
        </w:rPr>
        <w:t>Հայտերի</w:t>
      </w:r>
      <w:r w:rsidRPr="00377AA7">
        <w:rPr>
          <w:rFonts w:ascii="GHEA Grapalat" w:hAnsi="GHEA Grapalat" w:cs="Arial Unicode"/>
          <w:sz w:val="20"/>
          <w:lang w:val="af-ZA"/>
        </w:rPr>
        <w:t xml:space="preserve"> </w:t>
      </w:r>
      <w:r w:rsidRPr="00377AA7">
        <w:rPr>
          <w:rFonts w:ascii="GHEA Grapalat" w:hAnsi="GHEA Grapalat" w:cs="Sylfaen"/>
          <w:sz w:val="20"/>
          <w:lang w:val="ru-RU"/>
        </w:rPr>
        <w:t>ներկայացման</w:t>
      </w:r>
      <w:r w:rsidRPr="00377AA7">
        <w:rPr>
          <w:rFonts w:ascii="GHEA Grapalat" w:hAnsi="GHEA Grapalat" w:cs="Arial Unicode"/>
          <w:sz w:val="20"/>
          <w:lang w:val="af-ZA"/>
        </w:rPr>
        <w:t xml:space="preserve"> </w:t>
      </w:r>
      <w:r w:rsidRPr="00377AA7">
        <w:rPr>
          <w:rFonts w:ascii="GHEA Grapalat" w:hAnsi="GHEA Grapalat" w:cs="Sylfaen"/>
          <w:sz w:val="20"/>
          <w:lang w:val="ru-RU"/>
        </w:rPr>
        <w:t>վերջնաժամկետը</w:t>
      </w:r>
      <w:r w:rsidRPr="00377AA7">
        <w:rPr>
          <w:rFonts w:ascii="GHEA Grapalat" w:hAnsi="GHEA Grapalat" w:cs="Arial Unicode"/>
          <w:sz w:val="20"/>
          <w:lang w:val="af-ZA"/>
        </w:rPr>
        <w:t xml:space="preserve"> </w:t>
      </w:r>
      <w:r w:rsidRPr="00377AA7">
        <w:rPr>
          <w:rFonts w:ascii="GHEA Grapalat" w:hAnsi="GHEA Grapalat" w:cs="Sylfaen"/>
          <w:sz w:val="20"/>
          <w:lang w:val="ru-RU"/>
        </w:rPr>
        <w:t>լրանալուց</w:t>
      </w:r>
      <w:r w:rsidRPr="00377AA7">
        <w:rPr>
          <w:rFonts w:ascii="GHEA Grapalat" w:hAnsi="GHEA Grapalat" w:cs="Arial Unicode"/>
          <w:sz w:val="20"/>
          <w:lang w:val="af-ZA"/>
        </w:rPr>
        <w:t xml:space="preserve"> </w:t>
      </w:r>
      <w:r w:rsidRPr="00377AA7">
        <w:rPr>
          <w:rFonts w:ascii="GHEA Grapalat" w:hAnsi="GHEA Grapalat" w:cs="Sylfaen"/>
          <w:sz w:val="20"/>
          <w:lang w:val="ru-RU"/>
        </w:rPr>
        <w:t>առնվազն</w:t>
      </w:r>
      <w:r w:rsidRPr="00377AA7">
        <w:rPr>
          <w:rFonts w:ascii="GHEA Grapalat" w:hAnsi="GHEA Grapalat" w:cs="Arial Unicode"/>
          <w:sz w:val="20"/>
          <w:lang w:val="af-ZA"/>
        </w:rPr>
        <w:t xml:space="preserve"> </w:t>
      </w:r>
      <w:r w:rsidRPr="00377AA7">
        <w:rPr>
          <w:rFonts w:ascii="GHEA Grapalat" w:hAnsi="GHEA Grapalat" w:cs="Sylfaen"/>
          <w:sz w:val="20"/>
          <w:lang w:val="ru-RU"/>
        </w:rPr>
        <w:t>հինգ</w:t>
      </w:r>
      <w:r w:rsidRPr="00377AA7">
        <w:rPr>
          <w:rFonts w:ascii="GHEA Grapalat" w:hAnsi="GHEA Grapalat" w:cs="Arial Unicode"/>
          <w:sz w:val="20"/>
          <w:lang w:val="af-ZA"/>
        </w:rPr>
        <w:t xml:space="preserve"> </w:t>
      </w:r>
      <w:r w:rsidRPr="00377AA7">
        <w:rPr>
          <w:rFonts w:ascii="GHEA Grapalat" w:hAnsi="GHEA Grapalat" w:cs="Sylfaen"/>
          <w:sz w:val="20"/>
          <w:lang w:val="ru-RU"/>
        </w:rPr>
        <w:t>օրացուցային</w:t>
      </w:r>
      <w:r w:rsidRPr="00377AA7">
        <w:rPr>
          <w:rFonts w:ascii="GHEA Grapalat" w:hAnsi="GHEA Grapalat" w:cs="Arial Unicode"/>
          <w:sz w:val="20"/>
          <w:lang w:val="af-ZA"/>
        </w:rPr>
        <w:t xml:space="preserve"> </w:t>
      </w:r>
      <w:r w:rsidRPr="00377AA7">
        <w:rPr>
          <w:rFonts w:ascii="GHEA Grapalat" w:hAnsi="GHEA Grapalat" w:cs="Sylfaen"/>
          <w:sz w:val="20"/>
          <w:lang w:val="ru-RU"/>
        </w:rPr>
        <w:t>օր</w:t>
      </w:r>
      <w:r w:rsidRPr="00377AA7">
        <w:rPr>
          <w:rFonts w:ascii="GHEA Grapalat" w:hAnsi="GHEA Grapalat" w:cs="Arial Unicode"/>
          <w:sz w:val="20"/>
          <w:lang w:val="af-ZA"/>
        </w:rPr>
        <w:t xml:space="preserve"> </w:t>
      </w:r>
      <w:r w:rsidRPr="00377AA7">
        <w:rPr>
          <w:rFonts w:ascii="GHEA Grapalat" w:hAnsi="GHEA Grapalat" w:cs="Sylfaen"/>
          <w:sz w:val="20"/>
          <w:lang w:val="ru-RU"/>
        </w:rPr>
        <w:t>առաջ</w:t>
      </w:r>
      <w:r w:rsidRPr="00377AA7">
        <w:rPr>
          <w:rFonts w:ascii="GHEA Grapalat" w:hAnsi="GHEA Grapalat" w:cs="Arial Unicode"/>
          <w:sz w:val="20"/>
          <w:lang w:val="af-ZA"/>
        </w:rPr>
        <w:t xml:space="preserve"> </w:t>
      </w:r>
      <w:r w:rsidRPr="00377AA7">
        <w:rPr>
          <w:rFonts w:ascii="GHEA Grapalat" w:hAnsi="GHEA Grapalat" w:cs="Sylfaen"/>
          <w:sz w:val="20"/>
          <w:lang w:val="ru-RU"/>
        </w:rPr>
        <w:t>հրավերում</w:t>
      </w:r>
      <w:r w:rsidRPr="00377AA7">
        <w:rPr>
          <w:rFonts w:ascii="GHEA Grapalat" w:hAnsi="GHEA Grapalat" w:cs="Arial Unicode"/>
          <w:sz w:val="20"/>
          <w:lang w:val="af-ZA"/>
        </w:rPr>
        <w:t xml:space="preserve"> </w:t>
      </w:r>
      <w:r w:rsidRPr="00377AA7">
        <w:rPr>
          <w:rFonts w:ascii="GHEA Grapalat" w:hAnsi="GHEA Grapalat" w:cs="Sylfaen"/>
          <w:sz w:val="20"/>
          <w:lang w:val="ru-RU"/>
        </w:rPr>
        <w:t>կարող</w:t>
      </w:r>
      <w:r w:rsidRPr="00377AA7">
        <w:rPr>
          <w:rFonts w:ascii="GHEA Grapalat" w:hAnsi="GHEA Grapalat" w:cs="Arial Unicode"/>
          <w:sz w:val="20"/>
          <w:lang w:val="af-ZA"/>
        </w:rPr>
        <w:t xml:space="preserve"> </w:t>
      </w:r>
      <w:r w:rsidRPr="00377AA7">
        <w:rPr>
          <w:rFonts w:ascii="GHEA Grapalat" w:hAnsi="GHEA Grapalat" w:cs="Sylfaen"/>
          <w:sz w:val="20"/>
          <w:lang w:val="ru-RU"/>
        </w:rPr>
        <w:t>են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կատարվել</w:t>
      </w:r>
      <w:r w:rsidRPr="00377AA7">
        <w:rPr>
          <w:rFonts w:ascii="GHEA Grapalat" w:hAnsi="GHEA Grapalat" w:cs="Arial Unicode"/>
          <w:sz w:val="20"/>
          <w:lang w:val="af-ZA"/>
        </w:rPr>
        <w:t xml:space="preserve"> </w:t>
      </w:r>
      <w:r w:rsidRPr="00377AA7">
        <w:rPr>
          <w:rFonts w:ascii="GHEA Grapalat" w:hAnsi="GHEA Grapalat" w:cs="Sylfaen"/>
          <w:sz w:val="20"/>
          <w:lang w:val="ru-RU"/>
        </w:rPr>
        <w:t>փոփոխություններ</w:t>
      </w:r>
      <w:r w:rsidRPr="00377AA7">
        <w:rPr>
          <w:rFonts w:ascii="GHEA Grapalat" w:hAnsi="GHEA Grapalat" w:cs="Tahoma"/>
          <w:sz w:val="20"/>
        </w:rPr>
        <w:t>։</w:t>
      </w:r>
      <w:r w:rsidRPr="00377AA7">
        <w:rPr>
          <w:rFonts w:ascii="GHEA Grapalat" w:hAnsi="GHEA Grapalat" w:cs="Arial Unicode"/>
          <w:sz w:val="20"/>
          <w:lang w:val="af-ZA"/>
        </w:rPr>
        <w:t xml:space="preserve"> </w:t>
      </w:r>
      <w:r w:rsidRPr="00377AA7">
        <w:rPr>
          <w:rFonts w:ascii="GHEA Grapalat" w:hAnsi="GHEA Grapalat" w:cs="Sylfaen"/>
          <w:sz w:val="20"/>
        </w:rPr>
        <w:t>Փ</w:t>
      </w:r>
      <w:r w:rsidRPr="00377AA7">
        <w:rPr>
          <w:rFonts w:ascii="GHEA Grapalat" w:hAnsi="GHEA Grapalat" w:cs="Sylfaen"/>
          <w:sz w:val="20"/>
          <w:lang w:val="ru-RU"/>
        </w:rPr>
        <w:t>ոփոխություն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օրվան</w:t>
      </w:r>
      <w:r w:rsidRPr="00377AA7">
        <w:rPr>
          <w:rFonts w:ascii="GHEA Grapalat" w:hAnsi="GHEA Grapalat" w:cs="Arial Unicode"/>
          <w:sz w:val="20"/>
          <w:lang w:val="af-ZA"/>
        </w:rPr>
        <w:t xml:space="preserve"> </w:t>
      </w:r>
      <w:r w:rsidRPr="00377AA7">
        <w:rPr>
          <w:rFonts w:ascii="GHEA Grapalat" w:hAnsi="GHEA Grapalat" w:cs="Sylfaen"/>
          <w:sz w:val="20"/>
          <w:lang w:val="ru-RU"/>
        </w:rPr>
        <w:t>հաջորդող</w:t>
      </w:r>
      <w:r w:rsidRPr="00377AA7">
        <w:rPr>
          <w:rFonts w:ascii="GHEA Grapalat" w:hAnsi="GHEA Grapalat" w:cs="Arial Unicode"/>
          <w:sz w:val="20"/>
          <w:lang w:val="af-ZA"/>
        </w:rPr>
        <w:t xml:space="preserve"> </w:t>
      </w:r>
      <w:r w:rsidRPr="00377AA7">
        <w:rPr>
          <w:rFonts w:ascii="GHEA Grapalat" w:hAnsi="GHEA Grapalat" w:cs="Sylfaen"/>
          <w:sz w:val="20"/>
          <w:lang w:val="ru-RU"/>
        </w:rPr>
        <w:t>երեք</w:t>
      </w:r>
      <w:r w:rsidRPr="00377AA7">
        <w:rPr>
          <w:rFonts w:ascii="GHEA Grapalat" w:hAnsi="GHEA Grapalat" w:cs="Arial Unicode"/>
          <w:sz w:val="20"/>
          <w:lang w:val="af-ZA"/>
        </w:rPr>
        <w:t xml:space="preserve"> </w:t>
      </w:r>
      <w:r w:rsidRPr="00377AA7">
        <w:rPr>
          <w:rFonts w:ascii="GHEA Grapalat" w:hAnsi="GHEA Grapalat" w:cs="Sylfaen"/>
          <w:sz w:val="20"/>
          <w:lang w:val="ru-RU"/>
        </w:rPr>
        <w:t>օրացուցային</w:t>
      </w:r>
      <w:r w:rsidRPr="00377AA7">
        <w:rPr>
          <w:rFonts w:ascii="GHEA Grapalat" w:hAnsi="GHEA Grapalat" w:cs="Arial Unicode"/>
          <w:sz w:val="20"/>
          <w:lang w:val="af-ZA"/>
        </w:rPr>
        <w:t xml:space="preserve"> </w:t>
      </w:r>
      <w:r w:rsidRPr="00377AA7">
        <w:rPr>
          <w:rFonts w:ascii="GHEA Grapalat" w:hAnsi="GHEA Grapalat" w:cs="Sylfaen"/>
          <w:sz w:val="20"/>
          <w:lang w:val="ru-RU"/>
        </w:rPr>
        <w:t>օրվա</w:t>
      </w:r>
      <w:r w:rsidRPr="00377AA7">
        <w:rPr>
          <w:rFonts w:ascii="GHEA Grapalat" w:hAnsi="GHEA Grapalat" w:cs="Arial Unicode"/>
          <w:sz w:val="20"/>
          <w:lang w:val="af-ZA"/>
        </w:rPr>
        <w:t xml:space="preserve"> </w:t>
      </w:r>
      <w:r w:rsidRPr="00377AA7">
        <w:rPr>
          <w:rFonts w:ascii="GHEA Grapalat" w:hAnsi="GHEA Grapalat" w:cs="Sylfaen"/>
          <w:sz w:val="20"/>
          <w:lang w:val="ru-RU"/>
        </w:rPr>
        <w:t>ընթացքում</w:t>
      </w:r>
      <w:r w:rsidRPr="00377AA7">
        <w:rPr>
          <w:rFonts w:ascii="GHEA Grapalat" w:hAnsi="GHEA Grapalat" w:cs="Arial Unicode"/>
          <w:sz w:val="20"/>
          <w:lang w:val="af-ZA"/>
        </w:rPr>
        <w:t xml:space="preserve"> </w:t>
      </w:r>
      <w:r w:rsidRPr="00377AA7">
        <w:rPr>
          <w:rFonts w:ascii="GHEA Grapalat" w:hAnsi="GHEA Grapalat" w:cs="Sylfaen"/>
          <w:sz w:val="20"/>
          <w:lang w:val="ru-RU"/>
        </w:rPr>
        <w:t>փոփոխություն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կատարելու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և</w:t>
      </w:r>
      <w:r w:rsidRPr="00377AA7">
        <w:rPr>
          <w:rFonts w:ascii="GHEA Grapalat" w:hAnsi="GHEA Grapalat" w:cs="Arial Unicode"/>
          <w:sz w:val="20"/>
          <w:lang w:val="af-ZA"/>
        </w:rPr>
        <w:t xml:space="preserve"> </w:t>
      </w:r>
      <w:r w:rsidRPr="00377AA7">
        <w:rPr>
          <w:rFonts w:ascii="GHEA Grapalat" w:hAnsi="GHEA Grapalat" w:cs="Sylfaen"/>
          <w:sz w:val="20"/>
          <w:lang w:val="ru-RU"/>
        </w:rPr>
        <w:t>դրանք</w:t>
      </w:r>
      <w:r w:rsidRPr="00377AA7">
        <w:rPr>
          <w:rFonts w:ascii="GHEA Grapalat" w:hAnsi="GHEA Grapalat" w:cs="Arial Unicode"/>
          <w:sz w:val="20"/>
          <w:lang w:val="af-ZA"/>
        </w:rPr>
        <w:t xml:space="preserve"> </w:t>
      </w:r>
      <w:r w:rsidRPr="00377AA7">
        <w:rPr>
          <w:rFonts w:ascii="GHEA Grapalat" w:hAnsi="GHEA Grapalat" w:cs="Sylfaen"/>
          <w:sz w:val="20"/>
          <w:lang w:val="ru-RU"/>
        </w:rPr>
        <w:t>տրամադրելու</w:t>
      </w:r>
      <w:r w:rsidRPr="00377AA7">
        <w:rPr>
          <w:rFonts w:ascii="GHEA Grapalat" w:hAnsi="GHEA Grapalat" w:cs="Arial Unicode"/>
          <w:sz w:val="20"/>
          <w:lang w:val="af-ZA"/>
        </w:rPr>
        <w:t xml:space="preserve"> </w:t>
      </w:r>
      <w:r w:rsidRPr="00377AA7">
        <w:rPr>
          <w:rFonts w:ascii="GHEA Grapalat" w:hAnsi="GHEA Grapalat" w:cs="Sylfaen"/>
          <w:sz w:val="20"/>
          <w:lang w:val="ru-RU"/>
        </w:rPr>
        <w:t>պայմանների</w:t>
      </w:r>
      <w:r w:rsidRPr="00377AA7">
        <w:rPr>
          <w:rFonts w:ascii="GHEA Grapalat" w:hAnsi="GHEA Grapalat" w:cs="Arial Unicode"/>
          <w:sz w:val="20"/>
          <w:lang w:val="af-ZA"/>
        </w:rPr>
        <w:t xml:space="preserve"> </w:t>
      </w:r>
      <w:r w:rsidRPr="00377AA7">
        <w:rPr>
          <w:rFonts w:ascii="GHEA Grapalat" w:hAnsi="GHEA Grapalat" w:cs="Sylfaen"/>
          <w:sz w:val="20"/>
          <w:lang w:val="ru-RU"/>
        </w:rPr>
        <w:t>մասին</w:t>
      </w:r>
      <w:r w:rsidRPr="00377AA7">
        <w:rPr>
          <w:rFonts w:ascii="GHEA Grapalat" w:hAnsi="GHEA Grapalat" w:cs="Arial Unicode"/>
          <w:sz w:val="20"/>
          <w:lang w:val="af-ZA"/>
        </w:rPr>
        <w:t xml:space="preserve"> </w:t>
      </w:r>
      <w:r w:rsidRPr="00377AA7">
        <w:rPr>
          <w:rFonts w:ascii="GHEA Grapalat" w:hAnsi="GHEA Grapalat" w:cs="Sylfaen"/>
          <w:sz w:val="20"/>
          <w:lang w:val="ru-RU"/>
        </w:rPr>
        <w:t>հայտարարություն</w:t>
      </w:r>
      <w:r w:rsidRPr="00377AA7">
        <w:rPr>
          <w:rFonts w:ascii="GHEA Grapalat" w:hAnsi="GHEA Grapalat" w:cs="Arial Unicode"/>
          <w:sz w:val="20"/>
          <w:lang w:val="af-ZA"/>
        </w:rPr>
        <w:t xml:space="preserve"> </w:t>
      </w:r>
      <w:r w:rsidRPr="00377AA7">
        <w:rPr>
          <w:rFonts w:ascii="GHEA Grapalat" w:hAnsi="GHEA Grapalat" w:cs="Sylfaen"/>
          <w:sz w:val="20"/>
          <w:lang w:val="ru-RU"/>
        </w:rPr>
        <w:t>է</w:t>
      </w:r>
      <w:r w:rsidRPr="00377AA7">
        <w:rPr>
          <w:rFonts w:ascii="GHEA Grapalat" w:hAnsi="GHEA Grapalat" w:cs="Arial Unicode"/>
          <w:sz w:val="20"/>
          <w:lang w:val="af-ZA"/>
        </w:rPr>
        <w:t xml:space="preserve"> </w:t>
      </w:r>
      <w:r w:rsidRPr="00377AA7">
        <w:rPr>
          <w:rFonts w:ascii="GHEA Grapalat" w:hAnsi="GHEA Grapalat" w:cs="Sylfaen"/>
          <w:sz w:val="20"/>
          <w:lang w:val="ru-RU"/>
        </w:rPr>
        <w:t>հրապարակվում</w:t>
      </w:r>
      <w:r w:rsidRPr="00377AA7">
        <w:rPr>
          <w:rFonts w:ascii="GHEA Grapalat" w:hAnsi="GHEA Grapalat" w:cs="Arial Unicode"/>
          <w:sz w:val="20"/>
          <w:lang w:val="af-ZA"/>
        </w:rPr>
        <w:t xml:space="preserve"> </w:t>
      </w:r>
      <w:r w:rsidRPr="00377AA7">
        <w:rPr>
          <w:rFonts w:ascii="GHEA Grapalat" w:hAnsi="GHEA Grapalat" w:cs="Sylfaen"/>
          <w:sz w:val="20"/>
          <w:lang w:val="ru-RU"/>
        </w:rPr>
        <w:t>տեղեկագրում</w:t>
      </w:r>
      <w:r w:rsidRPr="00377AA7">
        <w:rPr>
          <w:rFonts w:ascii="GHEA Grapalat" w:hAnsi="GHEA Grapalat" w:cs="Tahoma"/>
          <w:sz w:val="20"/>
        </w:rPr>
        <w:t>։</w:t>
      </w:r>
      <w:r w:rsidRPr="00377AA7">
        <w:rPr>
          <w:rFonts w:ascii="GHEA Grapalat" w:hAnsi="GHEA Grapalat" w:cs="Arial Unicode"/>
          <w:sz w:val="20"/>
          <w:lang w:val="af-ZA"/>
        </w:rPr>
        <w:t xml:space="preserve"> </w:t>
      </w:r>
    </w:p>
    <w:p w:rsidR="00404109" w:rsidRPr="00377AA7" w:rsidRDefault="00404109" w:rsidP="00C96EB2">
      <w:pPr>
        <w:autoSpaceDE w:val="0"/>
        <w:autoSpaceDN w:val="0"/>
        <w:adjustRightInd w:val="0"/>
        <w:jc w:val="both"/>
        <w:rPr>
          <w:rFonts w:ascii="GHEA Grapalat" w:hAnsi="GHEA Grapalat" w:cs="Sylfaen"/>
          <w:sz w:val="20"/>
          <w:lang w:val="hy-AM"/>
        </w:rPr>
      </w:pPr>
      <w:r w:rsidRPr="00377AA7">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jc w:val="center"/>
        <w:rPr>
          <w:rFonts w:ascii="GHEA Grapalat" w:hAnsi="GHEA Grapalat"/>
          <w:b/>
          <w:sz w:val="20"/>
          <w:lang w:val="hy-AM"/>
        </w:rPr>
      </w:pPr>
    </w:p>
    <w:p w:rsidR="00404109" w:rsidRPr="00377AA7" w:rsidRDefault="00404109" w:rsidP="00404109">
      <w:pPr>
        <w:jc w:val="center"/>
        <w:rPr>
          <w:rFonts w:ascii="GHEA Grapalat" w:hAnsi="GHEA Grapalat" w:cs="Arial"/>
          <w:b/>
          <w:sz w:val="20"/>
          <w:lang w:val="hy-AM"/>
        </w:rPr>
      </w:pPr>
      <w:r w:rsidRPr="00377AA7">
        <w:rPr>
          <w:rFonts w:ascii="GHEA Grapalat" w:hAnsi="GHEA Grapalat"/>
          <w:b/>
          <w:sz w:val="20"/>
          <w:lang w:val="hy-AM"/>
        </w:rPr>
        <w:t xml:space="preserve">4.  </w:t>
      </w:r>
      <w:r w:rsidRPr="00377AA7">
        <w:rPr>
          <w:rFonts w:ascii="GHEA Grapalat" w:hAnsi="GHEA Grapalat" w:cs="Sylfaen"/>
          <w:b/>
          <w:sz w:val="20"/>
          <w:lang w:val="hy-AM"/>
        </w:rPr>
        <w:t>ՀԱՅՏԸ</w:t>
      </w:r>
      <w:r w:rsidRPr="00377AA7">
        <w:rPr>
          <w:rFonts w:ascii="GHEA Grapalat" w:hAnsi="GHEA Grapalat" w:cs="Arial"/>
          <w:b/>
          <w:sz w:val="20"/>
          <w:lang w:val="hy-AM"/>
        </w:rPr>
        <w:t xml:space="preserve"> </w:t>
      </w:r>
      <w:r w:rsidRPr="00377AA7">
        <w:rPr>
          <w:rFonts w:ascii="GHEA Grapalat" w:hAnsi="GHEA Grapalat" w:cs="Sylfaen"/>
          <w:b/>
          <w:sz w:val="20"/>
          <w:lang w:val="hy-AM"/>
        </w:rPr>
        <w:t>ՆԵՐԿԱՅԱՑՆԵԼՈՒ</w:t>
      </w:r>
      <w:r w:rsidRPr="00377AA7">
        <w:rPr>
          <w:rFonts w:ascii="GHEA Grapalat" w:hAnsi="GHEA Grapalat" w:cs="Arial"/>
          <w:b/>
          <w:sz w:val="20"/>
          <w:lang w:val="hy-AM"/>
        </w:rPr>
        <w:t xml:space="preserve"> </w:t>
      </w:r>
      <w:r w:rsidRPr="00377AA7">
        <w:rPr>
          <w:rFonts w:ascii="GHEA Grapalat" w:hAnsi="GHEA Grapalat" w:cs="Sylfaen"/>
          <w:b/>
          <w:sz w:val="20"/>
          <w:lang w:val="hy-AM"/>
        </w:rPr>
        <w:t>ԿԱՐԳԸ</w:t>
      </w:r>
    </w:p>
    <w:p w:rsidR="00404109" w:rsidRPr="00377AA7" w:rsidRDefault="00404109" w:rsidP="00404109">
      <w:pPr>
        <w:jc w:val="center"/>
        <w:rPr>
          <w:rFonts w:ascii="GHEA Grapalat" w:hAnsi="GHEA Grapalat"/>
          <w:b/>
          <w:sz w:val="20"/>
          <w:lang w:val="hy-AM"/>
        </w:rPr>
      </w:pPr>
      <w:r w:rsidRPr="00377AA7">
        <w:rPr>
          <w:rFonts w:ascii="GHEA Grapalat" w:hAnsi="GHEA Grapalat"/>
          <w:b/>
          <w:sz w:val="20"/>
          <w:lang w:val="hy-AM"/>
        </w:rPr>
        <w:t xml:space="preserve">  </w:t>
      </w:r>
    </w:p>
    <w:p w:rsidR="00404109" w:rsidRPr="00377AA7" w:rsidRDefault="00404109" w:rsidP="00C96EB2">
      <w:pPr>
        <w:jc w:val="both"/>
        <w:rPr>
          <w:rFonts w:ascii="GHEA Grapalat" w:hAnsi="GHEA Grapalat"/>
          <w:sz w:val="20"/>
          <w:lang w:val="af-ZA"/>
        </w:rPr>
      </w:pPr>
      <w:r w:rsidRPr="00377AA7">
        <w:rPr>
          <w:rFonts w:ascii="GHEA Grapalat" w:hAnsi="GHEA Grapalat"/>
          <w:sz w:val="20"/>
          <w:lang w:val="hy-AM"/>
        </w:rPr>
        <w:t>4</w:t>
      </w:r>
      <w:r w:rsidRPr="00377AA7">
        <w:rPr>
          <w:rFonts w:ascii="GHEA Grapalat" w:hAnsi="GHEA Grapalat" w:cs="Sylfaen"/>
          <w:sz w:val="20"/>
          <w:lang w:val="hy-AM"/>
        </w:rPr>
        <w:t>.1 Սույն</w:t>
      </w:r>
      <w:r w:rsidRPr="00377AA7">
        <w:rPr>
          <w:rFonts w:ascii="GHEA Grapalat" w:hAnsi="GHEA Grapalat" w:cs="Sylfaen"/>
          <w:sz w:val="20"/>
          <w:lang w:val="af-ZA"/>
        </w:rPr>
        <w:t xml:space="preserve"> </w:t>
      </w:r>
      <w:r w:rsidRPr="00377AA7">
        <w:rPr>
          <w:rFonts w:ascii="GHEA Grapalat" w:hAnsi="GHEA Grapalat" w:cs="Sylfaen"/>
          <w:sz w:val="20"/>
          <w:lang w:val="hy-AM"/>
        </w:rPr>
        <w:t>ընթացակարգին</w:t>
      </w:r>
      <w:r w:rsidRPr="00377AA7">
        <w:rPr>
          <w:rFonts w:ascii="GHEA Grapalat" w:hAnsi="GHEA Grapalat" w:cs="Sylfaen"/>
          <w:sz w:val="20"/>
          <w:lang w:val="af-ZA"/>
        </w:rPr>
        <w:t xml:space="preserve"> </w:t>
      </w:r>
      <w:r w:rsidRPr="00377AA7">
        <w:rPr>
          <w:rFonts w:ascii="GHEA Grapalat" w:hAnsi="GHEA Grapalat" w:cs="Sylfaen"/>
          <w:sz w:val="20"/>
          <w:lang w:val="hy-AM"/>
        </w:rPr>
        <w:t>մասնակցելու</w:t>
      </w:r>
      <w:r w:rsidRPr="00377AA7">
        <w:rPr>
          <w:rFonts w:ascii="GHEA Grapalat" w:hAnsi="GHEA Grapalat" w:cs="Sylfaen"/>
          <w:sz w:val="20"/>
          <w:lang w:val="af-ZA"/>
        </w:rPr>
        <w:t xml:space="preserve"> </w:t>
      </w:r>
      <w:r w:rsidRPr="00377AA7">
        <w:rPr>
          <w:rFonts w:ascii="GHEA Grapalat" w:hAnsi="GHEA Grapalat" w:cs="Sylfaen"/>
          <w:sz w:val="20"/>
          <w:lang w:val="hy-AM"/>
        </w:rPr>
        <w:t>համար</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w:t>
      </w:r>
      <w:r w:rsidRPr="00377AA7">
        <w:rPr>
          <w:rFonts w:ascii="GHEA Grapalat" w:hAnsi="GHEA Grapalat" w:cs="Sylfaen"/>
          <w:sz w:val="20"/>
          <w:lang w:val="hy-AM"/>
        </w:rPr>
        <w:t>հանձնաժողովին</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ներկայացնում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հայտ</w:t>
      </w:r>
      <w:r w:rsidRPr="00377AA7">
        <w:rPr>
          <w:rFonts w:ascii="GHEA Grapalat" w:hAnsi="GHEA Grapalat" w:cs="Tahoma"/>
          <w:sz w:val="20"/>
          <w:lang w:val="hy-AM"/>
        </w:rPr>
        <w:t>։</w:t>
      </w:r>
      <w:r w:rsidRPr="00377AA7">
        <w:rPr>
          <w:rFonts w:ascii="GHEA Grapalat" w:hAnsi="GHEA Grapalat"/>
          <w:sz w:val="20"/>
          <w:lang w:val="af-ZA"/>
        </w:rPr>
        <w:t xml:space="preserve"> </w:t>
      </w:r>
      <w:r w:rsidRPr="00377AA7">
        <w:rPr>
          <w:rFonts w:ascii="GHEA Grapalat" w:hAnsi="GHEA Grapalat" w:cs="Sylfaen"/>
          <w:sz w:val="20"/>
        </w:rPr>
        <w:t>Հայտը</w:t>
      </w:r>
      <w:r w:rsidRPr="00377AA7">
        <w:rPr>
          <w:rFonts w:ascii="GHEA Grapalat" w:hAnsi="GHEA Grapalat" w:cs="Sylfaen"/>
          <w:sz w:val="20"/>
          <w:lang w:val="af-ZA"/>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հրավերի</w:t>
      </w:r>
      <w:r w:rsidRPr="00377AA7">
        <w:rPr>
          <w:rFonts w:ascii="GHEA Grapalat" w:hAnsi="GHEA Grapalat" w:cs="Sylfaen"/>
          <w:sz w:val="20"/>
          <w:lang w:val="af-ZA"/>
        </w:rPr>
        <w:t xml:space="preserve"> </w:t>
      </w:r>
      <w:r w:rsidRPr="00377AA7">
        <w:rPr>
          <w:rFonts w:ascii="GHEA Grapalat" w:hAnsi="GHEA Grapalat" w:cs="Sylfaen"/>
          <w:sz w:val="20"/>
        </w:rPr>
        <w:t>հիման</w:t>
      </w:r>
      <w:r w:rsidRPr="00377AA7">
        <w:rPr>
          <w:rFonts w:ascii="GHEA Grapalat" w:hAnsi="GHEA Grapalat" w:cs="Sylfaen"/>
          <w:sz w:val="20"/>
          <w:lang w:val="af-ZA"/>
        </w:rPr>
        <w:t xml:space="preserve"> </w:t>
      </w:r>
      <w:r w:rsidRPr="00377AA7">
        <w:rPr>
          <w:rFonts w:ascii="GHEA Grapalat" w:hAnsi="GHEA Grapalat" w:cs="Sylfaen"/>
          <w:sz w:val="20"/>
        </w:rPr>
        <w:t>վրա</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կողմից</w:t>
      </w:r>
      <w:r w:rsidRPr="00377AA7">
        <w:rPr>
          <w:rFonts w:ascii="GHEA Grapalat" w:hAnsi="GHEA Grapalat" w:cs="Sylfaen"/>
          <w:sz w:val="20"/>
          <w:lang w:val="af-ZA"/>
        </w:rPr>
        <w:t xml:space="preserve"> </w:t>
      </w:r>
      <w:r w:rsidRPr="00377AA7">
        <w:rPr>
          <w:rFonts w:ascii="GHEA Grapalat" w:hAnsi="GHEA Grapalat" w:cs="Sylfaen"/>
          <w:sz w:val="20"/>
        </w:rPr>
        <w:t>ներկայացվող</w:t>
      </w:r>
      <w:r w:rsidRPr="00377AA7">
        <w:rPr>
          <w:rFonts w:ascii="GHEA Grapalat" w:hAnsi="GHEA Grapalat" w:cs="Sylfaen"/>
          <w:sz w:val="20"/>
          <w:lang w:val="af-ZA"/>
        </w:rPr>
        <w:t xml:space="preserve"> </w:t>
      </w:r>
      <w:r w:rsidRPr="00377AA7">
        <w:rPr>
          <w:rFonts w:ascii="GHEA Grapalat" w:hAnsi="GHEA Grapalat" w:cs="Sylfaen"/>
          <w:sz w:val="20"/>
        </w:rPr>
        <w:t>առաջարկն</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rPr>
        <w:t>Մասնակիցը</w:t>
      </w:r>
      <w:r w:rsidRPr="00377AA7">
        <w:rPr>
          <w:rFonts w:ascii="GHEA Grapalat" w:hAnsi="GHEA Grapalat"/>
          <w:lang w:val="hy-AM"/>
        </w:rPr>
        <w:t xml:space="preserve"> </w:t>
      </w:r>
      <w:r w:rsidRPr="00377AA7">
        <w:rPr>
          <w:rFonts w:ascii="GHEA Grapalat" w:hAnsi="GHEA Grapalat" w:cs="Sylfaen"/>
        </w:rPr>
        <w:t>կարող</w:t>
      </w:r>
      <w:r w:rsidRPr="00377AA7">
        <w:rPr>
          <w:rFonts w:ascii="GHEA Grapalat" w:hAnsi="GHEA Grapalat"/>
          <w:lang w:val="hy-AM"/>
        </w:rPr>
        <w:t xml:space="preserve"> </w:t>
      </w:r>
      <w:r w:rsidRPr="00377AA7">
        <w:rPr>
          <w:rFonts w:ascii="GHEA Grapalat" w:hAnsi="GHEA Grapalat" w:cs="Sylfaen"/>
        </w:rPr>
        <w:t>է</w:t>
      </w:r>
      <w:r w:rsidRPr="00377AA7">
        <w:rPr>
          <w:rFonts w:ascii="GHEA Grapalat" w:hAnsi="GHEA Grapalat"/>
          <w:lang w:val="hy-AM"/>
        </w:rPr>
        <w:t xml:space="preserve"> </w:t>
      </w:r>
      <w:r w:rsidRPr="00377AA7">
        <w:rPr>
          <w:rFonts w:ascii="GHEA Grapalat" w:hAnsi="GHEA Grapalat" w:cs="Sylfaen"/>
        </w:rPr>
        <w:t>հայտ</w:t>
      </w:r>
      <w:r w:rsidRPr="00377AA7">
        <w:rPr>
          <w:rFonts w:ascii="GHEA Grapalat" w:hAnsi="GHEA Grapalat"/>
          <w:lang w:val="hy-AM"/>
        </w:rPr>
        <w:t xml:space="preserve"> </w:t>
      </w:r>
      <w:r w:rsidRPr="00377AA7">
        <w:rPr>
          <w:rFonts w:ascii="GHEA Grapalat" w:hAnsi="GHEA Grapalat" w:cs="Sylfaen"/>
        </w:rPr>
        <w:t>ներկայացնել</w:t>
      </w:r>
      <w:r w:rsidRPr="00377AA7">
        <w:rPr>
          <w:rFonts w:ascii="GHEA Grapalat" w:hAnsi="GHEA Grapalat"/>
          <w:lang w:val="hy-AM"/>
        </w:rPr>
        <w:t xml:space="preserve"> </w:t>
      </w:r>
      <w:r w:rsidRPr="00377AA7">
        <w:rPr>
          <w:rFonts w:ascii="GHEA Grapalat" w:hAnsi="GHEA Grapalat" w:cs="Sylfaen"/>
        </w:rPr>
        <w:t>ինչպես</w:t>
      </w:r>
      <w:r w:rsidRPr="00377AA7">
        <w:rPr>
          <w:rFonts w:ascii="GHEA Grapalat" w:hAnsi="GHEA Grapalat"/>
          <w:lang w:val="hy-AM"/>
        </w:rPr>
        <w:t xml:space="preserve"> </w:t>
      </w:r>
      <w:r w:rsidRPr="00377AA7">
        <w:rPr>
          <w:rFonts w:ascii="GHEA Grapalat" w:hAnsi="GHEA Grapalat" w:cs="Sylfaen"/>
        </w:rPr>
        <w:t>յուրաքանչյուր</w:t>
      </w:r>
      <w:r w:rsidRPr="00377AA7">
        <w:rPr>
          <w:rFonts w:ascii="GHEA Grapalat" w:hAnsi="GHEA Grapalat"/>
          <w:lang w:val="hy-AM"/>
        </w:rPr>
        <w:t xml:space="preserve"> </w:t>
      </w:r>
      <w:r w:rsidRPr="00377AA7">
        <w:rPr>
          <w:rFonts w:ascii="GHEA Grapalat" w:hAnsi="GHEA Grapalat" w:cs="Sylfaen"/>
        </w:rPr>
        <w:t>չափաբաժնի</w:t>
      </w:r>
      <w:r w:rsidRPr="00377AA7">
        <w:rPr>
          <w:rFonts w:ascii="GHEA Grapalat" w:hAnsi="GHEA Grapalat"/>
          <w:lang w:val="hy-AM"/>
        </w:rPr>
        <w:t xml:space="preserve">, </w:t>
      </w:r>
      <w:r w:rsidRPr="00377AA7">
        <w:rPr>
          <w:rFonts w:ascii="GHEA Grapalat" w:hAnsi="GHEA Grapalat" w:cs="Sylfaen"/>
        </w:rPr>
        <w:t>այնպես</w:t>
      </w:r>
      <w:r w:rsidRPr="00377AA7">
        <w:rPr>
          <w:rFonts w:ascii="GHEA Grapalat" w:hAnsi="GHEA Grapalat"/>
          <w:lang w:val="hy-AM"/>
        </w:rPr>
        <w:t xml:space="preserve"> </w:t>
      </w:r>
      <w:r w:rsidRPr="00377AA7">
        <w:rPr>
          <w:rFonts w:ascii="GHEA Grapalat" w:hAnsi="GHEA Grapalat" w:cs="Sylfaen"/>
        </w:rPr>
        <w:t>էլ</w:t>
      </w:r>
      <w:r w:rsidRPr="00377AA7">
        <w:rPr>
          <w:rFonts w:ascii="GHEA Grapalat" w:hAnsi="GHEA Grapalat"/>
          <w:lang w:val="hy-AM"/>
        </w:rPr>
        <w:t xml:space="preserve"> </w:t>
      </w:r>
      <w:r w:rsidRPr="00377AA7">
        <w:rPr>
          <w:rFonts w:ascii="GHEA Grapalat" w:hAnsi="GHEA Grapalat" w:cs="Sylfaen"/>
        </w:rPr>
        <w:t>մի</w:t>
      </w:r>
      <w:r w:rsidRPr="00377AA7">
        <w:rPr>
          <w:rFonts w:ascii="GHEA Grapalat" w:hAnsi="GHEA Grapalat"/>
          <w:lang w:val="hy-AM"/>
        </w:rPr>
        <w:t xml:space="preserve"> </w:t>
      </w:r>
      <w:r w:rsidRPr="00377AA7">
        <w:rPr>
          <w:rFonts w:ascii="GHEA Grapalat" w:hAnsi="GHEA Grapalat" w:cs="Sylfaen"/>
        </w:rPr>
        <w:t>քանի</w:t>
      </w:r>
      <w:r w:rsidRPr="00377AA7">
        <w:rPr>
          <w:rFonts w:ascii="GHEA Grapalat" w:hAnsi="GHEA Grapalat"/>
          <w:lang w:val="hy-AM"/>
        </w:rPr>
        <w:t xml:space="preserve"> </w:t>
      </w:r>
      <w:r w:rsidRPr="00377AA7">
        <w:rPr>
          <w:rFonts w:ascii="GHEA Grapalat" w:hAnsi="GHEA Grapalat" w:cs="Sylfaen"/>
        </w:rPr>
        <w:t>կամ</w:t>
      </w:r>
      <w:r w:rsidRPr="00377AA7">
        <w:rPr>
          <w:rFonts w:ascii="GHEA Grapalat" w:hAnsi="GHEA Grapalat"/>
          <w:lang w:val="hy-AM"/>
        </w:rPr>
        <w:t xml:space="preserve"> </w:t>
      </w:r>
      <w:r w:rsidRPr="00377AA7">
        <w:rPr>
          <w:rFonts w:ascii="GHEA Grapalat" w:hAnsi="GHEA Grapalat" w:cs="Sylfaen"/>
        </w:rPr>
        <w:t>բոլոր</w:t>
      </w:r>
      <w:r w:rsidRPr="00377AA7">
        <w:rPr>
          <w:rFonts w:ascii="GHEA Grapalat" w:hAnsi="GHEA Grapalat"/>
        </w:rPr>
        <w:t xml:space="preserve"> </w:t>
      </w:r>
      <w:r w:rsidRPr="00377AA7">
        <w:rPr>
          <w:rFonts w:ascii="GHEA Grapalat" w:hAnsi="GHEA Grapalat" w:cs="Sylfaen"/>
        </w:rPr>
        <w:t>չափաբաժինների</w:t>
      </w:r>
      <w:r w:rsidRPr="00377AA7">
        <w:rPr>
          <w:rFonts w:ascii="GHEA Grapalat" w:hAnsi="GHEA Grapalat"/>
          <w:lang w:val="hy-AM"/>
        </w:rPr>
        <w:t xml:space="preserve"> </w:t>
      </w:r>
      <w:r w:rsidRPr="00377AA7">
        <w:rPr>
          <w:rFonts w:ascii="GHEA Grapalat" w:hAnsi="GHEA Grapalat" w:cs="Sylfaen"/>
        </w:rPr>
        <w:t>համար</w:t>
      </w:r>
      <w:r w:rsidRPr="00377AA7">
        <w:rPr>
          <w:rFonts w:ascii="GHEA Grapalat" w:hAnsi="GHEA Grapalat" w:cs="Sylfaen"/>
          <w:szCs w:val="24"/>
          <w:lang w:val="hy-AM"/>
        </w:rPr>
        <w:t xml:space="preserve">։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Հայտը ներկայացվում է մինչև դրա համար սույն հրավերով սահմանված ժամկետի ավարտը։</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404109" w:rsidRPr="007E048A" w:rsidRDefault="00404109" w:rsidP="00C96EB2">
      <w:pPr>
        <w:pStyle w:val="23"/>
        <w:spacing w:line="240" w:lineRule="auto"/>
        <w:ind w:firstLine="0"/>
        <w:rPr>
          <w:rFonts w:ascii="GHEA Grapalat" w:hAnsi="GHEA Grapalat" w:cs="Sylfaen"/>
          <w:szCs w:val="24"/>
          <w:lang w:val="hy-AM"/>
        </w:rPr>
      </w:pPr>
      <w:r w:rsidRPr="00377AA7">
        <w:rPr>
          <w:rFonts w:ascii="GHEA Grapalat" w:hAnsi="GHEA Grapalat" w:cs="Sylfaen"/>
          <w:szCs w:val="24"/>
          <w:lang w:val="hy-AM"/>
        </w:rPr>
        <w:t xml:space="preserve">4.2  Ընթացակարգի հայտերն անհրաժեշտ է ներկայացնել </w:t>
      </w:r>
      <w:r w:rsidRPr="00377AA7">
        <w:rPr>
          <w:rFonts w:ascii="GHEA Grapalat" w:hAnsi="GHEA Grapalat" w:cs="Sylfaen"/>
        </w:rPr>
        <w:t>հանձնաժողովին</w:t>
      </w:r>
      <w:r w:rsidRPr="00377AA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96EB2" w:rsidRPr="00377AA7">
        <w:rPr>
          <w:rFonts w:ascii="GHEA Grapalat" w:hAnsi="GHEA Grapalat" w:cs="Sylfaen"/>
          <w:szCs w:val="24"/>
          <w:lang w:val="hy-AM"/>
        </w:rPr>
        <w:t>7</w:t>
      </w:r>
      <w:r w:rsidRPr="00377AA7">
        <w:rPr>
          <w:rFonts w:ascii="GHEA Grapalat" w:hAnsi="GHEA Grapalat" w:cs="Sylfaen"/>
          <w:szCs w:val="24"/>
          <w:lang w:val="hy-AM"/>
        </w:rPr>
        <w:t>»րդ օրվա ժամը «</w:t>
      </w:r>
      <w:r w:rsidR="00C96EB2" w:rsidRPr="00377AA7">
        <w:rPr>
          <w:rFonts w:ascii="GHEA Grapalat" w:hAnsi="GHEA Grapalat" w:cs="Sylfaen"/>
          <w:lang w:val="hy-AM"/>
        </w:rPr>
        <w:t>1</w:t>
      </w:r>
      <w:r w:rsidR="00086638" w:rsidRPr="00377AA7">
        <w:rPr>
          <w:rFonts w:ascii="GHEA Grapalat" w:hAnsi="GHEA Grapalat" w:cs="Sylfaen"/>
          <w:lang w:val="hy-AM"/>
        </w:rPr>
        <w:t>0</w:t>
      </w:r>
      <w:r w:rsidR="00C96EB2" w:rsidRPr="00377AA7">
        <w:rPr>
          <w:rFonts w:ascii="GHEA Grapalat" w:hAnsi="GHEA Grapalat" w:cs="Sylfaen"/>
          <w:lang w:val="hy-AM"/>
        </w:rPr>
        <w:t>;00</w:t>
      </w:r>
      <w:r w:rsidRPr="00377AA7">
        <w:rPr>
          <w:rFonts w:ascii="GHEA Grapalat" w:hAnsi="GHEA Grapalat" w:cs="Sylfaen"/>
          <w:szCs w:val="24"/>
          <w:lang w:val="hy-AM"/>
        </w:rPr>
        <w:t>»-ն, «</w:t>
      </w:r>
      <w:r w:rsidR="00C96EB2" w:rsidRPr="007E048A">
        <w:rPr>
          <w:rFonts w:ascii="GHEA Grapalat" w:hAnsi="GHEA Grapalat" w:cs="Sylfaen"/>
          <w:lang w:val="hy-AM"/>
        </w:rPr>
        <w:t>ՀՀ Արարատի մար</w:t>
      </w:r>
      <w:r w:rsidR="006A2019" w:rsidRPr="007E048A">
        <w:rPr>
          <w:rFonts w:ascii="GHEA Grapalat" w:hAnsi="GHEA Grapalat" w:cs="Sylfaen"/>
          <w:lang w:val="hy-AM"/>
        </w:rPr>
        <w:t>զ, Նիզամ</w:t>
      </w:r>
      <w:r w:rsidR="00C96EB2" w:rsidRPr="007E048A">
        <w:rPr>
          <w:rFonts w:ascii="GHEA Grapalat" w:hAnsi="GHEA Grapalat" w:cs="Sylfaen"/>
          <w:lang w:val="hy-AM"/>
        </w:rPr>
        <w:t xml:space="preserve">ի համայնքապետարան  </w:t>
      </w:r>
      <w:r w:rsidR="006A2019" w:rsidRPr="007E048A">
        <w:rPr>
          <w:rFonts w:ascii="GHEA Grapalat" w:hAnsi="GHEA Grapalat" w:cs="Sylfaen"/>
          <w:lang w:val="hy-AM"/>
        </w:rPr>
        <w:t xml:space="preserve">Սայաթ-Նովա </w:t>
      </w:r>
      <w:r w:rsidR="007E5E5D" w:rsidRPr="007E048A">
        <w:rPr>
          <w:rFonts w:ascii="GHEA Grapalat" w:hAnsi="GHEA Grapalat" w:cs="Sylfaen"/>
          <w:lang w:val="hy-AM"/>
        </w:rPr>
        <w:t>12</w:t>
      </w:r>
      <w:r w:rsidRPr="007E048A">
        <w:rPr>
          <w:rFonts w:ascii="GHEA Grapalat" w:hAnsi="GHEA Grapalat" w:cs="Sylfaen"/>
          <w:szCs w:val="24"/>
          <w:lang w:val="hy-AM"/>
        </w:rPr>
        <w:t>» հասցեով:</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377AA7">
        <w:rPr>
          <w:rFonts w:ascii="GHEA Grapalat" w:hAnsi="GHEA Grapalat"/>
          <w:sz w:val="24"/>
          <w:szCs w:val="24"/>
        </w:rPr>
        <w:t>«</w:t>
      </w:r>
      <w:r w:rsidR="00C96EB2" w:rsidRPr="00377AA7">
        <w:rPr>
          <w:rFonts w:ascii="Sylfaen" w:hAnsi="Sylfaen" w:cs="Sylfaen"/>
          <w:lang w:val="hy-AM"/>
        </w:rPr>
        <w:t>Հրաչ Հովհաննիսյանը</w:t>
      </w:r>
      <w:r w:rsidRPr="00377AA7">
        <w:rPr>
          <w:rFonts w:ascii="GHEA Grapalat" w:hAnsi="GHEA Grapalat"/>
          <w:sz w:val="24"/>
          <w:szCs w:val="24"/>
        </w:rPr>
        <w:t>»</w:t>
      </w:r>
      <w:r w:rsidRPr="00377AA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4.3 Մասնակիցը հայտով ներկայացնում է`</w:t>
      </w:r>
    </w:p>
    <w:p w:rsidR="00404109" w:rsidRPr="00377AA7" w:rsidRDefault="00404109" w:rsidP="00404109">
      <w:pPr>
        <w:pStyle w:val="23"/>
        <w:spacing w:line="240" w:lineRule="auto"/>
        <w:ind w:firstLine="567"/>
        <w:rPr>
          <w:rFonts w:ascii="GHEA Grapalat" w:hAnsi="GHEA Grapalat" w:cs="Sylfaen"/>
          <w:szCs w:val="24"/>
          <w:lang w:val="hy-AM"/>
        </w:rPr>
      </w:pPr>
      <w:bookmarkStart w:id="3" w:name="_Hlk9261647"/>
      <w:r w:rsidRPr="00377AA7">
        <w:rPr>
          <w:rFonts w:ascii="GHEA Grapalat" w:hAnsi="GHEA Grapalat" w:cs="Sylfaen"/>
          <w:szCs w:val="24"/>
          <w:lang w:val="hy-AM"/>
        </w:rPr>
        <w:t>1) իր կողմից հաստատված՝ սույն հրավերի 2-րդ մասի 2.1 կետով նախատեսված դիմում-հայտարարություն`</w:t>
      </w:r>
      <w:r w:rsidRPr="00377AA7">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77AA7">
        <w:rPr>
          <w:rFonts w:ascii="GHEA Grapalat" w:hAnsi="GHEA Grapalat" w:cs="Sylfaen"/>
          <w:szCs w:val="24"/>
          <w:lang w:val="hy-AM"/>
        </w:rPr>
        <w:t>, որը ներառում է`</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ա) հավաստում սույն հրավերով սահմանված մասնակ</w:t>
      </w:r>
      <w:r w:rsidRPr="00377AA7">
        <w:rPr>
          <w:rFonts w:ascii="GHEA Grapalat" w:hAnsi="GHEA Grapalat" w:cs="Sylfaen"/>
          <w:szCs w:val="24"/>
          <w:lang w:val="hy-AM"/>
        </w:rPr>
        <w:softHyphen/>
        <w:t>ցության իրավունքի պահանջներին իր տվյալների համապատասխանության մասին.</w:t>
      </w:r>
    </w:p>
    <w:p w:rsidR="00404109" w:rsidRPr="00377AA7" w:rsidRDefault="00404109" w:rsidP="00404109">
      <w:pPr>
        <w:shd w:val="clear" w:color="auto" w:fill="FFFFFF"/>
        <w:ind w:firstLine="567"/>
        <w:jc w:val="both"/>
        <w:rPr>
          <w:rFonts w:ascii="GHEA Grapalat" w:hAnsi="GHEA Grapalat" w:cs="Sylfaen"/>
          <w:sz w:val="20"/>
          <w:lang w:val="hy-AM"/>
        </w:rPr>
      </w:pPr>
      <w:r w:rsidRPr="00377AA7">
        <w:rPr>
          <w:rFonts w:ascii="GHEA Grapalat" w:hAnsi="GHEA Grapalat" w:cs="Sylfaen"/>
          <w:sz w:val="20"/>
          <w:lang w:val="hy-AM"/>
        </w:rPr>
        <w:t>բ)</w:t>
      </w:r>
      <w:r w:rsidRPr="00377AA7">
        <w:rPr>
          <w:rFonts w:ascii="GHEA Grapalat" w:hAnsi="GHEA Grapalat" w:cs="Sylfaen"/>
          <w:lang w:val="hy-AM"/>
        </w:rPr>
        <w:t xml:space="preserve"> </w:t>
      </w:r>
      <w:r w:rsidRPr="00377AA7">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404109" w:rsidRPr="00377AA7" w:rsidRDefault="00404109" w:rsidP="00404109">
      <w:pPr>
        <w:pStyle w:val="23"/>
        <w:spacing w:line="240" w:lineRule="auto"/>
        <w:ind w:firstLine="567"/>
        <w:rPr>
          <w:rFonts w:ascii="GHEA Grapalat" w:hAnsi="GHEA Grapalat" w:cs="Sylfaen"/>
          <w:szCs w:val="24"/>
          <w:lang w:val="hy-AM"/>
        </w:rPr>
      </w:pPr>
      <w:bookmarkStart w:id="4" w:name="_Hlk9261892"/>
      <w:bookmarkEnd w:id="3"/>
      <w:r w:rsidRPr="00377AA7">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404109" w:rsidRPr="00377AA7" w:rsidRDefault="00404109" w:rsidP="00404109">
      <w:pPr>
        <w:pStyle w:val="norm"/>
        <w:spacing w:line="240" w:lineRule="auto"/>
        <w:ind w:firstLine="630"/>
        <w:rPr>
          <w:rFonts w:ascii="GHEA Grapalat" w:hAnsi="GHEA Grapalat" w:cs="Sylfaen"/>
          <w:szCs w:val="24"/>
          <w:lang w:val="hy-AM"/>
        </w:rPr>
      </w:pPr>
      <w:r w:rsidRPr="00377AA7">
        <w:rPr>
          <w:rFonts w:ascii="GHEA Grapalat" w:hAnsi="GHEA Grapalat"/>
          <w:sz w:val="20"/>
          <w:lang w:val="hy-AM"/>
        </w:rPr>
        <w:t xml:space="preserve">ե) </w:t>
      </w:r>
      <w:r w:rsidRPr="00377AA7">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377AA7">
        <w:rPr>
          <w:rFonts w:ascii="GHEA Grapalat" w:hAnsi="GHEA Grapalat"/>
          <w:sz w:val="20"/>
          <w:lang w:val="hy-AM"/>
        </w:rPr>
        <w:t xml:space="preserve">: Ընդ որում </w:t>
      </w:r>
      <w:r w:rsidRPr="00377AA7">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377AA7">
        <w:rPr>
          <w:rFonts w:ascii="GHEA Grapalat" w:hAnsi="GHEA Grapalat" w:cs="Sylfaen"/>
          <w:szCs w:val="24"/>
          <w:lang w:val="hy-AM"/>
        </w:rPr>
        <w:t xml:space="preserve"> </w:t>
      </w:r>
    </w:p>
    <w:bookmarkEnd w:id="4"/>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2) իր կողմից հաստատված գնային առաջարկ.</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404109" w:rsidRPr="00377AA7" w:rsidRDefault="00404109" w:rsidP="00404109">
      <w:pPr>
        <w:pStyle w:val="norm"/>
        <w:spacing w:line="240" w:lineRule="auto"/>
        <w:rPr>
          <w:rFonts w:ascii="GHEA Grapalat" w:hAnsi="GHEA Grapalat" w:cs="Sylfaen"/>
          <w:sz w:val="20"/>
          <w:szCs w:val="24"/>
          <w:lang w:val="hy-AM" w:eastAsia="en-US"/>
        </w:rPr>
      </w:pPr>
      <w:bookmarkStart w:id="5" w:name="_Hlk9262052"/>
      <w:r w:rsidRPr="00377AA7">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404109" w:rsidRPr="00377AA7" w:rsidRDefault="00404109" w:rsidP="00404109">
      <w:pPr>
        <w:pStyle w:val="norm"/>
        <w:numPr>
          <w:ilvl w:val="0"/>
          <w:numId w:val="18"/>
        </w:numPr>
        <w:spacing w:line="240" w:lineRule="auto"/>
        <w:ind w:left="0" w:firstLine="810"/>
        <w:rPr>
          <w:rFonts w:ascii="GHEA Grapalat" w:hAnsi="GHEA Grapalat" w:cs="Sylfaen"/>
          <w:sz w:val="20"/>
          <w:szCs w:val="24"/>
          <w:lang w:val="hy-AM" w:eastAsia="en-US"/>
        </w:rPr>
      </w:pPr>
      <w:r w:rsidRPr="00377AA7">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404109" w:rsidRPr="00377AA7" w:rsidRDefault="00404109" w:rsidP="00404109">
      <w:pPr>
        <w:pStyle w:val="norm"/>
        <w:numPr>
          <w:ilvl w:val="0"/>
          <w:numId w:val="18"/>
        </w:numPr>
        <w:spacing w:line="240" w:lineRule="auto"/>
        <w:ind w:left="0" w:firstLine="810"/>
        <w:rPr>
          <w:rFonts w:ascii="GHEA Grapalat" w:hAnsi="GHEA Grapalat" w:cs="Sylfaen"/>
          <w:sz w:val="20"/>
          <w:szCs w:val="24"/>
          <w:lang w:val="hy-AM" w:eastAsia="en-US"/>
        </w:rPr>
      </w:pPr>
      <w:r w:rsidRPr="00377AA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404109" w:rsidRPr="00377AA7" w:rsidRDefault="00404109" w:rsidP="00404109">
      <w:pPr>
        <w:pStyle w:val="norm"/>
        <w:spacing w:line="240" w:lineRule="auto"/>
        <w:rPr>
          <w:rFonts w:ascii="GHEA Grapalat" w:hAnsi="GHEA Grapalat" w:cs="Sylfaen"/>
          <w:sz w:val="20"/>
          <w:szCs w:val="24"/>
          <w:lang w:val="hy-AM" w:eastAsia="en-US"/>
        </w:rPr>
      </w:pPr>
    </w:p>
    <w:p w:rsidR="00404109" w:rsidRPr="00377AA7" w:rsidRDefault="00404109" w:rsidP="00404109">
      <w:pPr>
        <w:jc w:val="center"/>
        <w:rPr>
          <w:rFonts w:ascii="GHEA Grapalat" w:hAnsi="GHEA Grapalat" w:cs="Arial"/>
          <w:b/>
          <w:sz w:val="20"/>
          <w:lang w:val="es-ES"/>
        </w:rPr>
      </w:pPr>
      <w:r w:rsidRPr="00377AA7">
        <w:rPr>
          <w:rFonts w:ascii="GHEA Grapalat" w:hAnsi="GHEA Grapalat"/>
          <w:b/>
          <w:sz w:val="20"/>
          <w:lang w:val="es-ES"/>
        </w:rPr>
        <w:t xml:space="preserve">5.   </w:t>
      </w:r>
      <w:r w:rsidRPr="00377AA7">
        <w:rPr>
          <w:rFonts w:ascii="GHEA Grapalat" w:hAnsi="GHEA Grapalat" w:cs="Sylfaen"/>
          <w:b/>
          <w:sz w:val="20"/>
          <w:lang w:val="es-ES"/>
        </w:rPr>
        <w:t>ՀԱՅՏԻ</w:t>
      </w:r>
      <w:r w:rsidRPr="00377AA7">
        <w:rPr>
          <w:rFonts w:ascii="GHEA Grapalat" w:hAnsi="GHEA Grapalat" w:cs="Arial"/>
          <w:b/>
          <w:sz w:val="20"/>
          <w:lang w:val="es-ES"/>
        </w:rPr>
        <w:t xml:space="preserve">   </w:t>
      </w:r>
      <w:r w:rsidRPr="00377AA7">
        <w:rPr>
          <w:rFonts w:ascii="GHEA Grapalat" w:hAnsi="GHEA Grapalat" w:cs="Sylfaen"/>
          <w:b/>
          <w:sz w:val="20"/>
          <w:lang w:val="es-ES"/>
        </w:rPr>
        <w:t>ԳՆԱՅԻՆ</w:t>
      </w:r>
      <w:r w:rsidRPr="00377AA7">
        <w:rPr>
          <w:rFonts w:ascii="GHEA Grapalat" w:hAnsi="GHEA Grapalat" w:cs="Arial"/>
          <w:b/>
          <w:sz w:val="20"/>
          <w:lang w:val="es-ES"/>
        </w:rPr>
        <w:t xml:space="preserve">  </w:t>
      </w:r>
      <w:r w:rsidRPr="00377AA7">
        <w:rPr>
          <w:rFonts w:ascii="GHEA Grapalat" w:hAnsi="GHEA Grapalat" w:cs="Sylfaen"/>
          <w:b/>
          <w:sz w:val="20"/>
          <w:lang w:val="es-ES"/>
        </w:rPr>
        <w:t>ԱՌԱՋԱՐԿԸ</w:t>
      </w:r>
      <w:r w:rsidRPr="00377AA7">
        <w:rPr>
          <w:rFonts w:ascii="GHEA Grapalat" w:hAnsi="GHEA Grapalat" w:cs="Arial"/>
          <w:b/>
          <w:sz w:val="20"/>
          <w:lang w:val="es-ES"/>
        </w:rPr>
        <w:t xml:space="preserve"> </w:t>
      </w:r>
    </w:p>
    <w:p w:rsidR="00404109" w:rsidRPr="00377AA7" w:rsidRDefault="00404109" w:rsidP="00404109">
      <w:pPr>
        <w:jc w:val="center"/>
        <w:rPr>
          <w:rFonts w:ascii="GHEA Grapalat" w:hAnsi="GHEA Grapalat" w:cs="Arial"/>
          <w:b/>
          <w:sz w:val="20"/>
          <w:lang w:val="es-ES"/>
        </w:rPr>
      </w:pPr>
    </w:p>
    <w:p w:rsidR="00404109" w:rsidRPr="00377AA7" w:rsidRDefault="00404109" w:rsidP="00C96EB2">
      <w:pPr>
        <w:jc w:val="both"/>
        <w:rPr>
          <w:rFonts w:ascii="GHEA Grapalat" w:hAnsi="GHEA Grapalat"/>
          <w:sz w:val="20"/>
          <w:lang w:val="es-ES"/>
        </w:rPr>
      </w:pPr>
      <w:r w:rsidRPr="00377AA7">
        <w:rPr>
          <w:rFonts w:ascii="GHEA Grapalat" w:hAnsi="GHEA Grapalat" w:cs="Sylfaen"/>
          <w:sz w:val="20"/>
          <w:lang w:val="es-ES"/>
        </w:rPr>
        <w:t xml:space="preserve">5.1 </w:t>
      </w:r>
      <w:r w:rsidRPr="00377AA7">
        <w:rPr>
          <w:rFonts w:ascii="GHEA Grapalat" w:hAnsi="GHEA Grapalat" w:cs="Sylfaen"/>
          <w:sz w:val="20"/>
          <w:lang w:val="hy-AM"/>
        </w:rPr>
        <w:t>Առաջարկվող</w:t>
      </w:r>
      <w:r w:rsidRPr="00377AA7">
        <w:rPr>
          <w:rFonts w:ascii="GHEA Grapalat" w:hAnsi="GHEA Grapalat" w:cs="Sylfaen"/>
          <w:sz w:val="20"/>
          <w:lang w:val="es-ES"/>
        </w:rPr>
        <w:t xml:space="preserve"> </w:t>
      </w:r>
      <w:r w:rsidRPr="00377AA7">
        <w:rPr>
          <w:rFonts w:ascii="GHEA Grapalat" w:hAnsi="GHEA Grapalat" w:cs="Sylfaen"/>
          <w:sz w:val="20"/>
          <w:lang w:val="hy-AM"/>
        </w:rPr>
        <w:t>գինը</w:t>
      </w:r>
      <w:r w:rsidRPr="00377AA7">
        <w:rPr>
          <w:rFonts w:ascii="GHEA Grapalat" w:hAnsi="GHEA Grapalat" w:cs="Sylfaen"/>
          <w:sz w:val="20"/>
          <w:lang w:val="es-ES"/>
        </w:rPr>
        <w:t xml:space="preserve"> ծառայության </w:t>
      </w:r>
      <w:r w:rsidRPr="00377AA7">
        <w:rPr>
          <w:rFonts w:ascii="GHEA Grapalat" w:hAnsi="GHEA Grapalat" w:cs="Sylfaen"/>
          <w:sz w:val="20"/>
          <w:lang w:val="hy-AM"/>
        </w:rPr>
        <w:t>արժեքից</w:t>
      </w:r>
      <w:r w:rsidRPr="00377AA7">
        <w:rPr>
          <w:rFonts w:ascii="GHEA Grapalat" w:hAnsi="GHEA Grapalat" w:cs="Sylfaen"/>
          <w:sz w:val="20"/>
          <w:lang w:val="es-ES"/>
        </w:rPr>
        <w:t xml:space="preserve"> </w:t>
      </w:r>
      <w:r w:rsidRPr="00377AA7">
        <w:rPr>
          <w:rFonts w:ascii="GHEA Grapalat" w:hAnsi="GHEA Grapalat" w:cs="Sylfaen"/>
          <w:sz w:val="20"/>
          <w:lang w:val="hy-AM"/>
        </w:rPr>
        <w:t>բացի</w:t>
      </w:r>
      <w:r w:rsidRPr="00377AA7">
        <w:rPr>
          <w:rFonts w:ascii="GHEA Grapalat" w:hAnsi="GHEA Grapalat" w:cs="Sylfaen"/>
          <w:sz w:val="20"/>
          <w:lang w:val="es-ES"/>
        </w:rPr>
        <w:t xml:space="preserve"> </w:t>
      </w:r>
      <w:r w:rsidRPr="00377AA7">
        <w:rPr>
          <w:rFonts w:ascii="GHEA Grapalat" w:hAnsi="GHEA Grapalat" w:cs="Sylfaen"/>
          <w:sz w:val="20"/>
          <w:lang w:val="hy-AM"/>
        </w:rPr>
        <w:t>ներառում</w:t>
      </w:r>
      <w:r w:rsidRPr="00377AA7">
        <w:rPr>
          <w:rFonts w:ascii="GHEA Grapalat" w:hAnsi="GHEA Grapalat" w:cs="Sylfaen"/>
          <w:sz w:val="20"/>
          <w:lang w:val="es-ES"/>
        </w:rPr>
        <w:t xml:space="preserve"> </w:t>
      </w:r>
      <w:r w:rsidRPr="00377AA7">
        <w:rPr>
          <w:rFonts w:ascii="GHEA Grapalat" w:hAnsi="GHEA Grapalat" w:cs="Sylfaen"/>
          <w:sz w:val="20"/>
          <w:lang w:val="hy-AM"/>
        </w:rPr>
        <w:t>է</w:t>
      </w:r>
      <w:r w:rsidRPr="00377AA7">
        <w:rPr>
          <w:rFonts w:ascii="GHEA Grapalat" w:hAnsi="GHEA Grapalat" w:cs="Sylfaen"/>
          <w:sz w:val="20"/>
          <w:lang w:val="es-ES"/>
        </w:rPr>
        <w:t xml:space="preserve"> </w:t>
      </w:r>
      <w:r w:rsidRPr="00377AA7">
        <w:rPr>
          <w:rFonts w:ascii="GHEA Grapalat" w:hAnsi="GHEA Grapalat" w:cs="Sylfaen"/>
          <w:sz w:val="20"/>
          <w:lang w:val="hy-AM"/>
        </w:rPr>
        <w:t>փոխադրման</w:t>
      </w:r>
      <w:r w:rsidRPr="00377AA7">
        <w:rPr>
          <w:rFonts w:ascii="GHEA Grapalat" w:hAnsi="GHEA Grapalat" w:cs="Sylfaen"/>
          <w:sz w:val="20"/>
          <w:lang w:val="es-ES"/>
        </w:rPr>
        <w:t xml:space="preserve">, </w:t>
      </w:r>
      <w:r w:rsidRPr="00377AA7">
        <w:rPr>
          <w:rFonts w:ascii="GHEA Grapalat" w:hAnsi="GHEA Grapalat" w:cs="Sylfaen"/>
          <w:sz w:val="20"/>
          <w:lang w:val="hy-AM"/>
        </w:rPr>
        <w:t>ապահովագրման</w:t>
      </w:r>
      <w:r w:rsidRPr="00377AA7">
        <w:rPr>
          <w:rFonts w:ascii="GHEA Grapalat" w:hAnsi="GHEA Grapalat" w:cs="Sylfaen"/>
          <w:sz w:val="20"/>
          <w:lang w:val="es-ES"/>
        </w:rPr>
        <w:t xml:space="preserve">, </w:t>
      </w:r>
      <w:r w:rsidRPr="00377AA7">
        <w:rPr>
          <w:rFonts w:ascii="GHEA Grapalat" w:hAnsi="GHEA Grapalat" w:cs="Sylfaen"/>
          <w:sz w:val="20"/>
          <w:lang w:val="hy-AM"/>
        </w:rPr>
        <w:t>տուրքերի</w:t>
      </w:r>
      <w:r w:rsidRPr="00377AA7">
        <w:rPr>
          <w:rFonts w:ascii="GHEA Grapalat" w:hAnsi="GHEA Grapalat" w:cs="Sylfaen"/>
          <w:sz w:val="20"/>
          <w:lang w:val="es-ES"/>
        </w:rPr>
        <w:t xml:space="preserve">, </w:t>
      </w:r>
      <w:r w:rsidRPr="00377AA7">
        <w:rPr>
          <w:rFonts w:ascii="GHEA Grapalat" w:hAnsi="GHEA Grapalat" w:cs="Sylfaen"/>
          <w:sz w:val="20"/>
          <w:lang w:val="hy-AM"/>
        </w:rPr>
        <w:t>հարկերի</w:t>
      </w:r>
      <w:r w:rsidRPr="00377AA7">
        <w:rPr>
          <w:rFonts w:ascii="GHEA Grapalat" w:hAnsi="GHEA Grapalat" w:cs="Sylfaen"/>
          <w:sz w:val="20"/>
          <w:lang w:val="es-ES"/>
        </w:rPr>
        <w:t xml:space="preserve">, </w:t>
      </w:r>
      <w:r w:rsidRPr="00377AA7">
        <w:rPr>
          <w:rFonts w:ascii="GHEA Grapalat" w:hAnsi="GHEA Grapalat" w:cs="Sylfaen"/>
          <w:sz w:val="20"/>
          <w:lang w:val="hy-AM"/>
        </w:rPr>
        <w:t>այլ</w:t>
      </w:r>
      <w:r w:rsidRPr="00377AA7">
        <w:rPr>
          <w:rFonts w:ascii="GHEA Grapalat" w:hAnsi="GHEA Grapalat" w:cs="Sylfaen"/>
          <w:sz w:val="20"/>
          <w:lang w:val="es-ES"/>
        </w:rPr>
        <w:t xml:space="preserve"> </w:t>
      </w:r>
      <w:r w:rsidRPr="00377AA7">
        <w:rPr>
          <w:rFonts w:ascii="GHEA Grapalat" w:hAnsi="GHEA Grapalat" w:cs="Sylfaen"/>
          <w:sz w:val="20"/>
          <w:lang w:val="hy-AM"/>
        </w:rPr>
        <w:t>վճարումների</w:t>
      </w:r>
      <w:r w:rsidRPr="00377AA7">
        <w:rPr>
          <w:rFonts w:ascii="GHEA Grapalat" w:hAnsi="GHEA Grapalat" w:cs="Sylfaen"/>
          <w:sz w:val="20"/>
          <w:lang w:val="es-ES"/>
        </w:rPr>
        <w:t xml:space="preserve"> </w:t>
      </w:r>
      <w:r w:rsidRPr="00377AA7">
        <w:rPr>
          <w:rFonts w:ascii="GHEA Grapalat" w:hAnsi="GHEA Grapalat" w:cs="Sylfaen"/>
          <w:sz w:val="20"/>
          <w:lang w:val="hy-AM"/>
        </w:rPr>
        <w:t>գծով</w:t>
      </w:r>
      <w:r w:rsidRPr="00377AA7">
        <w:rPr>
          <w:rFonts w:ascii="GHEA Grapalat" w:hAnsi="GHEA Grapalat" w:cs="Sylfaen"/>
          <w:sz w:val="20"/>
          <w:lang w:val="es-ES"/>
        </w:rPr>
        <w:t xml:space="preserve"> </w:t>
      </w:r>
      <w:r w:rsidRPr="00377AA7">
        <w:rPr>
          <w:rFonts w:ascii="GHEA Grapalat" w:hAnsi="GHEA Grapalat" w:cs="Sylfaen"/>
          <w:sz w:val="20"/>
          <w:lang w:val="hy-AM"/>
        </w:rPr>
        <w:t>ծախսերը</w:t>
      </w:r>
      <w:r w:rsidRPr="00377AA7">
        <w:rPr>
          <w:rFonts w:ascii="GHEA Grapalat" w:hAnsi="GHEA Grapalat" w:cs="Sylfaen"/>
          <w:sz w:val="20"/>
          <w:lang w:val="es-ES"/>
        </w:rPr>
        <w:t xml:space="preserve"> </w:t>
      </w:r>
      <w:r w:rsidRPr="00377AA7">
        <w:rPr>
          <w:rFonts w:ascii="GHEA Grapalat" w:hAnsi="GHEA Grapalat" w:cs="Sylfaen"/>
          <w:sz w:val="20"/>
          <w:lang w:val="hy-AM"/>
        </w:rPr>
        <w:t>և</w:t>
      </w:r>
      <w:r w:rsidRPr="00377AA7">
        <w:rPr>
          <w:rFonts w:ascii="GHEA Grapalat" w:hAnsi="GHEA Grapalat" w:cs="Sylfaen"/>
          <w:sz w:val="20"/>
          <w:lang w:val="es-ES"/>
        </w:rPr>
        <w:t xml:space="preserve"> </w:t>
      </w:r>
      <w:r w:rsidRPr="00377AA7">
        <w:rPr>
          <w:rFonts w:ascii="GHEA Grapalat" w:hAnsi="GHEA Grapalat" w:cs="Sylfaen"/>
          <w:sz w:val="20"/>
          <w:lang w:val="hy-AM"/>
        </w:rPr>
        <w:t>չի</w:t>
      </w:r>
      <w:r w:rsidRPr="00377AA7">
        <w:rPr>
          <w:rFonts w:ascii="GHEA Grapalat" w:hAnsi="GHEA Grapalat" w:cs="Sylfaen"/>
          <w:sz w:val="20"/>
          <w:lang w:val="es-ES"/>
        </w:rPr>
        <w:t xml:space="preserve"> </w:t>
      </w:r>
      <w:r w:rsidRPr="00377AA7">
        <w:rPr>
          <w:rFonts w:ascii="GHEA Grapalat" w:hAnsi="GHEA Grapalat" w:cs="Sylfaen"/>
          <w:sz w:val="20"/>
          <w:lang w:val="hy-AM"/>
        </w:rPr>
        <w:t>կարող</w:t>
      </w:r>
      <w:r w:rsidRPr="00377AA7">
        <w:rPr>
          <w:rFonts w:ascii="GHEA Grapalat" w:hAnsi="GHEA Grapalat" w:cs="Sylfaen"/>
          <w:sz w:val="20"/>
          <w:lang w:val="es-ES"/>
        </w:rPr>
        <w:t xml:space="preserve"> </w:t>
      </w:r>
      <w:r w:rsidRPr="00377AA7">
        <w:rPr>
          <w:rFonts w:ascii="GHEA Grapalat" w:hAnsi="GHEA Grapalat" w:cs="Sylfaen"/>
          <w:sz w:val="20"/>
          <w:lang w:val="hy-AM"/>
        </w:rPr>
        <w:t>պակաս</w:t>
      </w:r>
      <w:r w:rsidRPr="00377AA7">
        <w:rPr>
          <w:rFonts w:ascii="GHEA Grapalat" w:hAnsi="GHEA Grapalat" w:cs="Sylfaen"/>
          <w:sz w:val="20"/>
          <w:lang w:val="es-ES"/>
        </w:rPr>
        <w:t xml:space="preserve"> </w:t>
      </w:r>
      <w:r w:rsidRPr="00377AA7">
        <w:rPr>
          <w:rFonts w:ascii="GHEA Grapalat" w:hAnsi="GHEA Grapalat" w:cs="Sylfaen"/>
          <w:sz w:val="20"/>
          <w:lang w:val="hy-AM"/>
        </w:rPr>
        <w:t>լինել</w:t>
      </w:r>
      <w:r w:rsidRPr="00377AA7">
        <w:rPr>
          <w:rFonts w:ascii="GHEA Grapalat" w:hAnsi="GHEA Grapalat" w:cs="Sylfaen"/>
          <w:sz w:val="20"/>
          <w:lang w:val="es-ES"/>
        </w:rPr>
        <w:t xml:space="preserve"> </w:t>
      </w:r>
      <w:r w:rsidRPr="00377AA7">
        <w:rPr>
          <w:rFonts w:ascii="GHEA Grapalat" w:hAnsi="GHEA Grapalat" w:cs="Sylfaen"/>
          <w:sz w:val="20"/>
          <w:lang w:val="hy-AM"/>
        </w:rPr>
        <w:t>դրանց</w:t>
      </w:r>
      <w:r w:rsidRPr="00377AA7">
        <w:rPr>
          <w:rFonts w:ascii="GHEA Grapalat" w:hAnsi="GHEA Grapalat" w:cs="Sylfaen"/>
          <w:sz w:val="20"/>
          <w:lang w:val="es-ES"/>
        </w:rPr>
        <w:t xml:space="preserve"> </w:t>
      </w:r>
      <w:r w:rsidRPr="00377AA7">
        <w:rPr>
          <w:rFonts w:ascii="GHEA Grapalat" w:hAnsi="GHEA Grapalat" w:cs="Sylfaen"/>
          <w:sz w:val="20"/>
          <w:lang w:val="hy-AM"/>
        </w:rPr>
        <w:t>ինքնարժեքից</w:t>
      </w:r>
      <w:r w:rsidRPr="00377AA7">
        <w:rPr>
          <w:rFonts w:ascii="GHEA Grapalat" w:hAnsi="GHEA Grapalat" w:cs="Sylfaen"/>
          <w:sz w:val="20"/>
          <w:lang w:val="es-ES"/>
        </w:rPr>
        <w:t xml:space="preserve">: </w:t>
      </w:r>
      <w:r w:rsidRPr="00377AA7">
        <w:rPr>
          <w:rFonts w:ascii="GHEA Grapalat" w:hAnsi="GHEA Grapalat" w:cs="Sylfaen"/>
          <w:sz w:val="20"/>
          <w:lang w:val="hy-AM"/>
        </w:rPr>
        <w:t>Առաջարկվող</w:t>
      </w:r>
      <w:r w:rsidRPr="00377AA7">
        <w:rPr>
          <w:rFonts w:ascii="GHEA Grapalat" w:hAnsi="GHEA Grapalat" w:cs="Sylfaen"/>
          <w:sz w:val="20"/>
          <w:lang w:val="es-ES"/>
        </w:rPr>
        <w:t xml:space="preserve"> </w:t>
      </w:r>
      <w:r w:rsidRPr="00377AA7">
        <w:rPr>
          <w:rFonts w:ascii="GHEA Grapalat" w:hAnsi="GHEA Grapalat" w:cs="Sylfaen"/>
          <w:sz w:val="20"/>
          <w:lang w:val="hy-AM"/>
        </w:rPr>
        <w:t>գնի</w:t>
      </w:r>
      <w:r w:rsidRPr="00377AA7">
        <w:rPr>
          <w:rFonts w:ascii="GHEA Grapalat" w:hAnsi="GHEA Grapalat" w:cs="Sylfaen"/>
          <w:sz w:val="20"/>
          <w:lang w:val="es-ES"/>
        </w:rPr>
        <w:t xml:space="preserve">  </w:t>
      </w:r>
      <w:r w:rsidRPr="00377AA7">
        <w:rPr>
          <w:rFonts w:ascii="GHEA Grapalat" w:hAnsi="GHEA Grapalat" w:cs="Sylfaen"/>
          <w:sz w:val="20"/>
          <w:lang w:val="hy-AM"/>
        </w:rPr>
        <w:t>հաշվարկը</w:t>
      </w:r>
      <w:r w:rsidRPr="00377AA7">
        <w:rPr>
          <w:rFonts w:ascii="GHEA Grapalat" w:hAnsi="GHEA Grapalat" w:cs="Sylfaen"/>
          <w:sz w:val="20"/>
          <w:lang w:val="es-ES"/>
        </w:rPr>
        <w:t xml:space="preserve"> </w:t>
      </w:r>
      <w:r w:rsidRPr="00377AA7">
        <w:rPr>
          <w:rFonts w:ascii="GHEA Grapalat" w:hAnsi="GHEA Grapalat" w:cs="Sylfaen"/>
          <w:sz w:val="20"/>
          <w:lang w:val="hy-AM"/>
        </w:rPr>
        <w:t>պետք</w:t>
      </w:r>
      <w:r w:rsidRPr="00377AA7">
        <w:rPr>
          <w:rFonts w:ascii="GHEA Grapalat" w:hAnsi="GHEA Grapalat" w:cs="Sylfaen"/>
          <w:sz w:val="20"/>
          <w:lang w:val="es-ES"/>
        </w:rPr>
        <w:t xml:space="preserve"> </w:t>
      </w:r>
      <w:r w:rsidRPr="00377AA7">
        <w:rPr>
          <w:rFonts w:ascii="GHEA Grapalat" w:hAnsi="GHEA Grapalat" w:cs="Sylfaen"/>
          <w:sz w:val="20"/>
          <w:lang w:val="hy-AM"/>
        </w:rPr>
        <w:t>է</w:t>
      </w:r>
      <w:r w:rsidRPr="00377AA7">
        <w:rPr>
          <w:rFonts w:ascii="GHEA Grapalat" w:hAnsi="GHEA Grapalat" w:cs="Sylfaen"/>
          <w:sz w:val="20"/>
          <w:lang w:val="es-ES"/>
        </w:rPr>
        <w:t xml:space="preserve"> </w:t>
      </w:r>
      <w:r w:rsidRPr="00377AA7">
        <w:rPr>
          <w:rFonts w:ascii="GHEA Grapalat" w:hAnsi="GHEA Grapalat" w:cs="Sylfaen"/>
          <w:sz w:val="20"/>
          <w:lang w:val="hy-AM"/>
        </w:rPr>
        <w:t>ներկայացվի</w:t>
      </w:r>
      <w:r w:rsidRPr="00377AA7">
        <w:rPr>
          <w:rFonts w:ascii="GHEA Grapalat" w:hAnsi="GHEA Grapalat" w:cs="Sylfaen"/>
          <w:sz w:val="20"/>
          <w:lang w:val="es-ES"/>
        </w:rPr>
        <w:t xml:space="preserve"> </w:t>
      </w:r>
      <w:r w:rsidRPr="00377AA7">
        <w:rPr>
          <w:rFonts w:ascii="GHEA Grapalat" w:hAnsi="GHEA Grapalat" w:cs="Sylfaen"/>
          <w:sz w:val="20"/>
          <w:lang w:val="hy-AM"/>
        </w:rPr>
        <w:t>հայտով</w:t>
      </w:r>
      <w:r w:rsidRPr="00377AA7">
        <w:rPr>
          <w:rFonts w:ascii="GHEA Grapalat" w:hAnsi="GHEA Grapalat"/>
          <w:sz w:val="20"/>
          <w:lang w:val="es-ES"/>
        </w:rPr>
        <w:t>:</w:t>
      </w:r>
    </w:p>
    <w:p w:rsidR="00404109" w:rsidRPr="00377AA7" w:rsidRDefault="00404109" w:rsidP="00C96EB2">
      <w:pPr>
        <w:pStyle w:val="norm"/>
        <w:spacing w:line="240" w:lineRule="auto"/>
        <w:ind w:firstLine="0"/>
        <w:rPr>
          <w:rFonts w:ascii="GHEA Grapalat" w:hAnsi="GHEA Grapalat" w:cs="Sylfaen"/>
          <w:sz w:val="20"/>
          <w:szCs w:val="24"/>
          <w:lang w:val="es-ES" w:eastAsia="en-US"/>
        </w:rPr>
      </w:pPr>
      <w:r w:rsidRPr="00377AA7">
        <w:rPr>
          <w:rFonts w:ascii="GHEA Grapalat" w:hAnsi="GHEA Grapalat"/>
          <w:sz w:val="20"/>
          <w:lang w:val="es-ES"/>
        </w:rPr>
        <w:t>5.</w:t>
      </w:r>
      <w:r w:rsidRPr="00377AA7">
        <w:rPr>
          <w:rFonts w:ascii="GHEA Grapalat" w:hAnsi="GHEA Grapalat"/>
          <w:sz w:val="20"/>
          <w:lang w:val="hy-AM"/>
        </w:rPr>
        <w:t>2</w:t>
      </w:r>
      <w:r w:rsidRPr="00377AA7">
        <w:rPr>
          <w:rFonts w:ascii="GHEA Grapalat" w:hAnsi="GHEA Grapalat" w:cs="Sylfaen"/>
          <w:sz w:val="20"/>
          <w:lang w:val="es-ES"/>
        </w:rPr>
        <w:t xml:space="preserve"> Մ</w:t>
      </w:r>
      <w:r w:rsidRPr="00377AA7">
        <w:rPr>
          <w:rFonts w:ascii="GHEA Grapalat" w:hAnsi="GHEA Grapalat" w:cs="Sylfaen"/>
          <w:sz w:val="20"/>
          <w:szCs w:val="24"/>
          <w:lang w:val="hy-AM" w:eastAsia="en-US"/>
        </w:rPr>
        <w:t xml:space="preserve">ասնակիցը գնային առաջարկը ներկայացնում է </w:t>
      </w:r>
      <w:r w:rsidRPr="00377AA7">
        <w:rPr>
          <w:rFonts w:ascii="GHEA Grapalat" w:hAnsi="GHEA Grapalat" w:cs="Sylfaen"/>
          <w:sz w:val="20"/>
          <w:lang w:val="hy-AM"/>
        </w:rPr>
        <w:t>ինքնարժեք, շահույթ</w:t>
      </w:r>
      <w:r w:rsidRPr="00377AA7">
        <w:rPr>
          <w:rFonts w:ascii="GHEA Grapalat" w:hAnsi="GHEA Grapalat" w:cs="Sylfaen"/>
          <w:szCs w:val="22"/>
          <w:lang w:val="es-ES"/>
        </w:rPr>
        <w:t xml:space="preserve"> </w:t>
      </w:r>
      <w:r w:rsidRPr="00377AA7">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377AA7">
        <w:rPr>
          <w:rFonts w:ascii="GHEA Grapalat" w:hAnsi="GHEA Grapalat" w:cs="Sylfaen"/>
          <w:sz w:val="20"/>
          <w:szCs w:val="24"/>
          <w:lang w:eastAsia="en-US"/>
        </w:rPr>
        <w:t>մ</w:t>
      </w:r>
      <w:r w:rsidRPr="00377AA7">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377AA7">
        <w:rPr>
          <w:rFonts w:ascii="GHEA Grapalat" w:hAnsi="GHEA Grapalat" w:cs="Sylfaen"/>
          <w:sz w:val="20"/>
          <w:szCs w:val="24"/>
          <w:lang w:val="es-ES" w:eastAsia="en-US"/>
        </w:rPr>
        <w:t xml:space="preserve"> </w:t>
      </w:r>
      <w:r w:rsidRPr="00377AA7">
        <w:rPr>
          <w:rFonts w:ascii="GHEA Grapalat" w:hAnsi="GHEA Grapalat" w:cs="Sylfaen"/>
          <w:sz w:val="20"/>
          <w:lang w:val="ru-RU"/>
        </w:rPr>
        <w:t>ներկայաց</w:t>
      </w:r>
      <w:r w:rsidRPr="00377AA7">
        <w:rPr>
          <w:rFonts w:ascii="GHEA Grapalat" w:hAnsi="GHEA Grapalat" w:cs="Sylfaen"/>
          <w:sz w:val="20"/>
        </w:rPr>
        <w:t>վող</w:t>
      </w:r>
      <w:r w:rsidRPr="00377AA7">
        <w:rPr>
          <w:rFonts w:ascii="GHEA Grapalat" w:hAnsi="GHEA Grapalat" w:cs="Sylfaen"/>
          <w:sz w:val="20"/>
          <w:lang w:val="es-ES"/>
        </w:rPr>
        <w:t xml:space="preserve"> </w:t>
      </w:r>
      <w:r w:rsidRPr="00377AA7">
        <w:rPr>
          <w:rFonts w:ascii="GHEA Grapalat" w:hAnsi="GHEA Grapalat" w:cs="Sylfaen"/>
          <w:sz w:val="20"/>
          <w:lang w:val="ru-RU"/>
        </w:rPr>
        <w:t>գնային</w:t>
      </w:r>
      <w:r w:rsidRPr="00377AA7">
        <w:rPr>
          <w:rFonts w:ascii="GHEA Grapalat" w:hAnsi="GHEA Grapalat" w:cs="Sylfaen"/>
          <w:sz w:val="20"/>
          <w:lang w:val="es-ES"/>
        </w:rPr>
        <w:t xml:space="preserve"> </w:t>
      </w:r>
      <w:r w:rsidRPr="00377AA7">
        <w:rPr>
          <w:rFonts w:ascii="GHEA Grapalat" w:hAnsi="GHEA Grapalat" w:cs="Sylfaen"/>
          <w:sz w:val="20"/>
          <w:lang w:val="ru-RU"/>
        </w:rPr>
        <w:t>առաջարկում</w:t>
      </w:r>
      <w:r w:rsidRPr="00377AA7">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377AA7">
        <w:rPr>
          <w:rFonts w:ascii="GHEA Grapalat" w:hAnsi="GHEA Grapalat" w:cs="Sylfaen"/>
          <w:sz w:val="20"/>
          <w:szCs w:val="24"/>
          <w:lang w:val="es-ES" w:eastAsia="en-US"/>
        </w:rPr>
        <w:t xml:space="preserve"> Ընդ որում՝</w:t>
      </w:r>
    </w:p>
    <w:p w:rsidR="00404109" w:rsidRPr="00377AA7" w:rsidRDefault="00404109" w:rsidP="00C96EB2">
      <w:pPr>
        <w:pStyle w:val="norm"/>
        <w:spacing w:line="240" w:lineRule="auto"/>
        <w:ind w:firstLine="0"/>
        <w:rPr>
          <w:rFonts w:ascii="GHEA Grapalat" w:hAnsi="GHEA Grapalat" w:cs="Sylfaen"/>
          <w:sz w:val="20"/>
          <w:szCs w:val="24"/>
          <w:lang w:val="es-ES" w:eastAsia="en-US"/>
        </w:rPr>
      </w:pPr>
      <w:r w:rsidRPr="00377AA7">
        <w:rPr>
          <w:rFonts w:ascii="GHEA Grapalat" w:hAnsi="GHEA Grapalat" w:cs="Sylfaen"/>
          <w:sz w:val="20"/>
          <w:szCs w:val="24"/>
          <w:lang w:eastAsia="en-US"/>
        </w:rPr>
        <w:t>ա</w:t>
      </w:r>
      <w:r w:rsidRPr="00377AA7">
        <w:rPr>
          <w:rFonts w:ascii="GHEA Grapalat" w:hAnsi="GHEA Grapalat" w:cs="Sylfaen"/>
          <w:sz w:val="20"/>
          <w:szCs w:val="24"/>
          <w:lang w:val="es-ES" w:eastAsia="en-US"/>
        </w:rPr>
        <w:t xml:space="preserve">) </w:t>
      </w:r>
      <w:proofErr w:type="gramStart"/>
      <w:r w:rsidRPr="00377AA7">
        <w:rPr>
          <w:rFonts w:ascii="GHEA Grapalat" w:hAnsi="GHEA Grapalat" w:cs="Sylfaen"/>
          <w:sz w:val="20"/>
          <w:szCs w:val="24"/>
          <w:lang w:eastAsia="en-US"/>
        </w:rPr>
        <w:t>մ</w:t>
      </w:r>
      <w:r w:rsidRPr="00377AA7">
        <w:rPr>
          <w:rFonts w:ascii="GHEA Grapalat" w:hAnsi="GHEA Grapalat" w:cs="Sylfaen"/>
          <w:sz w:val="20"/>
          <w:szCs w:val="24"/>
          <w:lang w:val="hy-AM" w:eastAsia="en-US"/>
        </w:rPr>
        <w:t>ասնակիցների</w:t>
      </w:r>
      <w:proofErr w:type="gramEnd"/>
      <w:r w:rsidRPr="00377AA7">
        <w:rPr>
          <w:rFonts w:ascii="GHEA Grapalat" w:hAnsi="GHEA Grapalat" w:cs="Sylfaen"/>
          <w:sz w:val="20"/>
          <w:szCs w:val="24"/>
          <w:lang w:val="hy-AM" w:eastAsia="en-US"/>
        </w:rPr>
        <w:t xml:space="preserve"> գնային առաջարկների գնահատում</w:t>
      </w:r>
      <w:r w:rsidRPr="00377AA7">
        <w:rPr>
          <w:rFonts w:ascii="GHEA Grapalat" w:hAnsi="GHEA Grapalat" w:cs="Sylfaen"/>
          <w:sz w:val="20"/>
          <w:szCs w:val="24"/>
          <w:lang w:eastAsia="en-US"/>
        </w:rPr>
        <w:t>ն</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eastAsia="en-US"/>
        </w:rPr>
        <w:t>ու</w:t>
      </w:r>
      <w:r w:rsidRPr="00377AA7">
        <w:rPr>
          <w:rFonts w:ascii="GHEA Grapalat" w:hAnsi="GHEA Grapalat" w:cs="Sylfaen"/>
          <w:sz w:val="20"/>
          <w:szCs w:val="24"/>
          <w:lang w:val="hy-AM" w:eastAsia="en-US"/>
        </w:rPr>
        <w:t xml:space="preserve"> համեմատումն իրականացվում </w:t>
      </w:r>
      <w:r w:rsidRPr="00377AA7">
        <w:rPr>
          <w:rFonts w:ascii="GHEA Grapalat" w:hAnsi="GHEA Grapalat" w:cs="Sylfaen"/>
          <w:sz w:val="20"/>
          <w:szCs w:val="24"/>
          <w:lang w:eastAsia="en-US"/>
        </w:rPr>
        <w:t>են</w:t>
      </w:r>
      <w:r w:rsidRPr="00377AA7">
        <w:rPr>
          <w:rFonts w:ascii="GHEA Grapalat" w:hAnsi="GHEA Grapalat" w:cs="Sylfaen"/>
          <w:sz w:val="20"/>
          <w:szCs w:val="24"/>
          <w:lang w:val="hy-AM" w:eastAsia="en-US"/>
        </w:rPr>
        <w:t xml:space="preserve"> առանց սույն կետում նշված հարկի գումարի հաշվարկման</w:t>
      </w:r>
      <w:r w:rsidRPr="00377AA7">
        <w:rPr>
          <w:rFonts w:ascii="GHEA Grapalat" w:hAnsi="GHEA Grapalat" w:cs="Sylfaen"/>
          <w:sz w:val="20"/>
          <w:szCs w:val="24"/>
          <w:lang w:val="es-ES" w:eastAsia="en-US"/>
        </w:rPr>
        <w:t>.</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Մասնակցի հայտը ենթակա չէ մերժման, եթե`</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C96EB2"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C96EB2" w:rsidRPr="00377AA7" w:rsidRDefault="00C96EB2"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lang w:val="hy-AM"/>
        </w:rPr>
        <w:t xml:space="preserve"> </w:t>
      </w:r>
      <w:r w:rsidR="00404109" w:rsidRPr="00377AA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377AA7">
        <w:rPr>
          <w:rFonts w:ascii="GHEA Grapalat" w:hAnsi="GHEA Grapalat" w:cs="Sylfaen"/>
          <w:sz w:val="20"/>
          <w:lang w:val="hy-AM"/>
        </w:rPr>
        <w:t xml:space="preserve">վելին՝ դեպի վերև ամբողջ թիվը.  </w:t>
      </w:r>
    </w:p>
    <w:p w:rsidR="00404109" w:rsidRPr="00377AA7" w:rsidRDefault="00404109" w:rsidP="00C96EB2">
      <w:pPr>
        <w:shd w:val="clear" w:color="auto" w:fill="FFFFFF"/>
        <w:jc w:val="both"/>
        <w:rPr>
          <w:rFonts w:ascii="GHEA Grapalat" w:hAnsi="GHEA Grapalat" w:cs="Sylfaen"/>
          <w:sz w:val="20"/>
          <w:lang w:val="hy-AM"/>
        </w:rPr>
      </w:pPr>
      <w:r w:rsidRPr="00377AA7">
        <w:rPr>
          <w:rFonts w:ascii="GHEA Grapalat" w:hAnsi="GHEA Grapalat" w:cs="Sylfaen"/>
          <w:sz w:val="20"/>
          <w:lang w:val="hy-AM"/>
        </w:rPr>
        <w:t xml:space="preserve">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377AA7">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404109" w:rsidRPr="00377AA7" w:rsidRDefault="00404109" w:rsidP="00C96EB2">
      <w:pPr>
        <w:pStyle w:val="norm"/>
        <w:spacing w:line="240" w:lineRule="auto"/>
        <w:ind w:firstLine="0"/>
        <w:rPr>
          <w:rFonts w:ascii="GHEA Grapalat" w:hAnsi="GHEA Grapalat" w:cs="Sylfaen"/>
          <w:sz w:val="20"/>
          <w:szCs w:val="24"/>
          <w:lang w:val="hy-AM" w:eastAsia="en-US"/>
        </w:rPr>
      </w:pPr>
      <w:r w:rsidRPr="00377AA7">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404109" w:rsidRPr="00377AA7" w:rsidRDefault="00404109" w:rsidP="00C96EB2">
      <w:pPr>
        <w:pStyle w:val="norm"/>
        <w:spacing w:line="240" w:lineRule="auto"/>
        <w:ind w:firstLine="0"/>
        <w:rPr>
          <w:rFonts w:ascii="GHEA Grapalat" w:hAnsi="GHEA Grapalat"/>
          <w:sz w:val="20"/>
          <w:lang w:val="es-ES"/>
        </w:rPr>
      </w:pPr>
      <w:r w:rsidRPr="00377AA7">
        <w:rPr>
          <w:rFonts w:ascii="GHEA Grapalat" w:hAnsi="GHEA Grapalat"/>
          <w:sz w:val="20"/>
          <w:lang w:val="es-ES"/>
        </w:rPr>
        <w:t>5.</w:t>
      </w:r>
      <w:r w:rsidRPr="00377AA7">
        <w:rPr>
          <w:rFonts w:ascii="GHEA Grapalat" w:hAnsi="GHEA Grapalat"/>
          <w:sz w:val="20"/>
          <w:lang w:val="hy-AM"/>
        </w:rPr>
        <w:t>3</w:t>
      </w:r>
      <w:r w:rsidRPr="00377AA7">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404109" w:rsidRPr="00377AA7" w:rsidRDefault="00404109" w:rsidP="00404109">
      <w:pPr>
        <w:pStyle w:val="23"/>
        <w:spacing w:line="240" w:lineRule="auto"/>
        <w:ind w:firstLine="567"/>
        <w:rPr>
          <w:rFonts w:ascii="GHEA Grapalat" w:hAnsi="GHEA Grapalat"/>
          <w:lang w:val="es-ES"/>
        </w:rPr>
      </w:pPr>
    </w:p>
    <w:p w:rsidR="00404109" w:rsidRPr="00377AA7" w:rsidRDefault="00404109" w:rsidP="00404109">
      <w:pPr>
        <w:jc w:val="center"/>
        <w:rPr>
          <w:rFonts w:ascii="GHEA Grapalat" w:hAnsi="GHEA Grapalat"/>
          <w:b/>
          <w:sz w:val="20"/>
          <w:lang w:val="es-ES"/>
        </w:rPr>
      </w:pPr>
      <w:r w:rsidRPr="00377AA7">
        <w:rPr>
          <w:rFonts w:ascii="GHEA Grapalat" w:hAnsi="GHEA Grapalat"/>
          <w:b/>
          <w:sz w:val="20"/>
          <w:lang w:val="es-ES"/>
        </w:rPr>
        <w:t xml:space="preserve">6. </w:t>
      </w:r>
      <w:r w:rsidRPr="00377AA7">
        <w:rPr>
          <w:rFonts w:ascii="GHEA Grapalat" w:hAnsi="GHEA Grapalat"/>
          <w:b/>
          <w:sz w:val="20"/>
        </w:rPr>
        <w:t>ՀԱՅՏԻ</w:t>
      </w:r>
      <w:r w:rsidRPr="00377AA7">
        <w:rPr>
          <w:rFonts w:ascii="GHEA Grapalat" w:hAnsi="GHEA Grapalat"/>
          <w:b/>
          <w:sz w:val="20"/>
          <w:lang w:val="es-ES"/>
        </w:rPr>
        <w:t xml:space="preserve"> </w:t>
      </w:r>
      <w:r w:rsidRPr="00377AA7">
        <w:rPr>
          <w:rFonts w:ascii="GHEA Grapalat" w:hAnsi="GHEA Grapalat"/>
          <w:b/>
          <w:sz w:val="20"/>
        </w:rPr>
        <w:t>ԳՈՐԾՈՂՈՒԹՅԱՆ</w:t>
      </w:r>
      <w:r w:rsidRPr="00377AA7">
        <w:rPr>
          <w:rFonts w:ascii="GHEA Grapalat" w:hAnsi="GHEA Grapalat"/>
          <w:b/>
          <w:sz w:val="20"/>
          <w:lang w:val="es-ES"/>
        </w:rPr>
        <w:t xml:space="preserve"> </w:t>
      </w:r>
      <w:r w:rsidRPr="00377AA7">
        <w:rPr>
          <w:rFonts w:ascii="GHEA Grapalat" w:hAnsi="GHEA Grapalat"/>
          <w:b/>
          <w:sz w:val="20"/>
        </w:rPr>
        <w:t>ԺԱՄԿԵՏԸ</w:t>
      </w:r>
      <w:r w:rsidRPr="00377AA7">
        <w:rPr>
          <w:rFonts w:ascii="GHEA Grapalat" w:hAnsi="GHEA Grapalat"/>
          <w:b/>
          <w:sz w:val="20"/>
          <w:lang w:val="es-ES"/>
        </w:rPr>
        <w:t xml:space="preserve">, </w:t>
      </w:r>
      <w:r w:rsidRPr="00377AA7">
        <w:rPr>
          <w:rFonts w:ascii="GHEA Grapalat" w:hAnsi="GHEA Grapalat"/>
          <w:b/>
          <w:sz w:val="20"/>
        </w:rPr>
        <w:t>ՀԱՅՏԵՐՈՒՄ</w:t>
      </w:r>
      <w:r w:rsidRPr="00377AA7">
        <w:rPr>
          <w:rFonts w:ascii="GHEA Grapalat" w:hAnsi="GHEA Grapalat"/>
          <w:b/>
          <w:sz w:val="20"/>
          <w:lang w:val="es-ES"/>
        </w:rPr>
        <w:t xml:space="preserve"> </w:t>
      </w:r>
      <w:r w:rsidRPr="00377AA7">
        <w:rPr>
          <w:rFonts w:ascii="GHEA Grapalat" w:hAnsi="GHEA Grapalat"/>
          <w:b/>
          <w:sz w:val="20"/>
        </w:rPr>
        <w:t>ՓՈՓՈԽՈՒԹՅՈՒՆ</w:t>
      </w:r>
      <w:r w:rsidRPr="00377AA7">
        <w:rPr>
          <w:rFonts w:ascii="GHEA Grapalat" w:hAnsi="GHEA Grapalat"/>
          <w:b/>
          <w:sz w:val="20"/>
          <w:lang w:val="es-ES"/>
        </w:rPr>
        <w:t xml:space="preserve"> </w:t>
      </w:r>
      <w:r w:rsidRPr="00377AA7">
        <w:rPr>
          <w:rFonts w:ascii="GHEA Grapalat" w:hAnsi="GHEA Grapalat"/>
          <w:b/>
          <w:sz w:val="20"/>
        </w:rPr>
        <w:t>ԿԱՏԱՐԵԼՈՒ</w:t>
      </w:r>
    </w:p>
    <w:p w:rsidR="00404109" w:rsidRPr="00377AA7" w:rsidRDefault="00404109" w:rsidP="00404109">
      <w:pPr>
        <w:jc w:val="center"/>
        <w:rPr>
          <w:rFonts w:ascii="GHEA Grapalat" w:hAnsi="GHEA Grapalat"/>
          <w:b/>
          <w:sz w:val="20"/>
          <w:lang w:val="es-ES"/>
        </w:rPr>
      </w:pPr>
      <w:r w:rsidRPr="00377AA7">
        <w:rPr>
          <w:rFonts w:ascii="GHEA Grapalat" w:hAnsi="GHEA Grapalat"/>
          <w:b/>
          <w:sz w:val="20"/>
        </w:rPr>
        <w:t>ԵՎ</w:t>
      </w:r>
      <w:r w:rsidRPr="00377AA7">
        <w:rPr>
          <w:rFonts w:ascii="GHEA Grapalat" w:hAnsi="GHEA Grapalat"/>
          <w:b/>
          <w:sz w:val="20"/>
          <w:lang w:val="es-ES"/>
        </w:rPr>
        <w:t xml:space="preserve"> </w:t>
      </w:r>
      <w:r w:rsidRPr="00377AA7">
        <w:rPr>
          <w:rFonts w:ascii="GHEA Grapalat" w:hAnsi="GHEA Grapalat"/>
          <w:b/>
          <w:sz w:val="20"/>
        </w:rPr>
        <w:t>ԴՐԱՆՔ</w:t>
      </w:r>
      <w:r w:rsidRPr="00377AA7">
        <w:rPr>
          <w:rFonts w:ascii="GHEA Grapalat" w:hAnsi="GHEA Grapalat"/>
          <w:b/>
          <w:sz w:val="20"/>
          <w:lang w:val="es-ES"/>
        </w:rPr>
        <w:t xml:space="preserve"> </w:t>
      </w:r>
      <w:r w:rsidRPr="00377AA7">
        <w:rPr>
          <w:rFonts w:ascii="GHEA Grapalat" w:hAnsi="GHEA Grapalat"/>
          <w:b/>
          <w:sz w:val="20"/>
        </w:rPr>
        <w:t>ՀԵՏ</w:t>
      </w:r>
      <w:r w:rsidRPr="00377AA7">
        <w:rPr>
          <w:rFonts w:ascii="GHEA Grapalat" w:hAnsi="GHEA Grapalat"/>
          <w:b/>
          <w:sz w:val="20"/>
          <w:lang w:val="es-ES"/>
        </w:rPr>
        <w:t xml:space="preserve"> </w:t>
      </w:r>
      <w:r w:rsidRPr="00377AA7">
        <w:rPr>
          <w:rFonts w:ascii="GHEA Grapalat" w:hAnsi="GHEA Grapalat"/>
          <w:b/>
          <w:sz w:val="20"/>
        </w:rPr>
        <w:t>ՎԵՐՑՆԵԼՈՒ</w:t>
      </w:r>
      <w:r w:rsidRPr="00377AA7">
        <w:rPr>
          <w:rFonts w:ascii="GHEA Grapalat" w:hAnsi="GHEA Grapalat"/>
          <w:b/>
          <w:sz w:val="20"/>
          <w:lang w:val="es-ES"/>
        </w:rPr>
        <w:t xml:space="preserve"> </w:t>
      </w:r>
      <w:r w:rsidRPr="00377AA7">
        <w:rPr>
          <w:rFonts w:ascii="GHEA Grapalat" w:hAnsi="GHEA Grapalat"/>
          <w:b/>
          <w:sz w:val="20"/>
        </w:rPr>
        <w:t>ԿԱՐԳԸ</w:t>
      </w:r>
    </w:p>
    <w:p w:rsidR="00404109" w:rsidRPr="00377AA7" w:rsidRDefault="00404109" w:rsidP="00404109">
      <w:pPr>
        <w:pStyle w:val="a3"/>
        <w:spacing w:line="240" w:lineRule="auto"/>
        <w:ind w:firstLine="567"/>
        <w:rPr>
          <w:rFonts w:ascii="GHEA Grapalat" w:hAnsi="GHEA Grapalat"/>
          <w:b/>
          <w:lang w:val="af-ZA"/>
        </w:rPr>
      </w:pPr>
    </w:p>
    <w:p w:rsidR="00404109" w:rsidRPr="00377AA7" w:rsidRDefault="00404109" w:rsidP="00C96EB2">
      <w:pPr>
        <w:pStyle w:val="a3"/>
        <w:spacing w:line="240" w:lineRule="auto"/>
        <w:ind w:firstLine="0"/>
        <w:rPr>
          <w:rFonts w:ascii="GHEA Grapalat" w:hAnsi="GHEA Grapalat" w:cs="Sylfaen"/>
          <w:i w:val="0"/>
          <w:szCs w:val="24"/>
          <w:lang w:val="af-ZA"/>
        </w:rPr>
      </w:pPr>
      <w:r w:rsidRPr="00377AA7">
        <w:rPr>
          <w:rFonts w:ascii="GHEA Grapalat" w:hAnsi="GHEA Grapalat"/>
          <w:i w:val="0"/>
          <w:lang w:val="af-ZA"/>
        </w:rPr>
        <w:t>6.1</w:t>
      </w:r>
      <w:r w:rsidRPr="00377AA7">
        <w:rPr>
          <w:rFonts w:ascii="GHEA Grapalat" w:hAnsi="GHEA Grapalat"/>
          <w:lang w:val="af-ZA"/>
        </w:rPr>
        <w:t xml:space="preserve">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31-</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վավեր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Օրենքին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պայմանագրի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կնքումը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կողմից</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վերցնելը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մերժումը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սույն </w:t>
      </w:r>
      <w:r w:rsidRPr="00377AA7">
        <w:rPr>
          <w:rFonts w:ascii="GHEA Grapalat" w:hAnsi="GHEA Grapalat" w:cs="Sylfaen"/>
          <w:i w:val="0"/>
          <w:szCs w:val="24"/>
          <w:lang w:val="ru-RU"/>
        </w:rPr>
        <w:t>ընթացակարգը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չկայացած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հայտարարվելը։</w:t>
      </w:r>
    </w:p>
    <w:p w:rsidR="00404109" w:rsidRPr="00377AA7" w:rsidRDefault="00404109" w:rsidP="00C96EB2">
      <w:pPr>
        <w:pStyle w:val="a3"/>
        <w:spacing w:line="240" w:lineRule="auto"/>
        <w:ind w:firstLine="0"/>
        <w:rPr>
          <w:rFonts w:ascii="GHEA Grapalat" w:hAnsi="GHEA Grapalat" w:cs="Sylfaen"/>
          <w:i w:val="0"/>
          <w:szCs w:val="24"/>
          <w:lang w:val="af-ZA"/>
        </w:rPr>
      </w:pPr>
      <w:r w:rsidRPr="00377AA7">
        <w:rPr>
          <w:rFonts w:ascii="GHEA Grapalat" w:hAnsi="GHEA Grapalat" w:cs="Sylfaen"/>
          <w:i w:val="0"/>
          <w:szCs w:val="24"/>
          <w:lang w:val="af-ZA"/>
        </w:rPr>
        <w:t xml:space="preserve">6.2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31-</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ասնակիցը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1-ին մասի 4.2 </w:t>
      </w:r>
      <w:r w:rsidRPr="00377AA7">
        <w:rPr>
          <w:rFonts w:ascii="GHEA Grapalat" w:hAnsi="GHEA Grapalat" w:cs="Sylfaen"/>
          <w:i w:val="0"/>
          <w:szCs w:val="24"/>
          <w:lang w:val="ru-RU"/>
        </w:rPr>
        <w:t>կետում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նշված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վերջնաժամկետը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վերցնել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p>
    <w:p w:rsidR="00404109" w:rsidRPr="00377AA7" w:rsidRDefault="00404109" w:rsidP="00404109">
      <w:pPr>
        <w:ind w:firstLine="567"/>
        <w:jc w:val="center"/>
        <w:rPr>
          <w:rFonts w:ascii="GHEA Grapalat" w:hAnsi="GHEA Grapalat"/>
          <w:b/>
          <w:sz w:val="20"/>
          <w:lang w:val="af-ZA"/>
        </w:rPr>
      </w:pPr>
    </w:p>
    <w:p w:rsidR="00404109" w:rsidRPr="00377AA7" w:rsidRDefault="00404109" w:rsidP="00404109">
      <w:pPr>
        <w:ind w:firstLine="567"/>
        <w:jc w:val="center"/>
        <w:rPr>
          <w:rFonts w:ascii="GHEA Grapalat" w:hAnsi="GHEA Grapalat"/>
          <w:b/>
          <w:sz w:val="20"/>
          <w:lang w:val="hy-AM"/>
        </w:rPr>
      </w:pPr>
      <w:r w:rsidRPr="00377AA7">
        <w:rPr>
          <w:rFonts w:ascii="GHEA Grapalat" w:hAnsi="GHEA Grapalat"/>
          <w:b/>
          <w:sz w:val="20"/>
          <w:lang w:val="af-ZA"/>
        </w:rPr>
        <w:t>8.  ՀԱՅՏԵՐԻ ԲԱՑՈՒՄԸ</w:t>
      </w:r>
      <w:r w:rsidRPr="00377AA7">
        <w:rPr>
          <w:rFonts w:ascii="GHEA Grapalat" w:hAnsi="GHEA Grapalat"/>
          <w:b/>
          <w:sz w:val="20"/>
          <w:lang w:val="hy-AM"/>
        </w:rPr>
        <w:t xml:space="preserve">, </w:t>
      </w:r>
      <w:r w:rsidRPr="00377AA7">
        <w:rPr>
          <w:rFonts w:ascii="GHEA Grapalat" w:hAnsi="GHEA Grapalat"/>
          <w:b/>
          <w:sz w:val="20"/>
          <w:lang w:val="af-ZA"/>
        </w:rPr>
        <w:t xml:space="preserve">ԳՆԱՀԱՏՈՒՄԸ  ԵՎ  </w:t>
      </w:r>
    </w:p>
    <w:p w:rsidR="00404109" w:rsidRPr="00377AA7" w:rsidRDefault="00404109" w:rsidP="00404109">
      <w:pPr>
        <w:ind w:firstLine="567"/>
        <w:jc w:val="center"/>
        <w:rPr>
          <w:rFonts w:ascii="GHEA Grapalat" w:hAnsi="GHEA Grapalat"/>
          <w:b/>
          <w:sz w:val="20"/>
          <w:lang w:val="af-ZA"/>
        </w:rPr>
      </w:pPr>
      <w:r w:rsidRPr="00377AA7">
        <w:rPr>
          <w:rFonts w:ascii="GHEA Grapalat" w:hAnsi="GHEA Grapalat"/>
          <w:b/>
          <w:sz w:val="20"/>
          <w:lang w:val="af-ZA"/>
        </w:rPr>
        <w:t xml:space="preserve">ԱՐԴՅՈՒՆՔՆԵՐԻ ԱՄՓՈՓՈՒՄԸ </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pStyle w:val="23"/>
        <w:spacing w:line="240" w:lineRule="auto"/>
        <w:ind w:firstLine="567"/>
        <w:rPr>
          <w:rFonts w:ascii="GHEA Grapalat" w:hAnsi="GHEA Grapalat" w:cs="Tahoma"/>
        </w:rPr>
      </w:pPr>
      <w:r w:rsidRPr="00377AA7">
        <w:rPr>
          <w:rFonts w:ascii="GHEA Grapalat" w:hAnsi="GHEA Grapalat"/>
        </w:rPr>
        <w:t xml:space="preserve">8.1 </w:t>
      </w:r>
      <w:r w:rsidRPr="00377AA7">
        <w:rPr>
          <w:rFonts w:ascii="GHEA Grapalat" w:hAnsi="GHEA Grapalat" w:cs="Sylfaen"/>
          <w:lang w:val="ru-RU"/>
        </w:rPr>
        <w:t>Հայտերի</w:t>
      </w:r>
      <w:r w:rsidRPr="00377AA7">
        <w:rPr>
          <w:rFonts w:ascii="GHEA Grapalat" w:hAnsi="GHEA Grapalat" w:cs="Sylfaen"/>
        </w:rPr>
        <w:t xml:space="preserve"> </w:t>
      </w:r>
      <w:r w:rsidRPr="00377AA7">
        <w:rPr>
          <w:rFonts w:ascii="GHEA Grapalat" w:hAnsi="GHEA Grapalat" w:cs="Sylfaen"/>
          <w:lang w:val="ru-RU"/>
        </w:rPr>
        <w:t>բացումը</w:t>
      </w:r>
      <w:r w:rsidRPr="00377AA7">
        <w:rPr>
          <w:rFonts w:ascii="GHEA Grapalat" w:hAnsi="GHEA Grapalat" w:cs="Sylfaen"/>
        </w:rPr>
        <w:t xml:space="preserve"> </w:t>
      </w:r>
      <w:r w:rsidRPr="00377AA7">
        <w:rPr>
          <w:rFonts w:ascii="GHEA Grapalat" w:hAnsi="GHEA Grapalat" w:cs="Sylfaen"/>
          <w:lang w:val="ru-RU"/>
        </w:rPr>
        <w:t>կկատարվի</w:t>
      </w:r>
      <w:r w:rsidRPr="00377AA7">
        <w:rPr>
          <w:rFonts w:ascii="GHEA Grapalat" w:hAnsi="GHEA Grapalat" w:cs="Sylfaen"/>
        </w:rPr>
        <w:t xml:space="preserve"> հանձնաժողովի հայտերի բացման նիստում</w:t>
      </w:r>
      <w:r w:rsidRPr="00377AA7" w:rsidDel="00B65C2F">
        <w:rPr>
          <w:rFonts w:ascii="GHEA Grapalat" w:hAnsi="GHEA Grapalat" w:cs="Sylfaen"/>
          <w:szCs w:val="24"/>
        </w:rPr>
        <w:t xml:space="preserve"> </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ընթացակարգի</w:t>
      </w:r>
      <w:r w:rsidRPr="00377AA7">
        <w:rPr>
          <w:rFonts w:ascii="GHEA Grapalat" w:hAnsi="GHEA Grapalat" w:cs="Sylfaen"/>
          <w:szCs w:val="24"/>
        </w:rPr>
        <w:t xml:space="preserve"> </w:t>
      </w:r>
      <w:r w:rsidRPr="00377AA7">
        <w:rPr>
          <w:rFonts w:ascii="GHEA Grapalat" w:hAnsi="GHEA Grapalat" w:cs="Sylfaen"/>
          <w:szCs w:val="24"/>
          <w:lang w:val="ru-RU"/>
        </w:rPr>
        <w:t>հայտարարությունը</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հրավերը</w:t>
      </w:r>
      <w:r w:rsidRPr="00377AA7">
        <w:rPr>
          <w:rFonts w:ascii="GHEA Grapalat" w:hAnsi="GHEA Grapalat" w:cs="Sylfaen"/>
          <w:szCs w:val="24"/>
        </w:rPr>
        <w:t xml:space="preserve"> տեղեկագրում </w:t>
      </w:r>
      <w:r w:rsidRPr="00377AA7">
        <w:rPr>
          <w:rFonts w:ascii="GHEA Grapalat" w:hAnsi="GHEA Grapalat" w:cs="Sylfaen"/>
          <w:szCs w:val="24"/>
          <w:lang w:val="en-US"/>
        </w:rPr>
        <w:t>հ</w:t>
      </w:r>
      <w:r w:rsidRPr="00377AA7">
        <w:rPr>
          <w:rFonts w:ascii="GHEA Grapalat" w:hAnsi="GHEA Grapalat" w:cs="Sylfaen"/>
          <w:szCs w:val="24"/>
          <w:lang w:val="ru-RU"/>
        </w:rPr>
        <w:t>րապարակվելու</w:t>
      </w:r>
      <w:r w:rsidRPr="00377AA7">
        <w:rPr>
          <w:rFonts w:ascii="GHEA Grapalat" w:hAnsi="GHEA Grapalat" w:cs="Sylfaen"/>
          <w:szCs w:val="24"/>
        </w:rPr>
        <w:t xml:space="preserve"> </w:t>
      </w:r>
      <w:r w:rsidRPr="00377AA7">
        <w:rPr>
          <w:rFonts w:ascii="GHEA Grapalat" w:hAnsi="GHEA Grapalat" w:cs="Sylfaen"/>
          <w:szCs w:val="24"/>
          <w:lang w:val="en-US"/>
        </w:rPr>
        <w:t>օրվանից</w:t>
      </w:r>
      <w:r w:rsidRPr="00377AA7">
        <w:rPr>
          <w:rFonts w:ascii="GHEA Grapalat" w:hAnsi="GHEA Grapalat" w:cs="Sylfaen"/>
          <w:szCs w:val="24"/>
        </w:rPr>
        <w:t xml:space="preserve"> </w:t>
      </w:r>
      <w:r w:rsidRPr="00377AA7">
        <w:rPr>
          <w:rFonts w:ascii="GHEA Grapalat" w:hAnsi="GHEA Grapalat" w:cs="Sylfaen"/>
          <w:szCs w:val="24"/>
          <w:lang w:val="ru-RU"/>
        </w:rPr>
        <w:t>հաշված</w:t>
      </w:r>
      <w:r w:rsidR="00C96EB2" w:rsidRPr="00377AA7">
        <w:rPr>
          <w:rFonts w:ascii="GHEA Grapalat" w:hAnsi="GHEA Grapalat" w:cs="Sylfaen"/>
          <w:szCs w:val="24"/>
        </w:rPr>
        <w:t xml:space="preserve"> «7</w:t>
      </w:r>
      <w:r w:rsidRPr="00377AA7">
        <w:rPr>
          <w:rFonts w:ascii="GHEA Grapalat" w:hAnsi="GHEA Grapalat" w:cs="Sylfaen"/>
          <w:szCs w:val="24"/>
        </w:rPr>
        <w:t>»</w:t>
      </w:r>
      <w:r w:rsidRPr="00377AA7">
        <w:rPr>
          <w:rFonts w:ascii="GHEA Grapalat" w:hAnsi="GHEA Grapalat" w:cs="Sylfaen"/>
          <w:szCs w:val="24"/>
          <w:lang w:val="ru-RU"/>
        </w:rPr>
        <w:t>րդ</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ժամը</w:t>
      </w:r>
      <w:r w:rsidRPr="00377AA7">
        <w:rPr>
          <w:rFonts w:ascii="GHEA Grapalat" w:hAnsi="GHEA Grapalat" w:cs="Sylfaen"/>
          <w:szCs w:val="24"/>
        </w:rPr>
        <w:t xml:space="preserve"> «</w:t>
      </w:r>
      <w:r w:rsidR="00C96EB2" w:rsidRPr="00377AA7">
        <w:rPr>
          <w:rFonts w:ascii="GHEA Grapalat" w:hAnsi="GHEA Grapalat" w:cs="Sylfaen"/>
        </w:rPr>
        <w:t>1</w:t>
      </w:r>
      <w:r w:rsidR="00086638" w:rsidRPr="00377AA7">
        <w:rPr>
          <w:rFonts w:ascii="GHEA Grapalat" w:hAnsi="GHEA Grapalat" w:cs="Sylfaen"/>
        </w:rPr>
        <w:t>0</w:t>
      </w:r>
      <w:r w:rsidRPr="00377AA7">
        <w:rPr>
          <w:rFonts w:ascii="GHEA Grapalat" w:hAnsi="GHEA Grapalat" w:cs="Sylfaen"/>
          <w:szCs w:val="24"/>
        </w:rPr>
        <w:t xml:space="preserve"> </w:t>
      </w:r>
      <w:r w:rsidR="00C96EB2" w:rsidRPr="00377AA7">
        <w:rPr>
          <w:rFonts w:ascii="GHEA Grapalat" w:hAnsi="GHEA Grapalat" w:cs="Sylfaen"/>
          <w:szCs w:val="24"/>
        </w:rPr>
        <w:t>;00</w:t>
      </w:r>
      <w:r w:rsidRPr="00377AA7">
        <w:rPr>
          <w:rFonts w:ascii="GHEA Grapalat" w:hAnsi="GHEA Grapalat" w:cs="Sylfaen"/>
          <w:szCs w:val="24"/>
        </w:rPr>
        <w:t>»-</w:t>
      </w:r>
      <w:r w:rsidRPr="00377AA7">
        <w:rPr>
          <w:rFonts w:ascii="GHEA Grapalat" w:hAnsi="GHEA Grapalat" w:cs="Sylfaen"/>
          <w:szCs w:val="24"/>
          <w:lang w:val="en-US"/>
        </w:rPr>
        <w:t>ի</w:t>
      </w:r>
      <w:r w:rsidRPr="00377AA7">
        <w:rPr>
          <w:rFonts w:ascii="GHEA Grapalat" w:hAnsi="GHEA Grapalat" w:cs="Sylfaen"/>
          <w:szCs w:val="24"/>
          <w:lang w:val="ru-RU"/>
        </w:rPr>
        <w:t>ն։</w:t>
      </w:r>
      <w:r w:rsidRPr="00377AA7">
        <w:rPr>
          <w:rFonts w:ascii="GHEA Grapalat" w:hAnsi="GHEA Grapalat" w:cs="Sylfaen"/>
          <w:szCs w:val="24"/>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ru-RU"/>
        </w:rPr>
        <w:t>Հայտերի</w:t>
      </w:r>
      <w:r w:rsidRPr="00377AA7">
        <w:rPr>
          <w:rFonts w:ascii="GHEA Grapalat" w:hAnsi="GHEA Grapalat" w:cs="Sylfaen"/>
          <w:sz w:val="20"/>
          <w:lang w:val="af-ZA"/>
        </w:rPr>
        <w:t xml:space="preserve"> </w:t>
      </w:r>
      <w:r w:rsidRPr="00377AA7">
        <w:rPr>
          <w:rFonts w:ascii="GHEA Grapalat" w:hAnsi="GHEA Grapalat" w:cs="Sylfaen"/>
          <w:sz w:val="20"/>
          <w:lang w:val="ru-RU"/>
        </w:rPr>
        <w:t>բացման</w:t>
      </w:r>
      <w:r w:rsidRPr="00377AA7">
        <w:rPr>
          <w:rFonts w:ascii="GHEA Grapalat" w:hAnsi="GHEA Grapalat" w:cs="Sylfaen"/>
          <w:sz w:val="20"/>
          <w:lang w:val="af-ZA"/>
        </w:rPr>
        <w:t xml:space="preserve"> և գնահատման </w:t>
      </w:r>
      <w:r w:rsidRPr="00377AA7">
        <w:rPr>
          <w:rFonts w:ascii="GHEA Grapalat" w:hAnsi="GHEA Grapalat" w:cs="Sylfaen"/>
          <w:sz w:val="20"/>
          <w:lang w:val="ru-RU"/>
        </w:rPr>
        <w:t>նիստում</w:t>
      </w:r>
      <w:r w:rsidRPr="00377AA7">
        <w:rPr>
          <w:rFonts w:ascii="GHEA Grapalat" w:hAnsi="GHEA Grapalat" w:cs="Sylfaen"/>
          <w:sz w:val="20"/>
        </w:rPr>
        <w:t>՝</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 </w:t>
      </w:r>
      <w:r w:rsidRPr="00377AA7">
        <w:rPr>
          <w:rFonts w:ascii="GHEA Grapalat" w:hAnsi="GHEA Grapalat" w:cs="Sylfaen"/>
          <w:sz w:val="20"/>
        </w:rPr>
        <w:t>հանձնաժողովի</w:t>
      </w:r>
      <w:r w:rsidRPr="00377AA7">
        <w:rPr>
          <w:rFonts w:ascii="GHEA Grapalat" w:hAnsi="GHEA Grapalat" w:cs="Sylfaen"/>
          <w:sz w:val="20"/>
          <w:lang w:val="af-ZA"/>
        </w:rPr>
        <w:t xml:space="preserve"> </w:t>
      </w:r>
      <w:r w:rsidRPr="00377AA7">
        <w:rPr>
          <w:rFonts w:ascii="GHEA Grapalat" w:hAnsi="GHEA Grapalat" w:cs="Sylfaen"/>
          <w:sz w:val="20"/>
        </w:rPr>
        <w:t>նախագահը</w:t>
      </w:r>
      <w:r w:rsidRPr="00377AA7">
        <w:rPr>
          <w:rFonts w:ascii="GHEA Grapalat" w:hAnsi="GHEA Grapalat" w:cs="Sylfaen"/>
          <w:sz w:val="20"/>
          <w:lang w:val="af-ZA"/>
        </w:rPr>
        <w:t xml:space="preserve"> (</w:t>
      </w:r>
      <w:r w:rsidRPr="00377AA7">
        <w:rPr>
          <w:rFonts w:ascii="GHEA Grapalat" w:hAnsi="GHEA Grapalat" w:cs="Sylfaen"/>
          <w:sz w:val="20"/>
          <w:lang w:val="hy-AM"/>
        </w:rPr>
        <w:t>նիստը</w:t>
      </w:r>
      <w:r w:rsidRPr="00377AA7">
        <w:rPr>
          <w:rFonts w:ascii="GHEA Grapalat" w:hAnsi="GHEA Grapalat" w:cs="Sylfaen"/>
          <w:sz w:val="20"/>
          <w:lang w:val="af-ZA"/>
        </w:rPr>
        <w:t xml:space="preserve"> </w:t>
      </w:r>
      <w:r w:rsidRPr="00377AA7">
        <w:rPr>
          <w:rFonts w:ascii="GHEA Grapalat" w:hAnsi="GHEA Grapalat" w:cs="Sylfaen"/>
          <w:sz w:val="20"/>
          <w:lang w:val="hy-AM"/>
        </w:rPr>
        <w:t>նախագահողը</w:t>
      </w:r>
      <w:r w:rsidRPr="00377AA7">
        <w:rPr>
          <w:rFonts w:ascii="GHEA Grapalat" w:hAnsi="GHEA Grapalat" w:cs="Sylfaen"/>
          <w:sz w:val="20"/>
          <w:lang w:val="af-ZA"/>
        </w:rPr>
        <w:t xml:space="preserve">) </w:t>
      </w:r>
      <w:r w:rsidRPr="00377AA7">
        <w:rPr>
          <w:rFonts w:ascii="GHEA Grapalat" w:hAnsi="GHEA Grapalat" w:cs="Sylfaen"/>
          <w:sz w:val="20"/>
          <w:lang w:val="hy-AM"/>
        </w:rPr>
        <w:t>նիստը</w:t>
      </w:r>
      <w:r w:rsidRPr="00377AA7">
        <w:rPr>
          <w:rFonts w:ascii="GHEA Grapalat" w:hAnsi="GHEA Grapalat" w:cs="Sylfaen"/>
          <w:sz w:val="20"/>
          <w:lang w:val="af-ZA"/>
        </w:rPr>
        <w:t xml:space="preserve"> </w:t>
      </w:r>
      <w:r w:rsidRPr="00377AA7">
        <w:rPr>
          <w:rFonts w:ascii="GHEA Grapalat" w:hAnsi="GHEA Grapalat" w:cs="Sylfaen"/>
          <w:sz w:val="20"/>
          <w:lang w:val="hy-AM"/>
        </w:rPr>
        <w:t>հայտարարում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բացված</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հրապա</w:t>
      </w:r>
      <w:r w:rsidRPr="00377AA7">
        <w:rPr>
          <w:rFonts w:ascii="GHEA Grapalat" w:hAnsi="GHEA Grapalat" w:cs="Sylfaen"/>
          <w:sz w:val="20"/>
          <w:lang w:val="hy-AM"/>
        </w:rPr>
        <w:softHyphen/>
        <w:t>րակում է գնման հայտով սահմանված</w:t>
      </w:r>
      <w:r w:rsidRPr="00377AA7">
        <w:rPr>
          <w:rFonts w:ascii="GHEA Grapalat" w:hAnsi="GHEA Grapalat" w:cs="Sylfaen"/>
          <w:sz w:val="20"/>
          <w:lang w:val="af-ZA"/>
        </w:rPr>
        <w:t>`</w:t>
      </w:r>
      <w:r w:rsidRPr="00377AA7">
        <w:rPr>
          <w:rFonts w:ascii="GHEA Grapalat" w:hAnsi="GHEA Grapalat" w:cs="Sylfaen"/>
          <w:sz w:val="20"/>
          <w:lang w:val="hy-AM"/>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ընթացակարգի</w:t>
      </w:r>
      <w:r w:rsidRPr="00377AA7">
        <w:rPr>
          <w:rFonts w:ascii="GHEA Grapalat" w:hAnsi="GHEA Grapalat" w:cs="Sylfaen"/>
          <w:sz w:val="20"/>
          <w:lang w:val="af-ZA"/>
        </w:rPr>
        <w:t xml:space="preserve"> </w:t>
      </w:r>
      <w:r w:rsidRPr="00377AA7">
        <w:rPr>
          <w:rFonts w:ascii="GHEA Grapalat" w:hAnsi="GHEA Grapalat" w:cs="Sylfaen"/>
          <w:sz w:val="20"/>
        </w:rPr>
        <w:t>շրջանակում</w:t>
      </w:r>
      <w:r w:rsidRPr="00377AA7">
        <w:rPr>
          <w:rFonts w:ascii="GHEA Grapalat" w:hAnsi="GHEA Grapalat" w:cs="Sylfaen"/>
          <w:sz w:val="20"/>
          <w:lang w:val="af-ZA"/>
        </w:rPr>
        <w:t xml:space="preserve"> </w:t>
      </w:r>
      <w:r w:rsidRPr="00377AA7">
        <w:rPr>
          <w:rFonts w:ascii="GHEA Grapalat" w:hAnsi="GHEA Grapalat" w:cs="Sylfaen"/>
          <w:sz w:val="20"/>
        </w:rPr>
        <w:t>գնվելիք</w:t>
      </w:r>
      <w:r w:rsidRPr="00377AA7">
        <w:rPr>
          <w:rFonts w:ascii="GHEA Grapalat" w:hAnsi="GHEA Grapalat" w:cs="Sylfaen"/>
          <w:sz w:val="20"/>
          <w:lang w:val="af-ZA"/>
        </w:rPr>
        <w:t xml:space="preserve"> </w:t>
      </w:r>
      <w:r w:rsidRPr="00377AA7">
        <w:rPr>
          <w:rFonts w:ascii="GHEA Grapalat" w:hAnsi="GHEA Grapalat" w:cs="Sylfaen"/>
          <w:sz w:val="20"/>
        </w:rPr>
        <w:t>ծառայությունների</w:t>
      </w:r>
      <w:r w:rsidRPr="00377AA7">
        <w:rPr>
          <w:rFonts w:ascii="GHEA Grapalat" w:hAnsi="GHEA Grapalat" w:cs="Sylfaen"/>
          <w:sz w:val="20"/>
          <w:lang w:val="af-ZA"/>
        </w:rPr>
        <w:t xml:space="preserve"> </w:t>
      </w:r>
      <w:r w:rsidRPr="00377AA7">
        <w:rPr>
          <w:rFonts w:ascii="GHEA Grapalat" w:hAnsi="GHEA Grapalat" w:cs="Sylfaen"/>
          <w:sz w:val="20"/>
          <w:lang w:val="hy-AM"/>
        </w:rPr>
        <w:t>գինը՝</w:t>
      </w:r>
      <w:r w:rsidRPr="00377AA7">
        <w:rPr>
          <w:rFonts w:ascii="GHEA Grapalat" w:hAnsi="GHEA Grapalat" w:cs="Sylfaen"/>
          <w:sz w:val="20"/>
          <w:lang w:val="af-ZA"/>
        </w:rPr>
        <w:t xml:space="preserve"> </w:t>
      </w:r>
      <w:r w:rsidRPr="00377AA7">
        <w:rPr>
          <w:rFonts w:ascii="GHEA Grapalat" w:hAnsi="GHEA Grapalat" w:cs="Sylfaen"/>
          <w:sz w:val="20"/>
          <w:lang w:val="hy-AM"/>
        </w:rPr>
        <w:t>մեկ</w:t>
      </w:r>
      <w:r w:rsidRPr="00377AA7">
        <w:rPr>
          <w:rFonts w:ascii="GHEA Grapalat" w:hAnsi="GHEA Grapalat" w:cs="Sylfaen"/>
          <w:sz w:val="20"/>
          <w:lang w:val="af-ZA"/>
        </w:rPr>
        <w:t xml:space="preserve"> </w:t>
      </w:r>
      <w:r w:rsidRPr="00377AA7">
        <w:rPr>
          <w:rFonts w:ascii="GHEA Grapalat" w:hAnsi="GHEA Grapalat" w:cs="Sylfaen"/>
          <w:sz w:val="20"/>
          <w:lang w:val="hy-AM"/>
        </w:rPr>
        <w:t>թվով</w:t>
      </w:r>
      <w:r w:rsidRPr="00377AA7">
        <w:rPr>
          <w:rFonts w:ascii="GHEA Grapalat" w:hAnsi="GHEA Grapalat" w:cs="Sylfaen"/>
          <w:sz w:val="20"/>
          <w:lang w:val="af-ZA"/>
        </w:rPr>
        <w:t xml:space="preserve"> </w:t>
      </w:r>
      <w:r w:rsidRPr="00377AA7">
        <w:rPr>
          <w:rFonts w:ascii="GHEA Grapalat" w:hAnsi="GHEA Grapalat" w:cs="Sylfaen"/>
          <w:sz w:val="20"/>
          <w:lang w:val="hy-AM"/>
        </w:rPr>
        <w:t>արտահայտված</w:t>
      </w:r>
      <w:r w:rsidRPr="00377AA7">
        <w:rPr>
          <w:rFonts w:ascii="GHEA Grapalat" w:hAnsi="GHEA Grapalat" w:cs="Sylfaen"/>
          <w:sz w:val="20"/>
          <w:lang w:val="af-ZA"/>
        </w:rPr>
        <w:t xml:space="preserve">, </w:t>
      </w:r>
      <w:r w:rsidRPr="00377AA7">
        <w:rPr>
          <w:rFonts w:ascii="GHEA Grapalat" w:hAnsi="GHEA Grapalat" w:cs="Sylfaen"/>
          <w:sz w:val="20"/>
        </w:rPr>
        <w:t>ինչպես</w:t>
      </w:r>
      <w:r w:rsidRPr="00377AA7">
        <w:rPr>
          <w:rFonts w:ascii="GHEA Grapalat" w:hAnsi="GHEA Grapalat" w:cs="Sylfaen"/>
          <w:sz w:val="20"/>
          <w:lang w:val="af-ZA"/>
        </w:rPr>
        <w:t xml:space="preserve"> </w:t>
      </w:r>
      <w:r w:rsidRPr="00377AA7">
        <w:rPr>
          <w:rFonts w:ascii="GHEA Grapalat" w:hAnsi="GHEA Grapalat" w:cs="Sylfaen"/>
          <w:sz w:val="20"/>
        </w:rPr>
        <w:t>նաև</w:t>
      </w:r>
      <w:r w:rsidRPr="00377AA7">
        <w:rPr>
          <w:rFonts w:ascii="GHEA Grapalat" w:hAnsi="GHEA Grapalat" w:cs="Sylfaen"/>
          <w:sz w:val="20"/>
          <w:lang w:val="af-ZA"/>
        </w:rPr>
        <w:t xml:space="preserve"> </w:t>
      </w:r>
      <w:r w:rsidRPr="00377AA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sz w:val="20"/>
          <w:szCs w:val="20"/>
          <w:lang w:val="hy-AM"/>
        </w:rPr>
      </w:pPr>
      <w:r w:rsidRPr="00377AA7">
        <w:rPr>
          <w:rFonts w:ascii="GHEA Grapalat" w:hAnsi="GHEA Grapalat"/>
          <w:sz w:val="20"/>
          <w:szCs w:val="20"/>
          <w:lang w:val="hy-AM"/>
        </w:rPr>
        <w:t xml:space="preserve">2) </w:t>
      </w:r>
      <w:r w:rsidRPr="00377AA7">
        <w:rPr>
          <w:rFonts w:ascii="GHEA Grapalat" w:hAnsi="GHEA Grapalat" w:cs="Sylfaen"/>
          <w:sz w:val="20"/>
          <w:szCs w:val="20"/>
          <w:lang w:val="hy-AM"/>
        </w:rPr>
        <w:t>սույն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կետի</w:t>
      </w:r>
      <w:r w:rsidRPr="00377AA7">
        <w:rPr>
          <w:rFonts w:ascii="GHEA Grapalat" w:hAnsi="GHEA Grapalat"/>
          <w:sz w:val="20"/>
          <w:szCs w:val="20"/>
          <w:lang w:val="hy-AM"/>
        </w:rPr>
        <w:t xml:space="preserve"> 1-</w:t>
      </w:r>
      <w:r w:rsidRPr="00377AA7">
        <w:rPr>
          <w:rFonts w:ascii="GHEA Grapalat" w:hAnsi="GHEA Grapalat" w:cs="Sylfaen"/>
          <w:sz w:val="20"/>
          <w:szCs w:val="20"/>
          <w:lang w:val="hy-AM"/>
        </w:rPr>
        <w:t>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ենթակետում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նշված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փաստաթղթերը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նախագահին</w:t>
      </w:r>
      <w:r w:rsidRPr="00377AA7">
        <w:rPr>
          <w:rFonts w:ascii="GHEA Grapalat" w:hAnsi="GHEA Grapalat"/>
          <w:sz w:val="20"/>
          <w:szCs w:val="20"/>
          <w:lang w:val="hy-AM"/>
        </w:rPr>
        <w:t xml:space="preserve"> (նիստը նախագահողին) </w:t>
      </w:r>
      <w:r w:rsidRPr="00377AA7">
        <w:rPr>
          <w:rFonts w:ascii="GHEA Grapalat" w:hAnsi="GHEA Grapalat" w:cs="Sylfaen"/>
          <w:sz w:val="20"/>
          <w:szCs w:val="20"/>
          <w:lang w:val="hy-AM"/>
        </w:rPr>
        <w:t>փոխանցվելուց</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հետո</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հանձնաժողովը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գնահատում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է</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sz w:val="20"/>
          <w:szCs w:val="20"/>
          <w:lang w:val="hy-AM"/>
        </w:rPr>
      </w:pPr>
      <w:r w:rsidRPr="00377AA7">
        <w:rPr>
          <w:rFonts w:ascii="GHEA Grapalat" w:hAnsi="GHEA Grapalat" w:cs="Sylfaen"/>
          <w:sz w:val="20"/>
          <w:szCs w:val="20"/>
          <w:lang w:val="hy-AM"/>
        </w:rPr>
        <w:t>ա</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պարունակող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ծրարները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կազմելու</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ներկայացնելու</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սահմանված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կարգին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բացում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գնահատված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հայտերը</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sz w:val="20"/>
          <w:szCs w:val="20"/>
          <w:lang w:val="hy-AM"/>
        </w:rPr>
      </w:pPr>
      <w:r w:rsidRPr="00377AA7">
        <w:rPr>
          <w:rFonts w:ascii="GHEA Grapalat" w:hAnsi="GHEA Grapalat" w:cs="Sylfaen"/>
          <w:sz w:val="20"/>
          <w:szCs w:val="20"/>
          <w:lang w:val="hy-AM"/>
        </w:rPr>
        <w:t>բ</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բացված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յուրաքանչյուր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ծրարում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պահանջվող</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նախատեսված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փաստաթղթերի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առկայությունը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դրանց</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կազմման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համապատասխանությունը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հրավերով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սահմանված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վավերապայմաններին</w:t>
      </w:r>
      <w:r w:rsidRPr="00377AA7">
        <w:rPr>
          <w:rFonts w:ascii="GHEA Grapalat" w:hAnsi="GHEA Grapalat"/>
          <w:sz w:val="20"/>
          <w:szCs w:val="20"/>
          <w:lang w:val="hy-AM"/>
        </w:rPr>
        <w:t>.</w:t>
      </w:r>
    </w:p>
    <w:p w:rsidR="00404109" w:rsidRPr="00377AA7" w:rsidRDefault="00404109" w:rsidP="00404109">
      <w:pPr>
        <w:ind w:firstLine="375"/>
        <w:jc w:val="both"/>
        <w:rPr>
          <w:rFonts w:ascii="GHEA Grapalat" w:hAnsi="GHEA Grapalat" w:cs="Sylfaen"/>
          <w:sz w:val="20"/>
          <w:lang w:val="hy-AM"/>
        </w:rPr>
      </w:pPr>
      <w:r w:rsidRPr="00377AA7">
        <w:rPr>
          <w:rFonts w:ascii="GHEA Grapalat" w:hAnsi="GHEA Grapalat"/>
          <w:sz w:val="20"/>
          <w:szCs w:val="20"/>
          <w:lang w:val="hy-AM"/>
        </w:rPr>
        <w:t xml:space="preserve">3) </w:t>
      </w:r>
      <w:r w:rsidRPr="00377AA7">
        <w:rPr>
          <w:rFonts w:ascii="GHEA Grapalat" w:hAnsi="GHEA Grapalat" w:cs="Sylfaen"/>
          <w:sz w:val="20"/>
          <w:szCs w:val="20"/>
          <w:lang w:val="hy-AM"/>
        </w:rPr>
        <w:t>հանձնաժողովի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նախագահը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հայտարարում</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է</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հայտեր</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ներկայացրած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մասնակիցների</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գնային</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առաջարկները՝</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մեկ</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թվով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արտահայտված,</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հիմք</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ընդունելով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տառերով</w:t>
      </w:r>
      <w:r w:rsidRPr="00377AA7">
        <w:rPr>
          <w:rFonts w:ascii="GHEA Grapalat" w:hAnsi="GHEA Grapalat"/>
          <w:sz w:val="20"/>
          <w:szCs w:val="20"/>
          <w:lang w:val="hy-AM"/>
        </w:rPr>
        <w:t xml:space="preserve"> </w:t>
      </w:r>
      <w:r w:rsidRPr="00377AA7">
        <w:rPr>
          <w:rFonts w:ascii="GHEA Grapalat" w:hAnsi="GHEA Grapalat" w:cs="Sylfaen"/>
          <w:sz w:val="20"/>
          <w:szCs w:val="20"/>
          <w:lang w:val="hy-AM"/>
        </w:rPr>
        <w:t>գրվածը:</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8.2 </w:t>
      </w:r>
      <w:r w:rsidRPr="00377AA7">
        <w:rPr>
          <w:rFonts w:ascii="GHEA Grapalat" w:hAnsi="GHEA Grapalat" w:cs="Sylfaen"/>
          <w:sz w:val="20"/>
          <w:lang w:val="hy-AM"/>
        </w:rPr>
        <w:t>Հայտերը</w:t>
      </w:r>
      <w:r w:rsidRPr="00377AA7">
        <w:rPr>
          <w:rFonts w:ascii="GHEA Grapalat" w:hAnsi="GHEA Grapalat" w:cs="Sylfaen"/>
          <w:sz w:val="20"/>
          <w:lang w:val="af-ZA"/>
        </w:rPr>
        <w:t xml:space="preserve"> </w:t>
      </w:r>
      <w:r w:rsidRPr="00377AA7">
        <w:rPr>
          <w:rFonts w:ascii="GHEA Grapalat" w:hAnsi="GHEA Grapalat" w:cs="Sylfaen"/>
          <w:sz w:val="20"/>
          <w:lang w:val="hy-AM"/>
        </w:rPr>
        <w:t>գնահատվում</w:t>
      </w:r>
      <w:r w:rsidRPr="00377AA7">
        <w:rPr>
          <w:rFonts w:ascii="GHEA Grapalat" w:hAnsi="GHEA Grapalat" w:cs="Sylfaen"/>
          <w:sz w:val="20"/>
          <w:lang w:val="af-ZA"/>
        </w:rPr>
        <w:t xml:space="preserve"> </w:t>
      </w:r>
      <w:r w:rsidRPr="00377AA7">
        <w:rPr>
          <w:rFonts w:ascii="GHEA Grapalat" w:hAnsi="GHEA Grapalat" w:cs="Sylfaen"/>
          <w:sz w:val="20"/>
          <w:lang w:val="hy-AM"/>
        </w:rPr>
        <w:t>են</w:t>
      </w:r>
      <w:r w:rsidRPr="00377AA7">
        <w:rPr>
          <w:rFonts w:ascii="GHEA Grapalat" w:hAnsi="GHEA Grapalat" w:cs="Sylfaen"/>
          <w:sz w:val="20"/>
          <w:lang w:val="af-ZA"/>
        </w:rPr>
        <w:t xml:space="preserve"> </w:t>
      </w:r>
      <w:r w:rsidRPr="00377AA7">
        <w:rPr>
          <w:rFonts w:ascii="GHEA Grapalat" w:hAnsi="GHEA Grapalat" w:cs="Sylfaen"/>
          <w:sz w:val="20"/>
          <w:lang w:val="hy-AM"/>
        </w:rPr>
        <w:t>սույն</w:t>
      </w:r>
      <w:r w:rsidRPr="00377AA7">
        <w:rPr>
          <w:rFonts w:ascii="GHEA Grapalat" w:hAnsi="GHEA Grapalat" w:cs="Sylfaen"/>
          <w:sz w:val="20"/>
          <w:lang w:val="af-ZA"/>
        </w:rPr>
        <w:t xml:space="preserve"> </w:t>
      </w:r>
      <w:r w:rsidRPr="00377AA7">
        <w:rPr>
          <w:rFonts w:ascii="GHEA Grapalat" w:hAnsi="GHEA Grapalat" w:cs="Sylfaen"/>
          <w:sz w:val="20"/>
          <w:lang w:val="hy-AM"/>
        </w:rPr>
        <w:t>հրավերով</w:t>
      </w:r>
      <w:r w:rsidRPr="00377AA7">
        <w:rPr>
          <w:rFonts w:ascii="GHEA Grapalat" w:hAnsi="GHEA Grapalat" w:cs="Sylfaen"/>
          <w:sz w:val="20"/>
          <w:lang w:val="af-ZA"/>
        </w:rPr>
        <w:t xml:space="preserve"> </w:t>
      </w:r>
      <w:r w:rsidRPr="00377AA7">
        <w:rPr>
          <w:rFonts w:ascii="GHEA Grapalat" w:hAnsi="GHEA Grapalat" w:cs="Sylfaen"/>
          <w:sz w:val="20"/>
          <w:lang w:val="hy-AM"/>
        </w:rPr>
        <w:t>սահմանված</w:t>
      </w:r>
      <w:r w:rsidRPr="00377AA7">
        <w:rPr>
          <w:rFonts w:ascii="GHEA Grapalat" w:hAnsi="GHEA Grapalat" w:cs="Sylfaen"/>
          <w:sz w:val="20"/>
          <w:lang w:val="af-ZA"/>
        </w:rPr>
        <w:t xml:space="preserve"> </w:t>
      </w:r>
      <w:r w:rsidRPr="00377AA7">
        <w:rPr>
          <w:rFonts w:ascii="GHEA Grapalat" w:hAnsi="GHEA Grapalat" w:cs="Sylfaen"/>
          <w:sz w:val="20"/>
          <w:lang w:val="hy-AM"/>
        </w:rPr>
        <w:t>կարգով</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rPr>
        <w:t>Գնման</w:t>
      </w:r>
      <w:r w:rsidRPr="00377AA7">
        <w:rPr>
          <w:rFonts w:ascii="GHEA Grapalat" w:hAnsi="GHEA Grapalat" w:cs="Sylfaen"/>
          <w:sz w:val="20"/>
          <w:lang w:val="af-ZA"/>
        </w:rPr>
        <w:t xml:space="preserve"> </w:t>
      </w:r>
      <w:r w:rsidRPr="00377AA7">
        <w:rPr>
          <w:rFonts w:ascii="GHEA Grapalat" w:hAnsi="GHEA Grapalat" w:cs="Sylfaen"/>
          <w:sz w:val="20"/>
        </w:rPr>
        <w:t>ընթացակարգի</w:t>
      </w:r>
      <w:r w:rsidRPr="00377AA7">
        <w:rPr>
          <w:rFonts w:ascii="GHEA Grapalat" w:hAnsi="GHEA Grapalat" w:cs="Sylfaen"/>
          <w:sz w:val="20"/>
          <w:lang w:val="af-ZA"/>
        </w:rPr>
        <w:t xml:space="preserve"> </w:t>
      </w:r>
      <w:r w:rsidRPr="00377AA7">
        <w:rPr>
          <w:rFonts w:ascii="GHEA Grapalat" w:hAnsi="GHEA Grapalat" w:cs="Sylfaen"/>
          <w:sz w:val="20"/>
        </w:rPr>
        <w:t>չափաբաժինների</w:t>
      </w:r>
      <w:r w:rsidRPr="00377AA7">
        <w:rPr>
          <w:rFonts w:ascii="GHEA Grapalat" w:hAnsi="GHEA Grapalat" w:cs="Sylfaen"/>
          <w:sz w:val="20"/>
          <w:lang w:val="af-ZA"/>
        </w:rPr>
        <w:t xml:space="preserve"> </w:t>
      </w:r>
      <w:r w:rsidRPr="00377AA7">
        <w:rPr>
          <w:rFonts w:ascii="GHEA Grapalat" w:hAnsi="GHEA Grapalat" w:cs="Sylfaen"/>
          <w:sz w:val="20"/>
        </w:rPr>
        <w:t>քանակը</w:t>
      </w:r>
      <w:r w:rsidRPr="00377AA7">
        <w:rPr>
          <w:rFonts w:ascii="GHEA Grapalat" w:hAnsi="GHEA Grapalat" w:cs="Sylfaen"/>
          <w:sz w:val="20"/>
          <w:lang w:val="af-ZA"/>
        </w:rPr>
        <w:t xml:space="preserve"> </w:t>
      </w:r>
      <w:r w:rsidRPr="00377AA7">
        <w:rPr>
          <w:rFonts w:ascii="GHEA Grapalat" w:hAnsi="GHEA Grapalat" w:cs="Sylfaen"/>
          <w:sz w:val="20"/>
        </w:rPr>
        <w:t>յոթանասունհինգը</w:t>
      </w:r>
      <w:r w:rsidRPr="00377AA7">
        <w:rPr>
          <w:rFonts w:ascii="GHEA Grapalat" w:hAnsi="GHEA Grapalat" w:cs="Sylfaen"/>
          <w:sz w:val="20"/>
          <w:lang w:val="af-ZA"/>
        </w:rPr>
        <w:t xml:space="preserve"> </w:t>
      </w:r>
      <w:r w:rsidRPr="00377AA7">
        <w:rPr>
          <w:rFonts w:ascii="GHEA Grapalat" w:hAnsi="GHEA Grapalat" w:cs="Sylfaen"/>
          <w:sz w:val="20"/>
        </w:rPr>
        <w:t>չգերազանցելու</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հայտերի</w:t>
      </w:r>
      <w:r w:rsidRPr="00377AA7">
        <w:rPr>
          <w:rFonts w:ascii="GHEA Grapalat" w:hAnsi="GHEA Grapalat" w:cs="Sylfaen"/>
          <w:sz w:val="20"/>
          <w:lang w:val="af-ZA"/>
        </w:rPr>
        <w:t xml:space="preserve"> </w:t>
      </w:r>
      <w:r w:rsidRPr="00377AA7">
        <w:rPr>
          <w:rFonts w:ascii="GHEA Grapalat" w:hAnsi="GHEA Grapalat" w:cs="Sylfaen"/>
          <w:sz w:val="20"/>
        </w:rPr>
        <w:t>գնահատումն</w:t>
      </w:r>
      <w:r w:rsidRPr="00377AA7">
        <w:rPr>
          <w:rFonts w:ascii="GHEA Grapalat" w:hAnsi="GHEA Grapalat" w:cs="Sylfaen"/>
          <w:sz w:val="20"/>
          <w:lang w:val="af-ZA"/>
        </w:rPr>
        <w:t xml:space="preserve"> </w:t>
      </w:r>
      <w:r w:rsidRPr="00377AA7">
        <w:rPr>
          <w:rFonts w:ascii="GHEA Grapalat" w:hAnsi="GHEA Grapalat" w:cs="Sylfaen"/>
          <w:sz w:val="20"/>
        </w:rPr>
        <w:t>իրականացվում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դրանց</w:t>
      </w:r>
      <w:r w:rsidRPr="00377AA7">
        <w:rPr>
          <w:rFonts w:ascii="GHEA Grapalat" w:hAnsi="GHEA Grapalat" w:cs="Sylfaen"/>
          <w:sz w:val="20"/>
          <w:lang w:val="af-ZA"/>
        </w:rPr>
        <w:t xml:space="preserve"> </w:t>
      </w:r>
      <w:r w:rsidRPr="00377AA7">
        <w:rPr>
          <w:rFonts w:ascii="GHEA Grapalat" w:hAnsi="GHEA Grapalat" w:cs="Sylfaen"/>
          <w:sz w:val="20"/>
        </w:rPr>
        <w:t>ներկայացման</w:t>
      </w:r>
      <w:r w:rsidRPr="00377AA7">
        <w:rPr>
          <w:rFonts w:ascii="GHEA Grapalat" w:hAnsi="GHEA Grapalat" w:cs="Sylfaen"/>
          <w:sz w:val="20"/>
          <w:lang w:val="af-ZA"/>
        </w:rPr>
        <w:t xml:space="preserve"> </w:t>
      </w:r>
      <w:r w:rsidRPr="00377AA7">
        <w:rPr>
          <w:rFonts w:ascii="GHEA Grapalat" w:hAnsi="GHEA Grapalat" w:cs="Sylfaen"/>
          <w:sz w:val="20"/>
        </w:rPr>
        <w:t>վերջնաժամկետը</w:t>
      </w:r>
      <w:r w:rsidRPr="00377AA7">
        <w:rPr>
          <w:rFonts w:ascii="GHEA Grapalat" w:hAnsi="GHEA Grapalat" w:cs="Sylfaen"/>
          <w:sz w:val="20"/>
          <w:lang w:val="af-ZA"/>
        </w:rPr>
        <w:t xml:space="preserve"> </w:t>
      </w:r>
      <w:r w:rsidRPr="00377AA7">
        <w:rPr>
          <w:rFonts w:ascii="GHEA Grapalat" w:hAnsi="GHEA Grapalat" w:cs="Sylfaen"/>
          <w:sz w:val="20"/>
        </w:rPr>
        <w:t>լրանալու</w:t>
      </w:r>
      <w:r w:rsidRPr="00377AA7">
        <w:rPr>
          <w:rFonts w:ascii="GHEA Grapalat" w:hAnsi="GHEA Grapalat" w:cs="Sylfaen"/>
          <w:sz w:val="20"/>
          <w:lang w:val="af-ZA"/>
        </w:rPr>
        <w:t xml:space="preserve"> </w:t>
      </w:r>
      <w:r w:rsidRPr="00377AA7">
        <w:rPr>
          <w:rFonts w:ascii="GHEA Grapalat" w:hAnsi="GHEA Grapalat" w:cs="Sylfaen"/>
          <w:sz w:val="20"/>
        </w:rPr>
        <w:t>օրվանից</w:t>
      </w:r>
      <w:r w:rsidRPr="00377AA7">
        <w:rPr>
          <w:rFonts w:ascii="GHEA Grapalat" w:hAnsi="GHEA Grapalat" w:cs="Sylfaen"/>
          <w:sz w:val="20"/>
          <w:lang w:val="af-ZA"/>
        </w:rPr>
        <w:t xml:space="preserve"> </w:t>
      </w:r>
      <w:proofErr w:type="gramStart"/>
      <w:r w:rsidRPr="00377AA7">
        <w:rPr>
          <w:rFonts w:ascii="GHEA Grapalat" w:hAnsi="GHEA Grapalat" w:cs="Sylfaen"/>
          <w:sz w:val="20"/>
        </w:rPr>
        <w:t>հաշված</w:t>
      </w:r>
      <w:r w:rsidRPr="00377AA7">
        <w:rPr>
          <w:rFonts w:ascii="GHEA Grapalat" w:hAnsi="GHEA Grapalat" w:cs="Sylfaen"/>
          <w:sz w:val="20"/>
          <w:lang w:val="af-ZA"/>
        </w:rPr>
        <w:t xml:space="preserve">  </w:t>
      </w:r>
      <w:r w:rsidRPr="00377AA7">
        <w:rPr>
          <w:rFonts w:ascii="GHEA Grapalat" w:hAnsi="GHEA Grapalat" w:cs="Sylfaen"/>
          <w:sz w:val="20"/>
        </w:rPr>
        <w:t>տաս</w:t>
      </w:r>
      <w:proofErr w:type="gramEnd"/>
      <w:r w:rsidRPr="00377AA7">
        <w:rPr>
          <w:rFonts w:ascii="GHEA Grapalat" w:hAnsi="GHEA Grapalat" w:cs="Sylfaen"/>
          <w:sz w:val="20"/>
          <w:lang w:val="af-ZA"/>
        </w:rPr>
        <w:t xml:space="preserve">, </w:t>
      </w:r>
      <w:r w:rsidRPr="00377AA7">
        <w:rPr>
          <w:rFonts w:ascii="GHEA Grapalat" w:hAnsi="GHEA Grapalat" w:cs="Sylfaen"/>
          <w:sz w:val="20"/>
        </w:rPr>
        <w:t>իսկ</w:t>
      </w:r>
      <w:r w:rsidRPr="00377AA7">
        <w:rPr>
          <w:rFonts w:ascii="GHEA Grapalat" w:hAnsi="GHEA Grapalat" w:cs="Sylfaen"/>
          <w:sz w:val="20"/>
          <w:lang w:val="af-ZA"/>
        </w:rPr>
        <w:t xml:space="preserve"> </w:t>
      </w:r>
      <w:r w:rsidRPr="00377AA7">
        <w:rPr>
          <w:rFonts w:ascii="GHEA Grapalat" w:hAnsi="GHEA Grapalat" w:cs="Sylfaen"/>
          <w:sz w:val="20"/>
        </w:rPr>
        <w:t>գերազանցելու</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տասնհինգ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rPr>
        <w:t>Բավարար</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գնահատվում</w:t>
      </w:r>
      <w:r w:rsidRPr="00377AA7">
        <w:rPr>
          <w:rFonts w:ascii="GHEA Grapalat" w:hAnsi="GHEA Grapalat" w:cs="Sylfaen"/>
          <w:sz w:val="20"/>
          <w:lang w:val="af-ZA"/>
        </w:rPr>
        <w:t xml:space="preserve"> </w:t>
      </w:r>
      <w:r w:rsidRPr="00377AA7">
        <w:rPr>
          <w:rFonts w:ascii="GHEA Grapalat" w:hAnsi="GHEA Grapalat" w:cs="Sylfaen"/>
          <w:sz w:val="20"/>
        </w:rPr>
        <w:t>սույն</w:t>
      </w:r>
      <w:r w:rsidRPr="00377AA7">
        <w:rPr>
          <w:rFonts w:ascii="GHEA Grapalat" w:hAnsi="GHEA Grapalat" w:cs="Sylfaen"/>
          <w:sz w:val="20"/>
          <w:lang w:val="af-ZA"/>
        </w:rPr>
        <w:t xml:space="preserve">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պայմաններին</w:t>
      </w:r>
      <w:r w:rsidRPr="00377AA7">
        <w:rPr>
          <w:rFonts w:ascii="GHEA Grapalat" w:hAnsi="GHEA Grapalat" w:cs="Sylfaen"/>
          <w:sz w:val="20"/>
          <w:lang w:val="af-ZA"/>
        </w:rPr>
        <w:t xml:space="preserve"> </w:t>
      </w:r>
      <w:r w:rsidRPr="00377AA7">
        <w:rPr>
          <w:rFonts w:ascii="GHEA Grapalat" w:hAnsi="GHEA Grapalat" w:cs="Sylfaen"/>
          <w:sz w:val="20"/>
        </w:rPr>
        <w:t>համապատասխանող</w:t>
      </w:r>
      <w:r w:rsidRPr="00377AA7">
        <w:rPr>
          <w:rFonts w:ascii="GHEA Grapalat" w:hAnsi="GHEA Grapalat" w:cs="Sylfaen"/>
          <w:sz w:val="20"/>
          <w:lang w:val="af-ZA"/>
        </w:rPr>
        <w:t xml:space="preserve"> </w:t>
      </w:r>
      <w:r w:rsidRPr="00377AA7">
        <w:rPr>
          <w:rFonts w:ascii="GHEA Grapalat" w:hAnsi="GHEA Grapalat" w:cs="Sylfaen"/>
          <w:sz w:val="20"/>
        </w:rPr>
        <w:t>հայտերը</w:t>
      </w:r>
      <w:r w:rsidRPr="00377AA7">
        <w:rPr>
          <w:rFonts w:ascii="GHEA Grapalat" w:hAnsi="GHEA Grapalat" w:cs="Sylfaen"/>
          <w:sz w:val="20"/>
          <w:lang w:val="af-ZA"/>
        </w:rPr>
        <w:t xml:space="preserve">, </w:t>
      </w:r>
      <w:r w:rsidRPr="00377AA7">
        <w:rPr>
          <w:rFonts w:ascii="GHEA Grapalat" w:hAnsi="GHEA Grapalat" w:cs="Sylfaen"/>
          <w:sz w:val="20"/>
        </w:rPr>
        <w:t>հակառակ</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հայտերը</w:t>
      </w:r>
      <w:r w:rsidRPr="00377AA7">
        <w:rPr>
          <w:rFonts w:ascii="GHEA Grapalat" w:hAnsi="GHEA Grapalat" w:cs="Sylfaen"/>
          <w:sz w:val="20"/>
          <w:lang w:val="af-ZA"/>
        </w:rPr>
        <w:t xml:space="preserve"> </w:t>
      </w:r>
      <w:r w:rsidRPr="00377AA7">
        <w:rPr>
          <w:rFonts w:ascii="GHEA Grapalat" w:hAnsi="GHEA Grapalat" w:cs="Sylfaen"/>
          <w:sz w:val="20"/>
        </w:rPr>
        <w:t>գնահատվում</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անբավարար</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մերժվում</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Ընդ</w:t>
      </w:r>
      <w:r w:rsidRPr="00377AA7">
        <w:rPr>
          <w:rFonts w:ascii="GHEA Grapalat" w:hAnsi="GHEA Grapalat" w:cs="Sylfaen"/>
          <w:sz w:val="20"/>
          <w:lang w:val="af-ZA"/>
        </w:rPr>
        <w:t xml:space="preserve"> որում հայտերի բացման և գնահատման նիստում հանձնաժողովը մերժում է այն հայտերը, </w:t>
      </w:r>
      <w:r w:rsidRPr="00377AA7">
        <w:rPr>
          <w:rFonts w:ascii="GHEA Grapalat" w:hAnsi="GHEA Grapalat" w:cs="Sylfaen"/>
          <w:sz w:val="20"/>
        </w:rPr>
        <w:t>որոնցում</w:t>
      </w:r>
      <w:r w:rsidRPr="00377AA7">
        <w:rPr>
          <w:rFonts w:ascii="GHEA Grapalat" w:hAnsi="GHEA Grapalat" w:cs="Sylfaen"/>
          <w:sz w:val="20"/>
          <w:lang w:val="af-ZA"/>
        </w:rPr>
        <w:t xml:space="preserve"> </w:t>
      </w:r>
      <w:r w:rsidRPr="00377AA7">
        <w:rPr>
          <w:rFonts w:ascii="GHEA Grapalat" w:hAnsi="GHEA Grapalat" w:cs="Sylfaen"/>
          <w:sz w:val="20"/>
        </w:rPr>
        <w:t>բացակայում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rPr>
        <w:t>գնային</w:t>
      </w:r>
      <w:r w:rsidRPr="00377AA7">
        <w:rPr>
          <w:rFonts w:ascii="GHEA Grapalat" w:hAnsi="GHEA Grapalat" w:cs="Sylfaen"/>
          <w:sz w:val="20"/>
          <w:lang w:val="af-ZA"/>
        </w:rPr>
        <w:t xml:space="preserve"> </w:t>
      </w:r>
      <w:r w:rsidRPr="00377AA7">
        <w:rPr>
          <w:rFonts w:ascii="GHEA Grapalat" w:hAnsi="GHEA Grapalat" w:cs="Sylfaen"/>
          <w:sz w:val="20"/>
        </w:rPr>
        <w:t>առաջարկները</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դրանք </w:t>
      </w:r>
      <w:r w:rsidRPr="00377AA7">
        <w:rPr>
          <w:rFonts w:ascii="GHEA Grapalat" w:hAnsi="GHEA Grapalat" w:cs="Sylfaen"/>
          <w:sz w:val="20"/>
        </w:rPr>
        <w:t>ներկայացված</w:t>
      </w:r>
      <w:r w:rsidRPr="00377AA7">
        <w:rPr>
          <w:rFonts w:ascii="GHEA Grapalat" w:hAnsi="GHEA Grapalat" w:cs="Sylfaen"/>
          <w:sz w:val="20"/>
          <w:lang w:val="af-ZA"/>
        </w:rPr>
        <w:t xml:space="preserve"> </w:t>
      </w:r>
      <w:r w:rsidRPr="00377AA7">
        <w:rPr>
          <w:rFonts w:ascii="GHEA Grapalat" w:hAnsi="GHEA Grapalat" w:cs="Sylfaen"/>
          <w:sz w:val="20"/>
        </w:rPr>
        <w:t>են</w:t>
      </w:r>
      <w:r w:rsidRPr="00377AA7">
        <w:rPr>
          <w:rFonts w:ascii="GHEA Grapalat" w:hAnsi="GHEA Grapalat" w:cs="Sylfaen"/>
          <w:sz w:val="20"/>
          <w:lang w:val="af-ZA"/>
        </w:rPr>
        <w:t xml:space="preserve"> </w:t>
      </w:r>
      <w:r w:rsidRPr="00377AA7">
        <w:rPr>
          <w:rFonts w:ascii="GHEA Grapalat" w:hAnsi="GHEA Grapalat" w:cs="Sylfaen"/>
          <w:sz w:val="20"/>
        </w:rPr>
        <w:t>հրավերի</w:t>
      </w:r>
      <w:r w:rsidRPr="00377AA7">
        <w:rPr>
          <w:rFonts w:ascii="GHEA Grapalat" w:hAnsi="GHEA Grapalat" w:cs="Sylfaen"/>
          <w:sz w:val="20"/>
          <w:lang w:val="af-ZA"/>
        </w:rPr>
        <w:t xml:space="preserve"> </w:t>
      </w:r>
      <w:r w:rsidRPr="00377AA7">
        <w:rPr>
          <w:rFonts w:ascii="GHEA Grapalat" w:hAnsi="GHEA Grapalat" w:cs="Sylfaen"/>
          <w:sz w:val="20"/>
        </w:rPr>
        <w:t>պահանջներին</w:t>
      </w:r>
      <w:r w:rsidRPr="00377AA7">
        <w:rPr>
          <w:rFonts w:ascii="GHEA Grapalat" w:hAnsi="GHEA Grapalat" w:cs="Sylfaen"/>
          <w:sz w:val="20"/>
          <w:lang w:val="af-ZA"/>
        </w:rPr>
        <w:t xml:space="preserve"> </w:t>
      </w:r>
      <w:r w:rsidRPr="00377AA7">
        <w:rPr>
          <w:rFonts w:ascii="GHEA Grapalat" w:hAnsi="GHEA Grapalat" w:cs="Sylfaen"/>
          <w:sz w:val="20"/>
        </w:rPr>
        <w:t>անհամապատասխան</w:t>
      </w:r>
      <w:r w:rsidRPr="00377AA7">
        <w:rPr>
          <w:rFonts w:ascii="GHEA Grapalat" w:hAnsi="GHEA Grapalat" w:cs="Sylfaen"/>
          <w:sz w:val="20"/>
          <w:lang w:val="af-ZA"/>
        </w:rPr>
        <w:t>:</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8.3</w:t>
      </w:r>
      <w:r w:rsidRPr="00377AA7">
        <w:rPr>
          <w:rFonts w:ascii="GHEA Grapalat" w:hAnsi="GHEA Grapalat" w:cs="Sylfaen"/>
          <w:szCs w:val="24"/>
          <w:lang w:val="hy-AM"/>
        </w:rPr>
        <w:t>Ընտրված</w:t>
      </w:r>
      <w:r w:rsidRPr="00377AA7">
        <w:rPr>
          <w:rFonts w:ascii="GHEA Grapalat" w:hAnsi="GHEA Grapalat" w:cs="Sylfaen"/>
          <w:szCs w:val="24"/>
        </w:rPr>
        <w:t xml:space="preserve"> </w:t>
      </w:r>
      <w:r w:rsidRPr="00377AA7">
        <w:rPr>
          <w:rFonts w:ascii="GHEA Grapalat" w:hAnsi="GHEA Grapalat" w:cs="Sylfaen"/>
          <w:szCs w:val="24"/>
          <w:lang w:val="ru-RU"/>
        </w:rPr>
        <w:t>մասնակիցը</w:t>
      </w:r>
      <w:r w:rsidRPr="00377AA7">
        <w:rPr>
          <w:rFonts w:ascii="GHEA Grapalat" w:hAnsi="GHEA Grapalat" w:cs="Sylfaen"/>
          <w:szCs w:val="24"/>
        </w:rPr>
        <w:t xml:space="preserve"> </w:t>
      </w:r>
      <w:r w:rsidRPr="00377AA7">
        <w:rPr>
          <w:rFonts w:ascii="GHEA Grapalat" w:hAnsi="GHEA Grapalat" w:cs="Sylfaen"/>
          <w:szCs w:val="24"/>
          <w:lang w:val="ru-RU"/>
        </w:rPr>
        <w:t>որոշվում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բավարար</w:t>
      </w:r>
      <w:r w:rsidRPr="00377AA7">
        <w:rPr>
          <w:rFonts w:ascii="GHEA Grapalat" w:hAnsi="GHEA Grapalat" w:cs="Sylfaen"/>
          <w:szCs w:val="24"/>
        </w:rPr>
        <w:t xml:space="preserve"> </w:t>
      </w:r>
      <w:r w:rsidRPr="00377AA7">
        <w:rPr>
          <w:rFonts w:ascii="GHEA Grapalat" w:hAnsi="GHEA Grapalat" w:cs="Sylfaen"/>
          <w:szCs w:val="24"/>
          <w:lang w:val="ru-RU"/>
        </w:rPr>
        <w:t>գնահատված</w:t>
      </w:r>
      <w:r w:rsidRPr="00377AA7">
        <w:rPr>
          <w:rFonts w:ascii="GHEA Grapalat" w:hAnsi="GHEA Grapalat" w:cs="Sylfaen"/>
          <w:szCs w:val="24"/>
        </w:rPr>
        <w:t xml:space="preserve"> </w:t>
      </w:r>
      <w:r w:rsidRPr="00377AA7">
        <w:rPr>
          <w:rFonts w:ascii="GHEA Grapalat" w:hAnsi="GHEA Grapalat" w:cs="Sylfaen"/>
          <w:szCs w:val="24"/>
          <w:lang w:val="ru-RU"/>
        </w:rPr>
        <w:t>հայտեր</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մասնակիցների</w:t>
      </w:r>
      <w:r w:rsidRPr="00377AA7">
        <w:rPr>
          <w:rFonts w:ascii="GHEA Grapalat" w:hAnsi="GHEA Grapalat" w:cs="Sylfaen"/>
          <w:szCs w:val="24"/>
        </w:rPr>
        <w:t xml:space="preserve"> </w:t>
      </w:r>
      <w:r w:rsidRPr="00377AA7">
        <w:rPr>
          <w:rFonts w:ascii="GHEA Grapalat" w:hAnsi="GHEA Grapalat" w:cs="Sylfaen"/>
          <w:szCs w:val="24"/>
          <w:lang w:val="ru-RU"/>
        </w:rPr>
        <w:t>թվից</w:t>
      </w:r>
      <w:r w:rsidRPr="00377AA7">
        <w:rPr>
          <w:rFonts w:ascii="GHEA Grapalat" w:hAnsi="GHEA Grapalat" w:cs="Sylfaen"/>
          <w:szCs w:val="24"/>
        </w:rPr>
        <w:t xml:space="preserve">` </w:t>
      </w:r>
      <w:r w:rsidRPr="00377AA7">
        <w:rPr>
          <w:rFonts w:ascii="GHEA Grapalat" w:hAnsi="GHEA Grapalat" w:cs="Sylfaen"/>
          <w:szCs w:val="24"/>
          <w:lang w:val="ru-RU"/>
        </w:rPr>
        <w:t>նվազագույն</w:t>
      </w:r>
      <w:r w:rsidRPr="00377AA7">
        <w:rPr>
          <w:rFonts w:ascii="GHEA Grapalat" w:hAnsi="GHEA Grapalat" w:cs="Sylfaen"/>
          <w:szCs w:val="24"/>
        </w:rPr>
        <w:t xml:space="preserve"> </w:t>
      </w:r>
      <w:r w:rsidRPr="00377AA7">
        <w:rPr>
          <w:rFonts w:ascii="GHEA Grapalat" w:hAnsi="GHEA Grapalat" w:cs="Sylfaen"/>
          <w:szCs w:val="24"/>
          <w:lang w:val="ru-RU"/>
        </w:rPr>
        <w:t>գնային</w:t>
      </w:r>
      <w:r w:rsidRPr="00377AA7">
        <w:rPr>
          <w:rFonts w:ascii="GHEA Grapalat" w:hAnsi="GHEA Grapalat" w:cs="Sylfaen"/>
          <w:szCs w:val="24"/>
        </w:rPr>
        <w:t xml:space="preserve"> </w:t>
      </w:r>
      <w:r w:rsidRPr="00377AA7">
        <w:rPr>
          <w:rFonts w:ascii="GHEA Grapalat" w:hAnsi="GHEA Grapalat" w:cs="Sylfaen"/>
          <w:szCs w:val="24"/>
          <w:lang w:val="ru-RU"/>
        </w:rPr>
        <w:t>առաջարկ</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ասնակցին</w:t>
      </w:r>
      <w:r w:rsidRPr="00377AA7">
        <w:rPr>
          <w:rFonts w:ascii="GHEA Grapalat" w:hAnsi="GHEA Grapalat" w:cs="Sylfaen"/>
          <w:szCs w:val="24"/>
        </w:rPr>
        <w:t xml:space="preserve"> </w:t>
      </w:r>
      <w:r w:rsidRPr="00377AA7">
        <w:rPr>
          <w:rFonts w:ascii="GHEA Grapalat" w:hAnsi="GHEA Grapalat" w:cs="Sylfaen"/>
          <w:szCs w:val="24"/>
          <w:lang w:val="ru-RU"/>
        </w:rPr>
        <w:t>նախապատվություն</w:t>
      </w:r>
      <w:r w:rsidRPr="00377AA7">
        <w:rPr>
          <w:rFonts w:ascii="GHEA Grapalat" w:hAnsi="GHEA Grapalat" w:cs="Sylfaen"/>
          <w:szCs w:val="24"/>
        </w:rPr>
        <w:t xml:space="preserve"> </w:t>
      </w:r>
      <w:r w:rsidRPr="00377AA7">
        <w:rPr>
          <w:rFonts w:ascii="GHEA Grapalat" w:hAnsi="GHEA Grapalat" w:cs="Sylfaen"/>
          <w:szCs w:val="24"/>
          <w:lang w:val="ru-RU"/>
        </w:rPr>
        <w:t>տալու</w:t>
      </w:r>
      <w:r w:rsidRPr="00377AA7">
        <w:rPr>
          <w:rFonts w:ascii="GHEA Grapalat" w:hAnsi="GHEA Grapalat" w:cs="Sylfaen"/>
          <w:szCs w:val="24"/>
        </w:rPr>
        <w:t xml:space="preserve"> </w:t>
      </w:r>
      <w:r w:rsidRPr="00377AA7">
        <w:rPr>
          <w:rFonts w:ascii="GHEA Grapalat" w:hAnsi="GHEA Grapalat" w:cs="Sylfaen"/>
          <w:szCs w:val="24"/>
          <w:lang w:val="ru-RU"/>
        </w:rPr>
        <w:t>սկզբունքով։</w:t>
      </w:r>
      <w:r w:rsidRPr="00377AA7">
        <w:rPr>
          <w:rFonts w:ascii="GHEA Grapalat" w:hAnsi="GHEA Grapalat" w:cs="Sylfaen"/>
          <w:szCs w:val="24"/>
        </w:rPr>
        <w:t xml:space="preserve"> </w:t>
      </w:r>
      <w:r w:rsidRPr="00377AA7">
        <w:rPr>
          <w:rFonts w:ascii="GHEA Grapalat" w:hAnsi="GHEA Grapalat" w:cs="Sylfaen"/>
          <w:szCs w:val="24"/>
          <w:lang w:val="ru-RU"/>
        </w:rPr>
        <w:t>Ընդ</w:t>
      </w:r>
      <w:r w:rsidRPr="00377AA7">
        <w:rPr>
          <w:rFonts w:ascii="GHEA Grapalat" w:hAnsi="GHEA Grapalat" w:cs="Sylfaen"/>
          <w:szCs w:val="24"/>
        </w:rPr>
        <w:t xml:space="preserve"> </w:t>
      </w:r>
      <w:r w:rsidRPr="00377AA7">
        <w:rPr>
          <w:rFonts w:ascii="GHEA Grapalat" w:hAnsi="GHEA Grapalat" w:cs="Sylfaen"/>
          <w:szCs w:val="24"/>
          <w:lang w:val="ru-RU"/>
        </w:rPr>
        <w:t>որում</w:t>
      </w:r>
      <w:r w:rsidRPr="00377AA7">
        <w:rPr>
          <w:rFonts w:ascii="GHEA Grapalat" w:hAnsi="GHEA Grapalat" w:cs="Sylfaen"/>
          <w:szCs w:val="24"/>
        </w:rPr>
        <w:t xml:space="preserve">,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կողմից</w:t>
      </w:r>
      <w:r w:rsidRPr="00377AA7">
        <w:rPr>
          <w:rFonts w:ascii="GHEA Grapalat" w:hAnsi="GHEA Grapalat" w:cs="Sylfaen"/>
          <w:szCs w:val="24"/>
        </w:rPr>
        <w:t xml:space="preserve"> </w:t>
      </w:r>
      <w:r w:rsidRPr="00377AA7">
        <w:rPr>
          <w:rFonts w:ascii="GHEA Grapalat" w:hAnsi="GHEA Grapalat" w:cs="Sylfaen"/>
          <w:szCs w:val="24"/>
          <w:lang w:val="hy-AM"/>
        </w:rPr>
        <w:t>ընտրված</w:t>
      </w:r>
      <w:r w:rsidRPr="00377AA7">
        <w:rPr>
          <w:rFonts w:ascii="GHEA Grapalat" w:hAnsi="GHEA Grapalat" w:cs="Sylfaen"/>
          <w:szCs w:val="24"/>
        </w:rPr>
        <w:t xml:space="preserve"> </w:t>
      </w:r>
      <w:r w:rsidRPr="00377AA7">
        <w:rPr>
          <w:rFonts w:ascii="GHEA Grapalat" w:hAnsi="GHEA Grapalat" w:cs="Sylfaen"/>
          <w:szCs w:val="24"/>
          <w:lang w:val="en-US"/>
        </w:rPr>
        <w:t>և</w:t>
      </w:r>
      <w:r w:rsidRPr="00377AA7">
        <w:rPr>
          <w:rFonts w:ascii="GHEA Grapalat" w:hAnsi="GHEA Grapalat" w:cs="Sylfaen"/>
          <w:szCs w:val="24"/>
        </w:rPr>
        <w:t xml:space="preserve"> </w:t>
      </w:r>
      <w:r w:rsidRPr="00377AA7">
        <w:rPr>
          <w:rFonts w:ascii="GHEA Grapalat" w:hAnsi="GHEA Grapalat" w:cs="Sylfaen"/>
          <w:szCs w:val="24"/>
          <w:lang w:val="en-US"/>
        </w:rPr>
        <w:t>հաջորդաբար</w:t>
      </w:r>
      <w:r w:rsidRPr="00377AA7">
        <w:rPr>
          <w:rFonts w:ascii="GHEA Grapalat" w:hAnsi="GHEA Grapalat" w:cs="Sylfaen"/>
          <w:szCs w:val="24"/>
        </w:rPr>
        <w:t xml:space="preserve"> </w:t>
      </w:r>
      <w:r w:rsidRPr="00377AA7">
        <w:rPr>
          <w:rFonts w:ascii="GHEA Grapalat" w:hAnsi="GHEA Grapalat" w:cs="Sylfaen"/>
          <w:szCs w:val="24"/>
          <w:lang w:val="en-US"/>
        </w:rPr>
        <w:t>տեղեր</w:t>
      </w:r>
      <w:r w:rsidRPr="00377AA7">
        <w:rPr>
          <w:rFonts w:ascii="GHEA Grapalat" w:hAnsi="GHEA Grapalat" w:cs="Sylfaen"/>
          <w:szCs w:val="24"/>
        </w:rPr>
        <w:t xml:space="preserve"> </w:t>
      </w:r>
      <w:r w:rsidRPr="00377AA7">
        <w:rPr>
          <w:rFonts w:ascii="GHEA Grapalat" w:hAnsi="GHEA Grapalat" w:cs="Sylfaen"/>
          <w:szCs w:val="24"/>
          <w:lang w:val="ru-RU"/>
        </w:rPr>
        <w:t>զբաղեցրած</w:t>
      </w:r>
      <w:r w:rsidRPr="00377AA7">
        <w:rPr>
          <w:rFonts w:ascii="GHEA Grapalat" w:hAnsi="GHEA Grapalat" w:cs="Sylfaen"/>
          <w:szCs w:val="24"/>
        </w:rPr>
        <w:t xml:space="preserve"> </w:t>
      </w:r>
      <w:r w:rsidRPr="00377AA7">
        <w:rPr>
          <w:rFonts w:ascii="GHEA Grapalat" w:hAnsi="GHEA Grapalat" w:cs="Sylfaen"/>
          <w:szCs w:val="24"/>
          <w:lang w:val="ru-RU"/>
        </w:rPr>
        <w:t>մասնակիցներին</w:t>
      </w:r>
      <w:r w:rsidRPr="00377AA7">
        <w:rPr>
          <w:rFonts w:ascii="GHEA Grapalat" w:hAnsi="GHEA Grapalat" w:cs="Sylfaen"/>
          <w:szCs w:val="24"/>
        </w:rPr>
        <w:t xml:space="preserve"> </w:t>
      </w:r>
      <w:r w:rsidRPr="00377AA7">
        <w:rPr>
          <w:rFonts w:ascii="GHEA Grapalat" w:hAnsi="GHEA Grapalat" w:cs="Sylfaen"/>
          <w:szCs w:val="24"/>
          <w:lang w:val="ru-RU"/>
        </w:rPr>
        <w:t>որոշելիս</w:t>
      </w:r>
      <w:r w:rsidRPr="00377AA7">
        <w:rPr>
          <w:rFonts w:ascii="GHEA Grapalat" w:hAnsi="GHEA Grapalat" w:cs="Sylfaen"/>
          <w:szCs w:val="24"/>
        </w:rPr>
        <w:t xml:space="preserve"> </w:t>
      </w:r>
      <w:r w:rsidRPr="00377AA7">
        <w:rPr>
          <w:rFonts w:ascii="GHEA Grapalat" w:hAnsi="GHEA Grapalat" w:cs="Sylfaen"/>
          <w:szCs w:val="24"/>
          <w:lang w:val="ru-RU"/>
        </w:rPr>
        <w:t>գնային</w:t>
      </w:r>
      <w:r w:rsidRPr="00377AA7">
        <w:rPr>
          <w:rFonts w:ascii="GHEA Grapalat" w:hAnsi="GHEA Grapalat" w:cs="Sylfaen"/>
          <w:szCs w:val="24"/>
        </w:rPr>
        <w:t xml:space="preserve"> </w:t>
      </w:r>
      <w:r w:rsidRPr="00377AA7">
        <w:rPr>
          <w:rFonts w:ascii="GHEA Grapalat" w:hAnsi="GHEA Grapalat" w:cs="Sylfaen"/>
          <w:szCs w:val="24"/>
          <w:lang w:val="ru-RU"/>
        </w:rPr>
        <w:t>առաջարկների</w:t>
      </w:r>
      <w:r w:rsidRPr="00377AA7">
        <w:rPr>
          <w:rFonts w:ascii="GHEA Grapalat" w:hAnsi="GHEA Grapalat" w:cs="Sylfaen"/>
          <w:szCs w:val="24"/>
        </w:rPr>
        <w:t xml:space="preserve"> գնահատումը և </w:t>
      </w:r>
      <w:r w:rsidRPr="00377AA7">
        <w:rPr>
          <w:rFonts w:ascii="GHEA Grapalat" w:hAnsi="GHEA Grapalat" w:cs="Sylfaen"/>
          <w:szCs w:val="24"/>
          <w:lang w:val="ru-RU"/>
        </w:rPr>
        <w:t>համեմատումն</w:t>
      </w:r>
      <w:r w:rsidRPr="00377AA7">
        <w:rPr>
          <w:rFonts w:ascii="GHEA Grapalat" w:hAnsi="GHEA Grapalat" w:cs="Sylfaen"/>
          <w:szCs w:val="24"/>
        </w:rPr>
        <w:t xml:space="preserve"> </w:t>
      </w:r>
      <w:r w:rsidRPr="00377AA7">
        <w:rPr>
          <w:rFonts w:ascii="GHEA Grapalat" w:hAnsi="GHEA Grapalat" w:cs="Sylfaen"/>
          <w:szCs w:val="24"/>
          <w:lang w:val="ru-RU"/>
        </w:rPr>
        <w:t>իրականացվում</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առանց</w:t>
      </w:r>
      <w:r w:rsidRPr="00377AA7">
        <w:rPr>
          <w:rFonts w:ascii="GHEA Grapalat" w:hAnsi="GHEA Grapalat" w:cs="Sylfaen"/>
          <w:szCs w:val="24"/>
        </w:rPr>
        <w:t xml:space="preserve"> </w:t>
      </w:r>
      <w:r w:rsidRPr="00377AA7">
        <w:rPr>
          <w:rFonts w:ascii="GHEA Grapalat" w:hAnsi="GHEA Grapalat" w:cs="Sylfaen"/>
          <w:szCs w:val="24"/>
          <w:lang w:val="ru-RU"/>
        </w:rPr>
        <w:t>սույն</w:t>
      </w:r>
      <w:r w:rsidRPr="00377AA7">
        <w:rPr>
          <w:rFonts w:ascii="GHEA Grapalat" w:hAnsi="GHEA Grapalat" w:cs="Sylfaen"/>
          <w:szCs w:val="24"/>
        </w:rPr>
        <w:t xml:space="preserve"> </w:t>
      </w:r>
      <w:r w:rsidRPr="00377AA7">
        <w:rPr>
          <w:rFonts w:ascii="GHEA Grapalat" w:hAnsi="GHEA Grapalat" w:cs="Sylfaen"/>
          <w:szCs w:val="24"/>
          <w:lang w:val="ru-RU"/>
        </w:rPr>
        <w:t>հրավերի</w:t>
      </w:r>
      <w:r w:rsidRPr="00377AA7">
        <w:rPr>
          <w:rFonts w:ascii="GHEA Grapalat" w:hAnsi="GHEA Grapalat" w:cs="Sylfaen"/>
          <w:szCs w:val="24"/>
        </w:rPr>
        <w:t xml:space="preserve"> 1-ին </w:t>
      </w:r>
      <w:r w:rsidRPr="00377AA7">
        <w:rPr>
          <w:rFonts w:ascii="GHEA Grapalat" w:hAnsi="GHEA Grapalat" w:cs="Sylfaen"/>
          <w:szCs w:val="24"/>
          <w:lang w:val="ru-RU"/>
        </w:rPr>
        <w:t>մասի</w:t>
      </w:r>
      <w:r w:rsidRPr="00377AA7">
        <w:rPr>
          <w:rFonts w:ascii="GHEA Grapalat" w:hAnsi="GHEA Grapalat" w:cs="Sylfaen"/>
          <w:szCs w:val="24"/>
        </w:rPr>
        <w:t xml:space="preserve"> 5.2-րդ </w:t>
      </w:r>
      <w:r w:rsidRPr="00377AA7">
        <w:rPr>
          <w:rFonts w:ascii="GHEA Grapalat" w:hAnsi="GHEA Grapalat" w:cs="Sylfaen"/>
          <w:szCs w:val="24"/>
          <w:lang w:val="ru-RU"/>
        </w:rPr>
        <w:t>կետում</w:t>
      </w:r>
      <w:r w:rsidRPr="00377AA7">
        <w:rPr>
          <w:rFonts w:ascii="GHEA Grapalat" w:hAnsi="GHEA Grapalat" w:cs="Sylfaen"/>
          <w:szCs w:val="24"/>
        </w:rPr>
        <w:t xml:space="preserve"> </w:t>
      </w:r>
      <w:r w:rsidRPr="00377AA7">
        <w:rPr>
          <w:rFonts w:ascii="GHEA Grapalat" w:hAnsi="GHEA Grapalat" w:cs="Sylfaen"/>
          <w:szCs w:val="24"/>
          <w:lang w:val="ru-RU"/>
        </w:rPr>
        <w:t>նշված</w:t>
      </w:r>
      <w:r w:rsidRPr="00377AA7">
        <w:rPr>
          <w:rFonts w:ascii="GHEA Grapalat" w:hAnsi="GHEA Grapalat" w:cs="Sylfaen"/>
          <w:szCs w:val="24"/>
        </w:rPr>
        <w:t xml:space="preserve"> </w:t>
      </w:r>
      <w:r w:rsidRPr="00377AA7">
        <w:rPr>
          <w:rFonts w:ascii="GHEA Grapalat" w:hAnsi="GHEA Grapalat" w:cs="Sylfaen"/>
          <w:szCs w:val="24"/>
          <w:lang w:val="ru-RU"/>
        </w:rPr>
        <w:t>հարկի</w:t>
      </w:r>
      <w:r w:rsidRPr="00377AA7">
        <w:rPr>
          <w:rFonts w:ascii="GHEA Grapalat" w:hAnsi="GHEA Grapalat" w:cs="Sylfaen"/>
          <w:szCs w:val="24"/>
        </w:rPr>
        <w:t xml:space="preserve"> </w:t>
      </w:r>
      <w:r w:rsidRPr="00377AA7">
        <w:rPr>
          <w:rFonts w:ascii="GHEA Grapalat" w:hAnsi="GHEA Grapalat" w:cs="Sylfaen"/>
          <w:szCs w:val="24"/>
          <w:lang w:val="ru-RU"/>
        </w:rPr>
        <w:t>գումարի</w:t>
      </w:r>
      <w:r w:rsidRPr="00377AA7">
        <w:rPr>
          <w:rFonts w:ascii="GHEA Grapalat" w:hAnsi="GHEA Grapalat" w:cs="Sylfaen"/>
          <w:szCs w:val="24"/>
        </w:rPr>
        <w:t xml:space="preserve"> </w:t>
      </w:r>
      <w:r w:rsidRPr="00377AA7">
        <w:rPr>
          <w:rFonts w:ascii="GHEA Grapalat" w:hAnsi="GHEA Grapalat" w:cs="Sylfaen"/>
          <w:szCs w:val="24"/>
          <w:lang w:val="ru-RU"/>
        </w:rPr>
        <w:t>հաշվարկման</w:t>
      </w:r>
      <w:r w:rsidRPr="00377AA7">
        <w:rPr>
          <w:rFonts w:ascii="GHEA Grapalat" w:hAnsi="GHEA Grapalat" w:cs="Sylfaen"/>
          <w:lang w:val="hy-AM"/>
        </w:rPr>
        <w:t>:</w:t>
      </w:r>
    </w:p>
    <w:p w:rsidR="00C96EB2" w:rsidRPr="00377AA7" w:rsidRDefault="00404109" w:rsidP="00C96EB2">
      <w:pPr>
        <w:pStyle w:val="a3"/>
        <w:spacing w:line="240" w:lineRule="auto"/>
        <w:ind w:firstLine="0"/>
        <w:rPr>
          <w:rFonts w:ascii="GHEA Grapalat" w:hAnsi="GHEA Grapalat" w:cs="Sylfaen"/>
          <w:i w:val="0"/>
          <w:lang w:val="af-ZA"/>
        </w:rPr>
      </w:pPr>
      <w:r w:rsidRPr="00377AA7">
        <w:rPr>
          <w:rFonts w:ascii="GHEA Grapalat" w:hAnsi="GHEA Grapalat" w:cs="Sylfaen"/>
          <w:i w:val="0"/>
          <w:szCs w:val="24"/>
          <w:lang w:val="af-ZA"/>
        </w:rPr>
        <w:t xml:space="preserve">8.4 </w:t>
      </w:r>
      <w:r w:rsidRPr="00377AA7">
        <w:rPr>
          <w:rFonts w:ascii="GHEA Grapalat" w:hAnsi="GHEA Grapalat" w:cs="Sylfaen"/>
          <w:i w:val="0"/>
          <w:szCs w:val="24"/>
          <w:lang w:val="hy-AM"/>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հայտում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անհամապատասխանություն</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տեղ</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գտել</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տառերով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և</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թվերով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գումարների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միջև</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ապա</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հիմք</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ընդունվում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տառերով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hy-AM"/>
        </w:rPr>
        <w:t>գումարը։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երկու</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ավելի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արժույթներով</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ապա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դրանք</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համեմատվում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00C96EB2" w:rsidRPr="00377AA7">
        <w:rPr>
          <w:rFonts w:ascii="GHEA Grapalat" w:hAnsi="GHEA Grapalat" w:cs="Sylfaen"/>
          <w:i w:val="0"/>
          <w:lang w:val="ru-RU" w:eastAsia="ru-RU"/>
        </w:rPr>
        <w:t>Հայաստանի</w:t>
      </w:r>
      <w:r w:rsidR="00C96EB2" w:rsidRPr="00377AA7">
        <w:rPr>
          <w:rFonts w:ascii="GHEA Grapalat" w:hAnsi="GHEA Grapalat" w:cs="Sylfaen"/>
          <w:i w:val="0"/>
          <w:lang w:val="af-ZA" w:eastAsia="ru-RU"/>
        </w:rPr>
        <w:t xml:space="preserve"> </w:t>
      </w:r>
      <w:r w:rsidR="00C96EB2" w:rsidRPr="00377AA7">
        <w:rPr>
          <w:rFonts w:ascii="GHEA Grapalat" w:hAnsi="GHEA Grapalat" w:cs="Sylfaen"/>
          <w:i w:val="0"/>
          <w:lang w:val="ru-RU" w:eastAsia="ru-RU"/>
        </w:rPr>
        <w:t>Հանրապետության</w:t>
      </w:r>
      <w:r w:rsidR="00C96EB2" w:rsidRPr="00377AA7">
        <w:rPr>
          <w:rFonts w:ascii="GHEA Grapalat" w:hAnsi="GHEA Grapalat" w:cs="Sylfaen"/>
          <w:i w:val="0"/>
          <w:lang w:val="af-ZA" w:eastAsia="ru-RU"/>
        </w:rPr>
        <w:t xml:space="preserve"> </w:t>
      </w:r>
      <w:r w:rsidR="00C96EB2" w:rsidRPr="00377AA7">
        <w:rPr>
          <w:rFonts w:ascii="GHEA Grapalat" w:hAnsi="GHEA Grapalat" w:cs="Sylfaen"/>
          <w:i w:val="0"/>
          <w:lang w:val="ru-RU" w:eastAsia="ru-RU"/>
        </w:rPr>
        <w:t>դրամով</w:t>
      </w:r>
      <w:r w:rsidR="00C96EB2" w:rsidRPr="00377AA7">
        <w:rPr>
          <w:rFonts w:ascii="GHEA Grapalat" w:hAnsi="GHEA Grapalat" w:cs="Sylfaen"/>
          <w:i w:val="0"/>
          <w:lang w:val="af-ZA" w:eastAsia="ru-RU"/>
        </w:rPr>
        <w:t xml:space="preserve">` տվյալ օրվա Կենտրոնական Բանկի սահմանած </w:t>
      </w:r>
      <w:r w:rsidR="00C96EB2" w:rsidRPr="00377AA7">
        <w:rPr>
          <w:rFonts w:ascii="GHEA Grapalat" w:hAnsi="GHEA Grapalat" w:cs="Sylfaen"/>
          <w:i w:val="0"/>
          <w:lang w:val="ru-RU" w:eastAsia="ru-RU"/>
        </w:rPr>
        <w:t>փոխարժեքով</w:t>
      </w:r>
      <w:r w:rsidR="00C96EB2" w:rsidRPr="00377AA7">
        <w:rPr>
          <w:rFonts w:ascii="GHEA Grapalat" w:hAnsi="GHEA Grapalat" w:cs="Sylfaen"/>
          <w:i w:val="0"/>
          <w:lang w:val="af-ZA"/>
        </w:rPr>
        <w:t xml:space="preserve"> </w:t>
      </w:r>
    </w:p>
    <w:p w:rsidR="00404109" w:rsidRPr="00377AA7" w:rsidRDefault="00404109" w:rsidP="00404109">
      <w:pPr>
        <w:pStyle w:val="a3"/>
        <w:spacing w:line="240" w:lineRule="auto"/>
        <w:ind w:firstLine="567"/>
        <w:rPr>
          <w:rFonts w:ascii="GHEA Grapalat" w:hAnsi="GHEA Grapalat" w:cs="Sylfaen"/>
          <w:i w:val="0"/>
          <w:szCs w:val="24"/>
          <w:lang w:val="af-ZA"/>
        </w:rPr>
      </w:pPr>
      <w:r w:rsidRPr="00377AA7">
        <w:rPr>
          <w:rFonts w:ascii="GHEA Grapalat" w:hAnsi="GHEA Grapalat" w:cs="Sylfaen"/>
          <w:i w:val="0"/>
          <w:szCs w:val="24"/>
          <w:lang w:val="af-ZA"/>
        </w:rPr>
        <w:t>8.5 Հ</w:t>
      </w:r>
      <w:r w:rsidRPr="00377AA7">
        <w:rPr>
          <w:rFonts w:ascii="GHEA Grapalat" w:hAnsi="GHEA Grapalat" w:cs="Sylfaen"/>
          <w:i w:val="0"/>
          <w:szCs w:val="24"/>
          <w:lang w:val="ru-RU"/>
        </w:rPr>
        <w:t>անձնաժողովի</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պ</w:t>
      </w:r>
      <w:r w:rsidRPr="00377AA7">
        <w:rPr>
          <w:rFonts w:ascii="GHEA Grapalat" w:hAnsi="GHEA Grapalat" w:cs="Sylfaen"/>
          <w:i w:val="0"/>
          <w:szCs w:val="24"/>
          <w:lang w:val="ru-RU"/>
        </w:rPr>
        <w:t>ատվիրատուի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և</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w:t>
      </w:r>
      <w:r w:rsidRPr="00377AA7">
        <w:rPr>
          <w:rFonts w:ascii="GHEA Grapalat" w:hAnsi="GHEA Grapalat" w:cs="Sylfaen"/>
          <w:i w:val="0"/>
          <w:szCs w:val="24"/>
          <w:lang w:val="ru-RU"/>
        </w:rPr>
        <w:t>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միջև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արգելվում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բացառությամբ</w:t>
      </w:r>
      <w:r w:rsidRPr="00377AA7">
        <w:rPr>
          <w:rFonts w:ascii="GHEA Grapalat" w:hAnsi="GHEA Grapalat" w:cs="Sylfaen"/>
          <w:i w:val="0"/>
          <w:szCs w:val="24"/>
          <w:lang w:val="af-ZA"/>
        </w:rPr>
        <w:t>`</w:t>
      </w:r>
    </w:p>
    <w:p w:rsidR="00404109" w:rsidRPr="00377AA7" w:rsidRDefault="00404109" w:rsidP="00404109">
      <w:pPr>
        <w:pStyle w:val="a3"/>
        <w:spacing w:line="240" w:lineRule="auto"/>
        <w:rPr>
          <w:rFonts w:ascii="GHEA Grapalat" w:hAnsi="GHEA Grapalat" w:cs="Sylfaen"/>
          <w:i w:val="0"/>
          <w:szCs w:val="24"/>
          <w:lang w:val="af-ZA"/>
        </w:rPr>
      </w:pPr>
      <w:r w:rsidRPr="00377AA7">
        <w:rPr>
          <w:rFonts w:ascii="GHEA Grapalat" w:hAnsi="GHEA Grapalat" w:cs="Sylfaen"/>
          <w:i w:val="0"/>
          <w:szCs w:val="24"/>
          <w:lang w:val="af-ZA"/>
        </w:rPr>
        <w:lastRenderedPageBreak/>
        <w:t xml:space="preserve">1) </w:t>
      </w:r>
      <w:r w:rsidRPr="00377AA7">
        <w:rPr>
          <w:rFonts w:ascii="GHEA Grapalat" w:hAnsi="GHEA Grapalat" w:cs="Sylfaen"/>
          <w:i w:val="0"/>
          <w:szCs w:val="24"/>
          <w:lang w:val="ru-RU"/>
        </w:rPr>
        <w:t>երբ</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ընթացակարգին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մասնակցել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մեկ</w:t>
      </w:r>
      <w:r w:rsidRPr="00377AA7">
        <w:rPr>
          <w:rFonts w:ascii="GHEA Grapalat" w:hAnsi="GHEA Grapalat" w:cs="Sylfaen"/>
          <w:i w:val="0"/>
          <w:szCs w:val="24"/>
          <w:lang w:val="af-ZA"/>
        </w:rPr>
        <w:t xml:space="preserve"> մ</w:t>
      </w:r>
      <w:r w:rsidRPr="00377AA7">
        <w:rPr>
          <w:rFonts w:ascii="GHEA Grapalat" w:hAnsi="GHEA Grapalat" w:cs="Sylfaen"/>
          <w:i w:val="0"/>
          <w:szCs w:val="24"/>
          <w:lang w:val="ru-RU"/>
        </w:rPr>
        <w:t>ասնակից</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որի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պահանջներին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գնահատման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արդյունքում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պահանջներին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համապատասխան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գնահատվել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մեկ</w:t>
      </w:r>
      <w:r w:rsidRPr="00377AA7">
        <w:rPr>
          <w:rFonts w:ascii="GHEA Grapalat" w:hAnsi="GHEA Grapalat" w:cs="Sylfaen"/>
          <w:i w:val="0"/>
          <w:szCs w:val="24"/>
          <w:lang w:val="af-ZA"/>
        </w:rPr>
        <w:t xml:space="preserve"> մ</w:t>
      </w:r>
      <w:r w:rsidRPr="00377AA7">
        <w:rPr>
          <w:rFonts w:ascii="GHEA Grapalat" w:hAnsi="GHEA Grapalat" w:cs="Sylfaen"/>
          <w:i w:val="0"/>
          <w:szCs w:val="24"/>
          <w:lang w:val="ru-RU"/>
        </w:rPr>
        <w:t>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նվազագույն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հավասարության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դեպքում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եթե</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ոչ</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գնային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բավարարող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գնահատված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հայտեր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բոլոր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ներկայացրած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գնային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գերազանցում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այդ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գնումը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կատարելու</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հրավերի</w:t>
      </w:r>
      <w:r w:rsidRPr="00377AA7">
        <w:rPr>
          <w:rFonts w:ascii="GHEA Grapalat" w:hAnsi="GHEA Grapalat" w:cs="Sylfaen"/>
          <w:i w:val="0"/>
          <w:szCs w:val="24"/>
          <w:lang w:val="af-ZA"/>
        </w:rPr>
        <w:t xml:space="preserve"> 1-</w:t>
      </w:r>
      <w:r w:rsidRPr="00377AA7">
        <w:rPr>
          <w:rFonts w:ascii="GHEA Grapalat" w:hAnsi="GHEA Grapalat" w:cs="Sylfaen"/>
          <w:i w:val="0"/>
          <w:szCs w:val="24"/>
          <w:lang w:val="en-US"/>
        </w:rPr>
        <w:t>ին</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մասի</w:t>
      </w:r>
      <w:r w:rsidRPr="00377AA7">
        <w:rPr>
          <w:rFonts w:ascii="GHEA Grapalat" w:hAnsi="GHEA Grapalat" w:cs="Sylfaen"/>
          <w:i w:val="0"/>
          <w:szCs w:val="24"/>
          <w:lang w:val="af-ZA"/>
        </w:rPr>
        <w:t xml:space="preserve"> 8.1 </w:t>
      </w:r>
      <w:r w:rsidRPr="00377AA7">
        <w:rPr>
          <w:rFonts w:ascii="GHEA Grapalat" w:hAnsi="GHEA Grapalat" w:cs="Sylfaen"/>
          <w:i w:val="0"/>
          <w:szCs w:val="24"/>
          <w:lang w:val="en-US"/>
        </w:rPr>
        <w:t>կետի</w:t>
      </w:r>
      <w:r w:rsidRPr="00377AA7">
        <w:rPr>
          <w:rFonts w:ascii="GHEA Grapalat" w:hAnsi="GHEA Grapalat" w:cs="Sylfaen"/>
          <w:i w:val="0"/>
          <w:szCs w:val="24"/>
          <w:lang w:val="af-ZA"/>
        </w:rPr>
        <w:t xml:space="preserve"> 2-</w:t>
      </w:r>
      <w:r w:rsidRPr="00377AA7">
        <w:rPr>
          <w:rFonts w:ascii="GHEA Grapalat" w:hAnsi="GHEA Grapalat" w:cs="Sylfaen"/>
          <w:i w:val="0"/>
          <w:szCs w:val="24"/>
          <w:lang w:val="en-US"/>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պարբերությամբ</w:t>
      </w:r>
      <w:r w:rsidRPr="00377AA7">
        <w:rPr>
          <w:rFonts w:ascii="GHEA Grapalat" w:hAnsi="GHEA Grapalat" w:cs="Sylfaen"/>
          <w:i w:val="0"/>
          <w:szCs w:val="24"/>
          <w:lang w:val="af-ZA"/>
        </w:rPr>
        <w:t xml:space="preserve"> </w:t>
      </w:r>
      <w:r w:rsidRPr="00377AA7">
        <w:rPr>
          <w:rFonts w:ascii="GHEA Grapalat" w:hAnsi="GHEA Grapalat" w:cs="Sylfaen"/>
          <w:i w:val="0"/>
          <w:szCs w:val="24"/>
          <w:lang w:val="en-US"/>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ֆինանսական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միջոցները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գնումն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իրականացվում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է</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Օրենքի</w:t>
      </w:r>
      <w:r w:rsidRPr="00377AA7">
        <w:rPr>
          <w:rFonts w:ascii="GHEA Grapalat" w:hAnsi="GHEA Grapalat" w:cs="Sylfaen"/>
          <w:i w:val="0"/>
          <w:szCs w:val="24"/>
          <w:lang w:val="af-ZA"/>
        </w:rPr>
        <w:t xml:space="preserve"> 15-</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հոդվածի</w:t>
      </w:r>
      <w:r w:rsidRPr="00377AA7">
        <w:rPr>
          <w:rFonts w:ascii="GHEA Grapalat" w:hAnsi="GHEA Grapalat" w:cs="Sylfaen"/>
          <w:i w:val="0"/>
          <w:szCs w:val="24"/>
          <w:lang w:val="af-ZA"/>
        </w:rPr>
        <w:t xml:space="preserve"> 6-</w:t>
      </w:r>
      <w:r w:rsidRPr="00377AA7">
        <w:rPr>
          <w:rFonts w:ascii="GHEA Grapalat" w:hAnsi="GHEA Grapalat" w:cs="Sylfaen"/>
          <w:i w:val="0"/>
          <w:szCs w:val="24"/>
          <w:lang w:val="ru-RU"/>
        </w:rPr>
        <w:t>րդ</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հիման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վրա։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կետի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վարվող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հանգեցնել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նվազեցմանը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վճարման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փոփոխությանը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իսկ</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բանակցությունները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վարվում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միաժամանակյա</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բոլոր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մասնակիցների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հետ</w:t>
      </w:r>
      <w:r w:rsidRPr="00377AA7">
        <w:rPr>
          <w:rFonts w:ascii="GHEA Grapalat" w:hAnsi="GHEA Grapalat" w:cs="Sylfaen"/>
          <w:i w:val="0"/>
          <w:szCs w:val="24"/>
          <w:lang w:val="af-ZA"/>
        </w:rPr>
        <w:t>.</w:t>
      </w:r>
    </w:p>
    <w:p w:rsidR="00404109" w:rsidRPr="00377AA7" w:rsidDel="00992C40"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 xml:space="preserve">2)  </w:t>
      </w:r>
      <w:r w:rsidRPr="00377AA7">
        <w:rPr>
          <w:rFonts w:ascii="GHEA Grapalat" w:hAnsi="GHEA Grapalat" w:cs="Sylfaen"/>
          <w:szCs w:val="24"/>
          <w:lang w:val="ru-RU"/>
        </w:rPr>
        <w:t>Օրենքով</w:t>
      </w:r>
      <w:r w:rsidRPr="00377AA7">
        <w:rPr>
          <w:rFonts w:ascii="GHEA Grapalat" w:hAnsi="GHEA Grapalat" w:cs="Sylfaen"/>
          <w:szCs w:val="24"/>
        </w:rPr>
        <w:t xml:space="preserve"> </w:t>
      </w:r>
      <w:r w:rsidRPr="00377AA7">
        <w:rPr>
          <w:rFonts w:ascii="GHEA Grapalat" w:hAnsi="GHEA Grapalat" w:cs="Sylfaen"/>
          <w:szCs w:val="24"/>
          <w:lang w:val="ru-RU"/>
        </w:rPr>
        <w:t>նախատեսված</w:t>
      </w:r>
      <w:r w:rsidRPr="00377AA7">
        <w:rPr>
          <w:rFonts w:ascii="GHEA Grapalat" w:hAnsi="GHEA Grapalat" w:cs="Sylfaen"/>
          <w:szCs w:val="24"/>
        </w:rPr>
        <w:t xml:space="preserve"> </w:t>
      </w:r>
      <w:r w:rsidRPr="00377AA7">
        <w:rPr>
          <w:rFonts w:ascii="GHEA Grapalat" w:hAnsi="GHEA Grapalat" w:cs="Sylfaen"/>
          <w:szCs w:val="24"/>
          <w:lang w:val="ru-RU"/>
        </w:rPr>
        <w:t>այլ</w:t>
      </w:r>
      <w:r w:rsidRPr="00377AA7">
        <w:rPr>
          <w:rFonts w:ascii="GHEA Grapalat" w:hAnsi="GHEA Grapalat" w:cs="Sylfaen"/>
          <w:szCs w:val="24"/>
        </w:rPr>
        <w:t xml:space="preserve"> </w:t>
      </w:r>
      <w:r w:rsidRPr="00377AA7">
        <w:rPr>
          <w:rFonts w:ascii="GHEA Grapalat" w:hAnsi="GHEA Grapalat" w:cs="Sylfaen"/>
          <w:szCs w:val="24"/>
          <w:lang w:val="ru-RU"/>
        </w:rPr>
        <w:t>դեպքերի։</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sz w:val="20"/>
          <w:lang w:val="af-ZA" w:eastAsia="x-none"/>
        </w:rPr>
        <w:t>8.6 Հ</w:t>
      </w:r>
      <w:r w:rsidRPr="00377AA7">
        <w:rPr>
          <w:rFonts w:ascii="GHEA Grapalat" w:hAnsi="GHEA Grapalat" w:cs="Sylfaen"/>
          <w:sz w:val="20"/>
          <w:szCs w:val="24"/>
          <w:lang w:val="ru-RU" w:eastAsia="en-US"/>
        </w:rPr>
        <w:t>անձնաժողովը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պահանջների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նկատմամբ</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w:t>
      </w:r>
      <w:r w:rsidRPr="00377AA7">
        <w:rPr>
          <w:rFonts w:ascii="GHEA Grapalat" w:hAnsi="GHEA Grapalat" w:cs="Sylfaen"/>
          <w:sz w:val="20"/>
          <w:szCs w:val="24"/>
          <w:lang w:val="ru-RU" w:eastAsia="en-US"/>
        </w:rPr>
        <w:t>ասնակիցներից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հայտարարում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մասնակիցներին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նվազագույն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հավասարության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դեպքում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պայմաններին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գերազանցում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ընթացակարգի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շրջանակում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գնվելիք</w:t>
      </w:r>
      <w:r w:rsidRPr="00377AA7">
        <w:rPr>
          <w:rFonts w:ascii="GHEA Grapalat" w:hAnsi="GHEA Grapalat" w:cs="Sylfaen"/>
          <w:sz w:val="20"/>
          <w:szCs w:val="24"/>
          <w:lang w:val="af-ZA" w:eastAsia="en-US"/>
        </w:rPr>
        <w:t xml:space="preserve"> ծառայությունների </w:t>
      </w:r>
      <w:r w:rsidRPr="00377AA7">
        <w:rPr>
          <w:rFonts w:ascii="GHEA Grapalat" w:hAnsi="GHEA Grapalat" w:cs="Sylfaen"/>
          <w:sz w:val="20"/>
          <w:szCs w:val="24"/>
          <w:lang w:val="ru-RU" w:eastAsia="en-US"/>
        </w:rPr>
        <w:t>գնման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գինը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գնումն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իրականացվում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Օրենքի</w:t>
      </w:r>
      <w:r w:rsidRPr="00377AA7">
        <w:rPr>
          <w:rFonts w:ascii="GHEA Grapalat" w:hAnsi="GHEA Grapalat" w:cs="Sylfaen"/>
          <w:sz w:val="20"/>
          <w:szCs w:val="24"/>
          <w:lang w:val="af-ZA" w:eastAsia="en-US"/>
        </w:rPr>
        <w:t xml:space="preserve"> 15-</w:t>
      </w:r>
      <w:r w:rsidRPr="00377AA7">
        <w:rPr>
          <w:rFonts w:ascii="GHEA Grapalat" w:hAnsi="GHEA Grapalat" w:cs="Sylfaen"/>
          <w:sz w:val="20"/>
          <w:szCs w:val="24"/>
          <w:lang w:val="ru-RU"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հոդվածի</w:t>
      </w:r>
      <w:r w:rsidRPr="00377AA7">
        <w:rPr>
          <w:rFonts w:ascii="GHEA Grapalat" w:hAnsi="GHEA Grapalat" w:cs="Sylfaen"/>
          <w:sz w:val="20"/>
          <w:szCs w:val="24"/>
          <w:lang w:val="af-ZA" w:eastAsia="en-US"/>
        </w:rPr>
        <w:t xml:space="preserve"> 6-</w:t>
      </w:r>
      <w:r w:rsidRPr="00377AA7">
        <w:rPr>
          <w:rFonts w:ascii="GHEA Grapalat" w:hAnsi="GHEA Grapalat" w:cs="Sylfaen"/>
          <w:sz w:val="20"/>
          <w:szCs w:val="24"/>
          <w:lang w:val="ru-RU"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հիման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վրա՝</w:t>
      </w:r>
      <w:r w:rsidRPr="00377AA7">
        <w:rPr>
          <w:rFonts w:ascii="GHEA Grapalat" w:hAnsi="GHEA Grapalat" w:cs="Sylfaen"/>
          <w:sz w:val="20"/>
          <w:szCs w:val="24"/>
          <w:lang w:val="af-ZA" w:eastAsia="en-US"/>
        </w:rPr>
        <w:t xml:space="preserve"> </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նպատակով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պայման</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ru-RU" w:eastAsia="en-US"/>
        </w:rPr>
        <w:t>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հետ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միաժամանակյա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համապատասխան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լիազորություն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ունեցող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ներկայացուցիչները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բ</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հակառակ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դեպքում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նիստը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կասեցվում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մեկ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ընթացքում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գնահատված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բոլոր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մասնակիցներին</w:t>
      </w:r>
      <w:r w:rsidRPr="00377AA7">
        <w:rPr>
          <w:rFonts w:ascii="GHEA Grapalat" w:hAnsi="GHEA Grapalat" w:cs="Sylfaen"/>
          <w:sz w:val="20"/>
          <w:szCs w:val="24"/>
          <w:lang w:val="af-ZA" w:eastAsia="en-US"/>
        </w:rPr>
        <w:t xml:space="preserve"> էլեկտրոնային եղանակով </w:t>
      </w:r>
      <w:r w:rsidRPr="00377AA7">
        <w:rPr>
          <w:rFonts w:ascii="GHEA Grapalat" w:hAnsi="GHEA Grapalat" w:cs="Sylfaen"/>
          <w:sz w:val="20"/>
          <w:szCs w:val="24"/>
          <w:lang w:val="ru-RU" w:eastAsia="en-US"/>
        </w:rPr>
        <w:t>միաժամանակ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ծանուցում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նվազեցման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շուրջ</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միաժամանակյա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ժամի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վայրի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մասին</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color w:val="FF0000"/>
          <w:sz w:val="20"/>
          <w:szCs w:val="24"/>
          <w:lang w:val="af-ZA" w:eastAsia="en-US"/>
        </w:rPr>
      </w:pPr>
      <w:r w:rsidRPr="00377AA7">
        <w:rPr>
          <w:rFonts w:ascii="GHEA Grapalat" w:hAnsi="GHEA Grapalat" w:cs="Sylfaen"/>
          <w:sz w:val="20"/>
          <w:szCs w:val="24"/>
          <w:lang w:val="ru-RU" w:eastAsia="en-US"/>
        </w:rPr>
        <w:t>գ</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ոչ</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շուտ</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ծանուցումն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ուղարկվելու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օրվանից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երկրորդ</w:t>
      </w:r>
      <w:r w:rsidRPr="00377AA7">
        <w:rPr>
          <w:rFonts w:ascii="GHEA Grapalat" w:hAnsi="GHEA Grapalat" w:cs="Sylfaen"/>
          <w:sz w:val="20"/>
          <w:szCs w:val="24"/>
          <w:lang w:val="af-ZA" w:eastAsia="en-US"/>
        </w:rPr>
        <w:t xml:space="preserve"> և ոչ ուշ, քան </w:t>
      </w:r>
      <w:r w:rsidRPr="00377AA7">
        <w:rPr>
          <w:rFonts w:ascii="GHEA Grapalat" w:hAnsi="GHEA Grapalat" w:cs="Sylfaen"/>
          <w:sz w:val="20"/>
          <w:szCs w:val="24"/>
          <w:lang w:val="hy-AM" w:eastAsia="en-US"/>
        </w:rPr>
        <w:t>հինգերորդ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օրը</w:t>
      </w:r>
      <w:r w:rsidRPr="00377AA7">
        <w:rPr>
          <w:rFonts w:ascii="GHEA Grapalat" w:hAnsi="GHEA Grapalat" w:cs="Sylfaen"/>
          <w:sz w:val="20"/>
          <w:szCs w:val="24"/>
          <w:lang w:val="af-ZA" w:eastAsia="en-US"/>
        </w:rPr>
        <w:t xml:space="preserve">, </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յուրաքանչյուր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w:t>
      </w:r>
      <w:r w:rsidRPr="00377AA7">
        <w:rPr>
          <w:rFonts w:ascii="GHEA Grapalat" w:hAnsi="GHEA Grapalat" w:cs="Sylfaen"/>
          <w:sz w:val="20"/>
          <w:szCs w:val="24"/>
          <w:lang w:val="ru-RU" w:eastAsia="en-US"/>
        </w:rPr>
        <w:t>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տվյալ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հրապարակվում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մյուս</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մինչև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նախատեսված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վերջնաժամկետի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ավարտը</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կարող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վերանայել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առաջարկը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cs="Sylfaen"/>
          <w:sz w:val="20"/>
          <w:szCs w:val="24"/>
          <w:lang w:val="ru-RU" w:eastAsia="en-US"/>
        </w:rPr>
        <w:t>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բանակցությունների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համար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վերջնաժամկետը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լրանալու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պահին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ըստ</w:t>
      </w:r>
      <w:r w:rsidRPr="00377AA7">
        <w:rPr>
          <w:rFonts w:ascii="GHEA Grapalat" w:hAnsi="GHEA Grapalat" w:cs="Sylfaen"/>
          <w:sz w:val="20"/>
          <w:szCs w:val="24"/>
          <w:lang w:val="hy-AM" w:eastAsia="en-US"/>
        </w:rPr>
        <w:t xml:space="preserve"> դրան ներկա</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ներկայացրած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որոնք չեն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գերազանցում</w:t>
      </w:r>
      <w:r w:rsidRPr="00377AA7">
        <w:rPr>
          <w:rFonts w:ascii="GHEA Grapalat" w:hAnsi="GHEA Grapalat" w:cs="Sylfaen"/>
          <w:sz w:val="20"/>
          <w:szCs w:val="24"/>
          <w:lang w:val="hy-AM" w:eastAsia="en-US"/>
        </w:rPr>
        <w:t xml:space="preserve"> գնման հայտով սահմանված գինը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որոշվում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հայտարարվում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ընտրված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հաջորդաբար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տեղերը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զբաղեցրած</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ru-RU" w:eastAsia="en-US"/>
        </w:rPr>
        <w:t>ասնակիցները</w:t>
      </w:r>
      <w:r w:rsidRPr="00377AA7">
        <w:rPr>
          <w:rFonts w:ascii="GHEA Grapalat" w:hAnsi="GHEA Grapalat" w:cs="Sylfaen"/>
          <w:sz w:val="20"/>
          <w:szCs w:val="24"/>
          <w:lang w:val="af-ZA" w:eastAsia="en-US"/>
        </w:rPr>
        <w:t>,</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ru-RU"/>
        </w:rPr>
        <w:t>զ</w:t>
      </w:r>
      <w:r w:rsidRPr="00377AA7">
        <w:rPr>
          <w:rFonts w:ascii="GHEA Grapalat" w:hAnsi="GHEA Grapalat" w:cs="Sylfaen"/>
          <w:sz w:val="20"/>
          <w:lang w:val="af-ZA"/>
        </w:rPr>
        <w:t xml:space="preserve">. </w:t>
      </w:r>
      <w:r w:rsidRPr="00377AA7">
        <w:rPr>
          <w:rFonts w:ascii="GHEA Grapalat" w:hAnsi="GHEA Grapalat" w:cs="Sylfaen"/>
          <w:sz w:val="20"/>
          <w:lang w:val="ru-RU"/>
        </w:rPr>
        <w:t>բանակցությունների</w:t>
      </w:r>
      <w:r w:rsidRPr="00377AA7">
        <w:rPr>
          <w:rFonts w:ascii="GHEA Grapalat" w:hAnsi="GHEA Grapalat" w:cs="Sylfaen"/>
          <w:sz w:val="20"/>
          <w:lang w:val="af-ZA"/>
        </w:rPr>
        <w:t xml:space="preserve"> </w:t>
      </w:r>
      <w:r w:rsidRPr="00377AA7">
        <w:rPr>
          <w:rFonts w:ascii="GHEA Grapalat" w:hAnsi="GHEA Grapalat" w:cs="Sylfaen"/>
          <w:sz w:val="20"/>
          <w:lang w:val="ru-RU"/>
        </w:rPr>
        <w:t>համար</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վերջնաժամկետը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w:t>
      </w:r>
      <w:r w:rsidRPr="00377AA7">
        <w:rPr>
          <w:rFonts w:ascii="GHEA Grapalat" w:hAnsi="GHEA Grapalat" w:cs="Sylfaen"/>
          <w:sz w:val="20"/>
          <w:lang w:val="af-ZA"/>
        </w:rPr>
        <w:t xml:space="preserve"> </w:t>
      </w:r>
      <w:r w:rsidRPr="00377AA7">
        <w:rPr>
          <w:rFonts w:ascii="GHEA Grapalat" w:hAnsi="GHEA Grapalat" w:cs="Sylfaen"/>
          <w:sz w:val="20"/>
          <w:lang w:val="ru-RU"/>
        </w:rPr>
        <w:t>պահին</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 xml:space="preserve"> </w:t>
      </w:r>
      <w:r w:rsidRPr="00377AA7">
        <w:rPr>
          <w:rFonts w:ascii="GHEA Grapalat" w:hAnsi="GHEA Grapalat" w:cs="Sylfaen"/>
          <w:sz w:val="20"/>
          <w:lang w:val="hy-AM"/>
        </w:rPr>
        <w:t xml:space="preserve">դրան ներկա </w:t>
      </w:r>
      <w:r w:rsidRPr="00377AA7">
        <w:rPr>
          <w:rFonts w:ascii="GHEA Grapalat" w:hAnsi="GHEA Grapalat" w:cs="Sylfaen"/>
          <w:sz w:val="20"/>
          <w:lang w:val="af-ZA"/>
        </w:rPr>
        <w:t>մ</w:t>
      </w:r>
      <w:r w:rsidRPr="00377AA7">
        <w:rPr>
          <w:rFonts w:ascii="GHEA Grapalat" w:hAnsi="GHEA Grapalat" w:cs="Sylfaen"/>
          <w:sz w:val="20"/>
          <w:lang w:val="ru-RU"/>
        </w:rPr>
        <w:t>ասնակիցների</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ներկայացրած</w:t>
      </w:r>
      <w:r w:rsidRPr="00377AA7">
        <w:rPr>
          <w:rFonts w:ascii="GHEA Grapalat" w:hAnsi="GHEA Grapalat" w:cs="Sylfaen"/>
          <w:sz w:val="20"/>
          <w:lang w:val="af-ZA"/>
        </w:rPr>
        <w:t xml:space="preserve"> </w:t>
      </w:r>
      <w:r w:rsidRPr="00377AA7">
        <w:rPr>
          <w:rFonts w:ascii="GHEA Grapalat" w:hAnsi="GHEA Grapalat" w:cs="Sylfaen"/>
          <w:sz w:val="20"/>
          <w:lang w:val="ru-RU"/>
        </w:rPr>
        <w:t>գները</w:t>
      </w:r>
      <w:r w:rsidRPr="00377AA7">
        <w:rPr>
          <w:rFonts w:ascii="GHEA Grapalat" w:hAnsi="GHEA Grapalat" w:cs="Sylfaen"/>
          <w:sz w:val="20"/>
          <w:lang w:val="af-ZA"/>
        </w:rPr>
        <w:t xml:space="preserve"> </w:t>
      </w:r>
      <w:r w:rsidRPr="00377AA7">
        <w:rPr>
          <w:rFonts w:ascii="GHEA Grapalat" w:hAnsi="GHEA Grapalat" w:cs="Sylfaen"/>
          <w:sz w:val="20"/>
          <w:lang w:val="ru-RU"/>
        </w:rPr>
        <w:t>գերազանցում</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հայտով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գինը</w:t>
      </w:r>
      <w:r w:rsidRPr="00377AA7">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404109" w:rsidRPr="00377AA7" w:rsidRDefault="00404109" w:rsidP="00404109">
      <w:pPr>
        <w:shd w:val="clear" w:color="auto" w:fill="FFFFFF"/>
        <w:ind w:firstLine="375"/>
        <w:jc w:val="both"/>
        <w:rPr>
          <w:rFonts w:ascii="GHEA Grapalat" w:hAnsi="GHEA Grapalat" w:cs="Sylfaen"/>
          <w:sz w:val="20"/>
          <w:lang w:val="hy-AM"/>
        </w:rPr>
      </w:pPr>
      <w:r w:rsidRPr="00377AA7">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04109" w:rsidRPr="00377AA7" w:rsidRDefault="00404109" w:rsidP="00404109">
      <w:pPr>
        <w:ind w:firstLine="708"/>
        <w:jc w:val="both"/>
        <w:rPr>
          <w:rFonts w:ascii="GHEA Grapalat" w:hAnsi="GHEA Grapalat" w:cs="Sylfaen"/>
          <w:sz w:val="20"/>
          <w:lang w:val="hy-AM"/>
        </w:rPr>
      </w:pPr>
      <w:r w:rsidRPr="00377AA7">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377AA7">
        <w:rPr>
          <w:rFonts w:ascii="GHEA Grapalat" w:hAnsi="GHEA Grapalat" w:cs="Sylfaen"/>
          <w:sz w:val="20"/>
          <w:lang w:val="af-ZA"/>
        </w:rPr>
        <w:t xml:space="preserve"> </w:t>
      </w:r>
      <w:r w:rsidRPr="00377AA7">
        <w:rPr>
          <w:rFonts w:ascii="GHEA Grapalat" w:hAnsi="GHEA Grapalat" w:cs="Sylfaen"/>
          <w:sz w:val="20"/>
          <w:lang w:val="hy-AM"/>
        </w:rPr>
        <w:t>նվազագույն</w:t>
      </w:r>
      <w:r w:rsidRPr="00377AA7">
        <w:rPr>
          <w:rFonts w:ascii="GHEA Grapalat" w:hAnsi="GHEA Grapalat" w:cs="Sylfaen"/>
          <w:sz w:val="20"/>
          <w:lang w:val="af-ZA"/>
        </w:rPr>
        <w:t xml:space="preserve"> </w:t>
      </w:r>
      <w:r w:rsidRPr="00377AA7">
        <w:rPr>
          <w:rFonts w:ascii="GHEA Grapalat" w:hAnsi="GHEA Grapalat" w:cs="Sylfaen"/>
          <w:sz w:val="20"/>
          <w:lang w:val="hy-AM"/>
        </w:rPr>
        <w:t>գները</w:t>
      </w:r>
      <w:r w:rsidRPr="00377AA7">
        <w:rPr>
          <w:rFonts w:ascii="GHEA Grapalat" w:hAnsi="GHEA Grapalat" w:cs="Sylfaen"/>
          <w:sz w:val="20"/>
          <w:lang w:val="af-ZA"/>
        </w:rPr>
        <w:t xml:space="preserve"> </w:t>
      </w:r>
      <w:r w:rsidRPr="00377AA7">
        <w:rPr>
          <w:rFonts w:ascii="GHEA Grapalat" w:hAnsi="GHEA Grapalat" w:cs="Sylfaen"/>
          <w:sz w:val="20"/>
          <w:lang w:val="hy-AM"/>
        </w:rPr>
        <w:t>հավասար</w:t>
      </w:r>
      <w:r w:rsidRPr="00377AA7">
        <w:rPr>
          <w:rFonts w:ascii="GHEA Grapalat" w:hAnsi="GHEA Grapalat" w:cs="Sylfaen"/>
          <w:sz w:val="20"/>
          <w:lang w:val="af-ZA"/>
        </w:rPr>
        <w:t xml:space="preserve"> </w:t>
      </w:r>
      <w:r w:rsidRPr="00377AA7">
        <w:rPr>
          <w:rFonts w:ascii="GHEA Grapalat" w:hAnsi="GHEA Grapalat" w:cs="Sylfaen"/>
          <w:sz w:val="20"/>
          <w:lang w:val="hy-AM"/>
        </w:rPr>
        <w:t>են</w:t>
      </w:r>
      <w:r w:rsidRPr="00377AA7">
        <w:rPr>
          <w:rFonts w:ascii="GHEA Grapalat" w:hAnsi="GHEA Grapalat" w:cs="Sylfaen"/>
          <w:sz w:val="20"/>
          <w:lang w:val="af-ZA"/>
        </w:rPr>
        <w:t xml:space="preserve">, </w:t>
      </w:r>
      <w:r w:rsidRPr="00377AA7">
        <w:rPr>
          <w:rFonts w:ascii="GHEA Grapalat" w:hAnsi="GHEA Grapalat" w:cs="Sylfaen"/>
          <w:sz w:val="20"/>
          <w:lang w:val="hy-AM"/>
        </w:rPr>
        <w:t>գնման</w:t>
      </w:r>
      <w:r w:rsidRPr="00377AA7">
        <w:rPr>
          <w:rFonts w:ascii="GHEA Grapalat" w:hAnsi="GHEA Grapalat" w:cs="Sylfaen"/>
          <w:sz w:val="20"/>
          <w:lang w:val="af-ZA"/>
        </w:rPr>
        <w:t xml:space="preserve"> </w:t>
      </w:r>
      <w:r w:rsidRPr="00377AA7">
        <w:rPr>
          <w:rFonts w:ascii="GHEA Grapalat" w:hAnsi="GHEA Grapalat" w:cs="Sylfaen"/>
          <w:sz w:val="20"/>
          <w:lang w:val="hy-AM"/>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hy-AM"/>
        </w:rPr>
        <w:t>Օրենքի</w:t>
      </w:r>
      <w:r w:rsidRPr="00377AA7">
        <w:rPr>
          <w:rFonts w:ascii="GHEA Grapalat" w:hAnsi="GHEA Grapalat" w:cs="Sylfaen"/>
          <w:sz w:val="20"/>
          <w:lang w:val="af-ZA"/>
        </w:rPr>
        <w:t xml:space="preserve"> 37-</w:t>
      </w:r>
      <w:r w:rsidRPr="00377AA7">
        <w:rPr>
          <w:rFonts w:ascii="GHEA Grapalat" w:hAnsi="GHEA Grapalat" w:cs="Sylfaen"/>
          <w:sz w:val="20"/>
          <w:lang w:val="hy-AM"/>
        </w:rPr>
        <w:t>րդ</w:t>
      </w:r>
      <w:r w:rsidRPr="00377AA7">
        <w:rPr>
          <w:rFonts w:ascii="GHEA Grapalat" w:hAnsi="GHEA Grapalat" w:cs="Sylfaen"/>
          <w:sz w:val="20"/>
          <w:lang w:val="af-ZA"/>
        </w:rPr>
        <w:t xml:space="preserve"> </w:t>
      </w:r>
      <w:r w:rsidRPr="00377AA7">
        <w:rPr>
          <w:rFonts w:ascii="GHEA Grapalat" w:hAnsi="GHEA Grapalat" w:cs="Sylfaen"/>
          <w:sz w:val="20"/>
          <w:lang w:val="hy-AM"/>
        </w:rPr>
        <w:t>հոդվածի</w:t>
      </w:r>
      <w:r w:rsidRPr="00377AA7">
        <w:rPr>
          <w:rFonts w:ascii="GHEA Grapalat" w:hAnsi="GHEA Grapalat" w:cs="Sylfaen"/>
          <w:sz w:val="20"/>
          <w:lang w:val="af-ZA"/>
        </w:rPr>
        <w:t xml:space="preserve"> 1-</w:t>
      </w:r>
      <w:r w:rsidRPr="00377AA7">
        <w:rPr>
          <w:rFonts w:ascii="GHEA Grapalat" w:hAnsi="GHEA Grapalat" w:cs="Sylfaen"/>
          <w:sz w:val="20"/>
          <w:lang w:val="hy-AM"/>
        </w:rPr>
        <w:t>ին</w:t>
      </w:r>
      <w:r w:rsidRPr="00377AA7">
        <w:rPr>
          <w:rFonts w:ascii="GHEA Grapalat" w:hAnsi="GHEA Grapalat" w:cs="Sylfaen"/>
          <w:sz w:val="20"/>
          <w:lang w:val="af-ZA"/>
        </w:rPr>
        <w:t xml:space="preserve"> </w:t>
      </w:r>
      <w:r w:rsidRPr="00377AA7">
        <w:rPr>
          <w:rFonts w:ascii="GHEA Grapalat" w:hAnsi="GHEA Grapalat" w:cs="Sylfaen"/>
          <w:sz w:val="20"/>
          <w:lang w:val="hy-AM"/>
        </w:rPr>
        <w:t>մասի</w:t>
      </w:r>
      <w:r w:rsidRPr="00377AA7">
        <w:rPr>
          <w:rFonts w:ascii="GHEA Grapalat" w:hAnsi="GHEA Grapalat" w:cs="Sylfaen"/>
          <w:sz w:val="20"/>
          <w:lang w:val="af-ZA"/>
        </w:rPr>
        <w:t xml:space="preserve"> 1-</w:t>
      </w:r>
      <w:r w:rsidRPr="00377AA7">
        <w:rPr>
          <w:rFonts w:ascii="GHEA Grapalat" w:hAnsi="GHEA Grapalat" w:cs="Sylfaen"/>
          <w:sz w:val="20"/>
          <w:lang w:val="hy-AM"/>
        </w:rPr>
        <w:t>ին</w:t>
      </w:r>
      <w:r w:rsidRPr="00377AA7">
        <w:rPr>
          <w:rFonts w:ascii="GHEA Grapalat" w:hAnsi="GHEA Grapalat" w:cs="Sylfaen"/>
          <w:sz w:val="20"/>
          <w:lang w:val="af-ZA"/>
        </w:rPr>
        <w:t xml:space="preserve"> </w:t>
      </w:r>
      <w:r w:rsidRPr="00377AA7">
        <w:rPr>
          <w:rFonts w:ascii="GHEA Grapalat" w:hAnsi="GHEA Grapalat" w:cs="Sylfaen"/>
          <w:sz w:val="20"/>
          <w:lang w:val="hy-AM"/>
        </w:rPr>
        <w:t>կետի</w:t>
      </w:r>
      <w:r w:rsidRPr="00377AA7">
        <w:rPr>
          <w:rFonts w:ascii="GHEA Grapalat" w:hAnsi="GHEA Grapalat" w:cs="Sylfaen"/>
          <w:sz w:val="20"/>
          <w:lang w:val="af-ZA"/>
        </w:rPr>
        <w:t xml:space="preserve"> </w:t>
      </w:r>
      <w:r w:rsidRPr="00377AA7">
        <w:rPr>
          <w:rFonts w:ascii="GHEA Grapalat" w:hAnsi="GHEA Grapalat" w:cs="Sylfaen"/>
          <w:sz w:val="20"/>
          <w:lang w:val="hy-AM"/>
        </w:rPr>
        <w:t>հիման</w:t>
      </w:r>
      <w:r w:rsidRPr="00377AA7">
        <w:rPr>
          <w:rFonts w:ascii="GHEA Grapalat" w:hAnsi="GHEA Grapalat" w:cs="Sylfaen"/>
          <w:sz w:val="20"/>
          <w:lang w:val="af-ZA"/>
        </w:rPr>
        <w:t xml:space="preserve"> </w:t>
      </w:r>
      <w:r w:rsidRPr="00377AA7">
        <w:rPr>
          <w:rFonts w:ascii="GHEA Grapalat" w:hAnsi="GHEA Grapalat" w:cs="Sylfaen"/>
          <w:sz w:val="20"/>
          <w:lang w:val="hy-AM"/>
        </w:rPr>
        <w:t>վրա</w:t>
      </w:r>
      <w:r w:rsidRPr="00377AA7">
        <w:rPr>
          <w:rFonts w:ascii="GHEA Grapalat" w:hAnsi="GHEA Grapalat" w:cs="Sylfaen"/>
          <w:sz w:val="20"/>
          <w:lang w:val="af-ZA"/>
        </w:rPr>
        <w:t xml:space="preserve"> </w:t>
      </w:r>
      <w:r w:rsidRPr="00377AA7">
        <w:rPr>
          <w:rFonts w:ascii="GHEA Grapalat" w:hAnsi="GHEA Grapalat" w:cs="Sylfaen"/>
          <w:sz w:val="20"/>
          <w:lang w:val="hy-AM"/>
        </w:rPr>
        <w:t>հայտարարվում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չկայացած, բացառությամբ սույն ենթակետի «զ» պարբերությամբ նախատեսված դեպքի:</w:t>
      </w:r>
    </w:p>
    <w:p w:rsidR="00404109" w:rsidRPr="00377AA7" w:rsidRDefault="00404109" w:rsidP="00404109">
      <w:pPr>
        <w:ind w:firstLine="708"/>
        <w:jc w:val="both"/>
        <w:rPr>
          <w:rFonts w:ascii="GHEA Grapalat" w:hAnsi="GHEA Grapalat"/>
          <w:sz w:val="20"/>
          <w:szCs w:val="20"/>
          <w:lang w:val="hy-AM" w:eastAsia="x-none"/>
        </w:rPr>
      </w:pPr>
      <w:r w:rsidRPr="00377AA7">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377AA7">
        <w:rPr>
          <w:rFonts w:ascii="GHEA Grapalat" w:hAnsi="GHEA Grapalat"/>
          <w:sz w:val="20"/>
          <w:szCs w:val="20"/>
          <w:lang w:val="hy-AM" w:eastAsia="x-none"/>
        </w:rPr>
        <w:t xml:space="preserve"> </w:t>
      </w:r>
      <w:r w:rsidRPr="00377AA7">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377AA7">
        <w:rPr>
          <w:rFonts w:ascii="GHEA Grapalat" w:hAnsi="GHEA Grapalat"/>
          <w:sz w:val="20"/>
          <w:szCs w:val="20"/>
          <w:lang w:val="hy-AM" w:eastAsia="x-none"/>
        </w:rPr>
        <w:t xml:space="preserve">հայտում ներառված </w:t>
      </w:r>
      <w:r w:rsidRPr="00377AA7">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377AA7">
        <w:rPr>
          <w:rFonts w:ascii="GHEA Grapalat" w:hAnsi="GHEA Grapalat"/>
          <w:sz w:val="20"/>
          <w:szCs w:val="20"/>
          <w:lang w:val="hy-AM" w:eastAsia="x-none"/>
        </w:rPr>
        <w:t>:</w:t>
      </w:r>
    </w:p>
    <w:p w:rsidR="00404109" w:rsidRPr="00377AA7" w:rsidRDefault="00404109" w:rsidP="00404109">
      <w:pPr>
        <w:pStyle w:val="norm"/>
        <w:spacing w:line="240" w:lineRule="auto"/>
        <w:rPr>
          <w:rFonts w:ascii="GHEA Grapalat" w:hAnsi="GHEA Grapalat" w:cs="Sylfaen"/>
          <w:sz w:val="20"/>
          <w:szCs w:val="24"/>
          <w:lang w:val="af-ZA" w:eastAsia="en-US"/>
        </w:rPr>
      </w:pPr>
      <w:r w:rsidRPr="00377AA7">
        <w:rPr>
          <w:rFonts w:ascii="GHEA Grapalat" w:hAnsi="GHEA Grapalat"/>
          <w:sz w:val="20"/>
          <w:lang w:val="af-ZA" w:eastAsia="x-none"/>
        </w:rPr>
        <w:t>8.8 Եթե հայտերի բացման</w:t>
      </w:r>
      <w:r w:rsidRPr="00377AA7">
        <w:rPr>
          <w:rFonts w:ascii="GHEA Grapalat" w:hAnsi="GHEA Grapalat"/>
          <w:sz w:val="20"/>
          <w:lang w:val="hy-AM" w:eastAsia="x-none"/>
        </w:rPr>
        <w:t xml:space="preserve"> և գնահատման</w:t>
      </w:r>
      <w:r w:rsidRPr="00377AA7">
        <w:rPr>
          <w:rFonts w:ascii="GHEA Grapalat" w:hAnsi="GHEA Grapalat"/>
          <w:sz w:val="20"/>
          <w:lang w:val="af-ZA" w:eastAsia="x-none"/>
        </w:rPr>
        <w:t xml:space="preserve"> նիստի ընթացքում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իրականացված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արդյուն</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hy-AM" w:eastAsia="en-US"/>
        </w:rPr>
        <w:t>քում</w:t>
      </w:r>
      <w:r w:rsidRPr="00377AA7">
        <w:rPr>
          <w:rFonts w:ascii="GHEA Grapalat" w:hAnsi="GHEA Grapalat" w:cs="Sylfaen"/>
          <w:sz w:val="20"/>
          <w:szCs w:val="24"/>
          <w:lang w:val="af-ZA" w:eastAsia="en-US"/>
        </w:rPr>
        <w:t xml:space="preserve"> մասնակցի </w:t>
      </w:r>
      <w:r w:rsidRPr="00377AA7">
        <w:rPr>
          <w:rFonts w:ascii="GHEA Grapalat" w:hAnsi="GHEA Grapalat" w:cs="Sylfaen"/>
          <w:sz w:val="20"/>
          <w:szCs w:val="24"/>
          <w:lang w:val="hy-AM" w:eastAsia="en-US"/>
        </w:rPr>
        <w:t>հայտում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արձանագրվում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անհամապատասխանություններ՝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հրավերի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պահանջների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նկատմամբ</w:t>
      </w:r>
      <w:r w:rsidRPr="00377AA7">
        <w:rPr>
          <w:rFonts w:ascii="GHEA Grapalat" w:hAnsi="GHEA Grapalat" w:cs="Sylfaen"/>
          <w:sz w:val="20"/>
          <w:szCs w:val="24"/>
          <w:lang w:val="af-ZA" w:eastAsia="en-US"/>
        </w:rPr>
        <w:t>,</w:t>
      </w:r>
      <w:bookmarkStart w:id="6" w:name="_Hlk9262487"/>
      <w:r w:rsidRPr="00377AA7">
        <w:rPr>
          <w:rFonts w:ascii="GHEA Grapalat" w:hAnsi="GHEA Grapalat" w:cs="Sylfaen"/>
          <w:sz w:val="20"/>
          <w:szCs w:val="24"/>
          <w:lang w:val="hy-AM" w:eastAsia="en-US"/>
        </w:rPr>
        <w:t xml:space="preserve"> </w:t>
      </w:r>
      <w:bookmarkEnd w:id="6"/>
      <w:r w:rsidRPr="00377AA7">
        <w:rPr>
          <w:rFonts w:ascii="GHEA Grapalat" w:hAnsi="GHEA Grapalat" w:cs="Sylfaen"/>
          <w:sz w:val="20"/>
          <w:szCs w:val="24"/>
          <w:lang w:val="hy-AM" w:eastAsia="en-US"/>
        </w:rPr>
        <w:lastRenderedPageBreak/>
        <w:t>ապա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հանձնաժողովը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մեկ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աշխատանքային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օրով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կասեցնում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նիստը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իսկ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հանձնաժողովի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նույն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օրը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դրա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մասին</w:t>
      </w:r>
      <w:r w:rsidRPr="00377AA7">
        <w:rPr>
          <w:rFonts w:ascii="GHEA Grapalat" w:hAnsi="GHEA Grapalat" w:cs="Sylfaen"/>
          <w:sz w:val="20"/>
          <w:szCs w:val="24"/>
          <w:lang w:val="af-ZA" w:eastAsia="en-US"/>
        </w:rPr>
        <w:t xml:space="preserve"> էլեկտրոնային եղանակով </w:t>
      </w:r>
      <w:r w:rsidRPr="00377AA7">
        <w:rPr>
          <w:rFonts w:ascii="GHEA Grapalat" w:hAnsi="GHEA Grapalat" w:cs="Sylfaen"/>
          <w:sz w:val="20"/>
          <w:szCs w:val="24"/>
          <w:lang w:val="hy-AM" w:eastAsia="en-US"/>
        </w:rPr>
        <w:t>տեղեկացնում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hy-AM" w:eastAsia="en-US"/>
        </w:rPr>
        <w:t>ասնակցին՝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առաջարկելով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մինչև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կասեցման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ժամկետի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ավարտը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շտկել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անհամապատասխանությունը</w:t>
      </w:r>
      <w:r w:rsidRPr="00377AA7">
        <w:rPr>
          <w:rFonts w:ascii="GHEA Grapalat" w:hAnsi="GHEA Grapalat" w:cs="Sylfaen"/>
          <w:sz w:val="20"/>
          <w:szCs w:val="24"/>
          <w:lang w:val="af-ZA" w:eastAsia="en-US"/>
        </w:rPr>
        <w:t>:</w:t>
      </w:r>
    </w:p>
    <w:p w:rsidR="00404109" w:rsidRPr="00377AA7" w:rsidRDefault="00404109" w:rsidP="00404109">
      <w:pPr>
        <w:pStyle w:val="norm"/>
        <w:spacing w:line="240" w:lineRule="auto"/>
        <w:rPr>
          <w:rFonts w:ascii="GHEA Grapalat" w:hAnsi="GHEA Grapalat" w:cs="Sylfaen"/>
          <w:sz w:val="20"/>
          <w:szCs w:val="24"/>
          <w:lang w:val="hy-AM" w:eastAsia="en-US"/>
        </w:rPr>
      </w:pPr>
      <w:r w:rsidRPr="00377AA7">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377AA7">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377AA7">
        <w:rPr>
          <w:rFonts w:ascii="GHEA Grapalat" w:hAnsi="GHEA Grapalat" w:cs="Sylfaen"/>
          <w:sz w:val="20"/>
          <w:szCs w:val="24"/>
          <w:lang w:eastAsia="en-US"/>
        </w:rPr>
        <w:t>ա</w:t>
      </w:r>
      <w:r w:rsidRPr="00377AA7">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04109" w:rsidRPr="00377AA7" w:rsidRDefault="00404109" w:rsidP="00404109">
      <w:pPr>
        <w:pStyle w:val="norm"/>
        <w:spacing w:line="240" w:lineRule="auto"/>
        <w:ind w:firstLine="567"/>
        <w:rPr>
          <w:rFonts w:ascii="GHEA Grapalat" w:hAnsi="GHEA Grapalat" w:cs="Sylfaen"/>
          <w:sz w:val="20"/>
          <w:szCs w:val="24"/>
          <w:lang w:val="hy-AM" w:eastAsia="en-US"/>
        </w:rPr>
      </w:pPr>
      <w:r w:rsidRPr="00377AA7">
        <w:rPr>
          <w:rFonts w:ascii="GHEA Grapalat" w:hAnsi="GHEA Grapalat" w:cs="Sylfaen"/>
          <w:sz w:val="20"/>
          <w:szCs w:val="24"/>
          <w:lang w:val="af-ZA" w:eastAsia="en-US"/>
        </w:rPr>
        <w:t xml:space="preserve">8.9 </w:t>
      </w:r>
      <w:r w:rsidRPr="00377AA7">
        <w:rPr>
          <w:rFonts w:ascii="GHEA Grapalat" w:hAnsi="GHEA Grapalat" w:cs="Sylfaen"/>
          <w:sz w:val="20"/>
          <w:szCs w:val="24"/>
          <w:lang w:val="hy-AM"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հրավերի</w:t>
      </w:r>
      <w:r w:rsidRPr="00377AA7">
        <w:rPr>
          <w:rFonts w:ascii="GHEA Grapalat" w:hAnsi="GHEA Grapalat" w:cs="Sylfaen"/>
          <w:sz w:val="20"/>
          <w:szCs w:val="24"/>
          <w:lang w:val="af-ZA" w:eastAsia="en-US"/>
        </w:rPr>
        <w:t xml:space="preserve"> 8.8-</w:t>
      </w:r>
      <w:r w:rsidRPr="00377AA7">
        <w:rPr>
          <w:rFonts w:ascii="GHEA Grapalat" w:hAnsi="GHEA Grapalat" w:cs="Sylfaen"/>
          <w:sz w:val="20"/>
          <w:szCs w:val="24"/>
          <w:lang w:val="hy-AM" w:eastAsia="en-US"/>
        </w:rPr>
        <w:t>րդ</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կետով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ժամկետում</w:t>
      </w:r>
      <w:r w:rsidRPr="00377AA7">
        <w:rPr>
          <w:rFonts w:ascii="GHEA Grapalat" w:hAnsi="GHEA Grapalat" w:cs="Sylfaen"/>
          <w:sz w:val="20"/>
          <w:szCs w:val="24"/>
          <w:lang w:val="af-ZA" w:eastAsia="en-US"/>
        </w:rPr>
        <w:t xml:space="preserve"> մ</w:t>
      </w:r>
      <w:r w:rsidRPr="00377AA7">
        <w:rPr>
          <w:rFonts w:ascii="GHEA Grapalat" w:hAnsi="GHEA Grapalat" w:cs="Sylfaen"/>
          <w:sz w:val="20"/>
          <w:szCs w:val="24"/>
          <w:lang w:val="hy-AM" w:eastAsia="en-US"/>
        </w:rPr>
        <w:t>ասնակիցը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շտկում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արձանագրված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անհամապատասխանությունը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ապա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վերջինիս</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հայտը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Հակառակ</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դեպքում տվյալ մասնակցի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հայտը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գնահատվում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անբավարար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մերժվում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hy-AM" w:eastAsia="en-US"/>
        </w:rPr>
        <w:t>է, իսկ ընտրված մասնակից է ճանաչվում հաջորդող տեղ զբաղեցրած մասնակիցը:</w:t>
      </w:r>
    </w:p>
    <w:p w:rsidR="00404109" w:rsidRPr="00377AA7" w:rsidRDefault="00404109" w:rsidP="00404109">
      <w:pPr>
        <w:pStyle w:val="norm"/>
        <w:spacing w:line="240" w:lineRule="auto"/>
        <w:ind w:firstLine="567"/>
        <w:rPr>
          <w:rFonts w:ascii="GHEA Grapalat" w:hAnsi="GHEA Grapalat" w:cs="Sylfaen"/>
          <w:sz w:val="20"/>
          <w:szCs w:val="24"/>
          <w:lang w:val="hy-AM" w:eastAsia="en-US"/>
        </w:rPr>
      </w:pPr>
      <w:r w:rsidRPr="00377AA7">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rPr>
        <w:t xml:space="preserve">8.10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անդամը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քարտուղարը</w:t>
      </w:r>
      <w:r w:rsidRPr="00377AA7">
        <w:rPr>
          <w:rFonts w:ascii="GHEA Grapalat" w:hAnsi="GHEA Grapalat" w:cs="Sylfaen"/>
          <w:szCs w:val="24"/>
        </w:rPr>
        <w:t xml:space="preserve"> </w:t>
      </w:r>
      <w:r w:rsidRPr="00377AA7">
        <w:rPr>
          <w:rFonts w:ascii="GHEA Grapalat" w:hAnsi="GHEA Grapalat" w:cs="Sylfaen"/>
          <w:szCs w:val="24"/>
          <w:lang w:val="hy-AM"/>
        </w:rPr>
        <w:t>չի</w:t>
      </w:r>
      <w:r w:rsidRPr="00377AA7">
        <w:rPr>
          <w:rFonts w:ascii="GHEA Grapalat" w:hAnsi="GHEA Grapalat" w:cs="Sylfaen"/>
          <w:szCs w:val="24"/>
        </w:rPr>
        <w:t xml:space="preserve"> </w:t>
      </w:r>
      <w:r w:rsidRPr="00377AA7">
        <w:rPr>
          <w:rFonts w:ascii="GHEA Grapalat" w:hAnsi="GHEA Grapalat" w:cs="Sylfaen"/>
          <w:szCs w:val="24"/>
          <w:lang w:val="hy-AM"/>
        </w:rPr>
        <w:t>կարող</w:t>
      </w:r>
      <w:r w:rsidRPr="00377AA7">
        <w:rPr>
          <w:rFonts w:ascii="GHEA Grapalat" w:hAnsi="GHEA Grapalat" w:cs="Sylfaen"/>
          <w:szCs w:val="24"/>
        </w:rPr>
        <w:t xml:space="preserve"> </w:t>
      </w:r>
      <w:r w:rsidRPr="00377AA7">
        <w:rPr>
          <w:rFonts w:ascii="GHEA Grapalat" w:hAnsi="GHEA Grapalat" w:cs="Sylfaen"/>
          <w:szCs w:val="24"/>
          <w:lang w:val="hy-AM"/>
        </w:rPr>
        <w:t>մասնակցել</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աշխատանքներին</w:t>
      </w:r>
      <w:r w:rsidRPr="00377AA7">
        <w:rPr>
          <w:rFonts w:ascii="GHEA Grapalat" w:hAnsi="GHEA Grapalat" w:cs="Sylfaen"/>
          <w:szCs w:val="24"/>
        </w:rPr>
        <w:t xml:space="preserve">, </w:t>
      </w:r>
      <w:r w:rsidRPr="00377AA7">
        <w:rPr>
          <w:rFonts w:ascii="GHEA Grapalat" w:hAnsi="GHEA Grapalat" w:cs="Sylfaen"/>
          <w:szCs w:val="24"/>
          <w:lang w:val="hy-AM"/>
        </w:rPr>
        <w:t>եթե</w:t>
      </w:r>
      <w:r w:rsidRPr="00377AA7">
        <w:rPr>
          <w:rFonts w:ascii="GHEA Grapalat" w:hAnsi="GHEA Grapalat" w:cs="Sylfaen"/>
          <w:szCs w:val="24"/>
        </w:rPr>
        <w:t xml:space="preserve"> </w:t>
      </w:r>
      <w:r w:rsidRPr="00377AA7">
        <w:rPr>
          <w:rFonts w:ascii="GHEA Grapalat" w:hAnsi="GHEA Grapalat" w:cs="Sylfaen"/>
          <w:szCs w:val="24"/>
          <w:lang w:val="hy-AM"/>
        </w:rPr>
        <w:t>հայտերի</w:t>
      </w:r>
      <w:r w:rsidRPr="00377AA7">
        <w:rPr>
          <w:rFonts w:ascii="GHEA Grapalat" w:hAnsi="GHEA Grapalat" w:cs="Sylfaen"/>
          <w:szCs w:val="24"/>
        </w:rPr>
        <w:t xml:space="preserve"> </w:t>
      </w:r>
      <w:r w:rsidRPr="00377AA7">
        <w:rPr>
          <w:rFonts w:ascii="GHEA Grapalat" w:hAnsi="GHEA Grapalat" w:cs="Sylfaen"/>
          <w:szCs w:val="24"/>
          <w:lang w:val="hy-AM"/>
        </w:rPr>
        <w:t>բացման</w:t>
      </w:r>
      <w:r w:rsidRPr="00377AA7">
        <w:rPr>
          <w:rFonts w:ascii="GHEA Grapalat" w:hAnsi="GHEA Grapalat" w:cs="Sylfaen"/>
          <w:szCs w:val="24"/>
        </w:rPr>
        <w:t xml:space="preserve"> </w:t>
      </w:r>
      <w:r w:rsidRPr="00377AA7">
        <w:rPr>
          <w:rFonts w:ascii="GHEA Grapalat" w:hAnsi="GHEA Grapalat" w:cs="Sylfaen"/>
          <w:szCs w:val="24"/>
          <w:lang w:val="hy-AM"/>
        </w:rPr>
        <w:t>նիստում</w:t>
      </w:r>
      <w:r w:rsidRPr="00377AA7">
        <w:rPr>
          <w:rFonts w:ascii="GHEA Grapalat" w:hAnsi="GHEA Grapalat" w:cs="Sylfaen"/>
          <w:szCs w:val="24"/>
        </w:rPr>
        <w:t xml:space="preserve"> </w:t>
      </w:r>
      <w:r w:rsidRPr="00377AA7">
        <w:rPr>
          <w:rFonts w:ascii="GHEA Grapalat" w:hAnsi="GHEA Grapalat" w:cs="Sylfaen"/>
          <w:szCs w:val="24"/>
          <w:lang w:val="hy-AM"/>
        </w:rPr>
        <w:t>պարզվում</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որ</w:t>
      </w:r>
      <w:r w:rsidRPr="00377AA7">
        <w:rPr>
          <w:rFonts w:ascii="GHEA Grapalat" w:hAnsi="GHEA Grapalat" w:cs="Sylfaen"/>
          <w:szCs w:val="24"/>
        </w:rPr>
        <w:t xml:space="preserve"> </w:t>
      </w:r>
      <w:r w:rsidRPr="00377AA7">
        <w:rPr>
          <w:rFonts w:ascii="GHEA Grapalat" w:hAnsi="GHEA Grapalat" w:cs="Sylfaen"/>
          <w:szCs w:val="24"/>
          <w:lang w:val="hy-AM"/>
        </w:rPr>
        <w:t>վերջիններիս</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հիմնադրված</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բաժնեմաս</w:t>
      </w:r>
      <w:r w:rsidRPr="00377AA7">
        <w:rPr>
          <w:rFonts w:ascii="GHEA Grapalat" w:hAnsi="GHEA Grapalat" w:cs="Sylfaen"/>
          <w:szCs w:val="24"/>
        </w:rPr>
        <w:t xml:space="preserve"> (</w:t>
      </w:r>
      <w:r w:rsidRPr="00377AA7">
        <w:rPr>
          <w:rFonts w:ascii="GHEA Grapalat" w:hAnsi="GHEA Grapalat" w:cs="Sylfaen"/>
          <w:szCs w:val="24"/>
          <w:lang w:val="hy-AM"/>
        </w:rPr>
        <w:t>փայաբաժին</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կազմակերպությունը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իրենց</w:t>
      </w:r>
      <w:r w:rsidRPr="00377AA7">
        <w:rPr>
          <w:rFonts w:ascii="GHEA Grapalat" w:hAnsi="GHEA Grapalat" w:cs="Sylfaen"/>
          <w:szCs w:val="24"/>
        </w:rPr>
        <w:t xml:space="preserve"> </w:t>
      </w:r>
      <w:r w:rsidRPr="00377AA7">
        <w:rPr>
          <w:rFonts w:ascii="GHEA Grapalat" w:hAnsi="GHEA Grapalat" w:cs="Sylfaen"/>
          <w:szCs w:val="24"/>
          <w:lang w:val="hy-AM"/>
        </w:rPr>
        <w:t>մերձավոր</w:t>
      </w:r>
      <w:r w:rsidRPr="00377AA7">
        <w:rPr>
          <w:rFonts w:ascii="GHEA Grapalat" w:hAnsi="GHEA Grapalat" w:cs="Sylfaen"/>
          <w:szCs w:val="24"/>
        </w:rPr>
        <w:t xml:space="preserve"> </w:t>
      </w:r>
      <w:r w:rsidRPr="00377AA7">
        <w:rPr>
          <w:rFonts w:ascii="GHEA Grapalat" w:hAnsi="GHEA Grapalat" w:cs="Sylfaen"/>
          <w:szCs w:val="24"/>
          <w:lang w:val="hy-AM"/>
        </w:rPr>
        <w:t>ազգակցությամբ</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խնամիությամբ</w:t>
      </w:r>
      <w:r w:rsidRPr="00377AA7">
        <w:rPr>
          <w:rFonts w:ascii="GHEA Grapalat" w:hAnsi="GHEA Grapalat" w:cs="Sylfaen"/>
          <w:szCs w:val="24"/>
        </w:rPr>
        <w:t xml:space="preserve"> </w:t>
      </w:r>
      <w:r w:rsidRPr="00377AA7">
        <w:rPr>
          <w:rFonts w:ascii="GHEA Grapalat" w:hAnsi="GHEA Grapalat" w:cs="Sylfaen"/>
          <w:szCs w:val="24"/>
          <w:lang w:val="hy-AM"/>
        </w:rPr>
        <w:t>կապված</w:t>
      </w:r>
      <w:r w:rsidRPr="00377AA7">
        <w:rPr>
          <w:rFonts w:ascii="GHEA Grapalat" w:hAnsi="GHEA Grapalat" w:cs="Sylfaen"/>
          <w:szCs w:val="24"/>
        </w:rPr>
        <w:t xml:space="preserve"> </w:t>
      </w:r>
      <w:r w:rsidRPr="00377AA7">
        <w:rPr>
          <w:rFonts w:ascii="GHEA Grapalat" w:hAnsi="GHEA Grapalat" w:cs="Sylfaen"/>
          <w:szCs w:val="24"/>
          <w:lang w:val="hy-AM"/>
        </w:rPr>
        <w:t>անձը</w:t>
      </w:r>
      <w:r w:rsidRPr="00377AA7">
        <w:rPr>
          <w:rFonts w:ascii="GHEA Grapalat" w:hAnsi="GHEA Grapalat" w:cs="Sylfaen"/>
          <w:szCs w:val="24"/>
        </w:rPr>
        <w:t xml:space="preserve"> (</w:t>
      </w:r>
      <w:r w:rsidRPr="00377AA7">
        <w:rPr>
          <w:rFonts w:ascii="GHEA Grapalat" w:hAnsi="GHEA Grapalat" w:cs="Sylfaen"/>
          <w:szCs w:val="24"/>
          <w:lang w:val="hy-AM"/>
        </w:rPr>
        <w:t>ծնող</w:t>
      </w:r>
      <w:r w:rsidRPr="00377AA7">
        <w:rPr>
          <w:rFonts w:ascii="GHEA Grapalat" w:hAnsi="GHEA Grapalat" w:cs="Sylfaen"/>
          <w:szCs w:val="24"/>
        </w:rPr>
        <w:t xml:space="preserve">, </w:t>
      </w:r>
      <w:r w:rsidRPr="00377AA7">
        <w:rPr>
          <w:rFonts w:ascii="GHEA Grapalat" w:hAnsi="GHEA Grapalat" w:cs="Sylfaen"/>
          <w:szCs w:val="24"/>
          <w:lang w:val="hy-AM"/>
        </w:rPr>
        <w:t>ամուսին</w:t>
      </w:r>
      <w:r w:rsidRPr="00377AA7">
        <w:rPr>
          <w:rFonts w:ascii="GHEA Grapalat" w:hAnsi="GHEA Grapalat" w:cs="Sylfaen"/>
          <w:szCs w:val="24"/>
        </w:rPr>
        <w:t xml:space="preserve">, </w:t>
      </w:r>
      <w:r w:rsidRPr="00377AA7">
        <w:rPr>
          <w:rFonts w:ascii="GHEA Grapalat" w:hAnsi="GHEA Grapalat" w:cs="Sylfaen"/>
          <w:szCs w:val="24"/>
          <w:lang w:val="hy-AM"/>
        </w:rPr>
        <w:t>երեխա</w:t>
      </w:r>
      <w:r w:rsidRPr="00377AA7">
        <w:rPr>
          <w:rFonts w:ascii="GHEA Grapalat" w:hAnsi="GHEA Grapalat" w:cs="Sylfaen"/>
          <w:szCs w:val="24"/>
        </w:rPr>
        <w:t xml:space="preserve">, </w:t>
      </w:r>
      <w:r w:rsidRPr="00377AA7">
        <w:rPr>
          <w:rFonts w:ascii="GHEA Grapalat" w:hAnsi="GHEA Grapalat" w:cs="Sylfaen"/>
          <w:szCs w:val="24"/>
          <w:lang w:val="hy-AM"/>
        </w:rPr>
        <w:t>եղբայր</w:t>
      </w:r>
      <w:r w:rsidRPr="00377AA7">
        <w:rPr>
          <w:rFonts w:ascii="GHEA Grapalat" w:hAnsi="GHEA Grapalat" w:cs="Sylfaen"/>
          <w:szCs w:val="24"/>
        </w:rPr>
        <w:t xml:space="preserve">, </w:t>
      </w:r>
      <w:r w:rsidRPr="00377AA7">
        <w:rPr>
          <w:rFonts w:ascii="GHEA Grapalat" w:hAnsi="GHEA Grapalat" w:cs="Sylfaen"/>
          <w:szCs w:val="24"/>
          <w:lang w:val="hy-AM"/>
        </w:rPr>
        <w:t>քույր</w:t>
      </w:r>
      <w:r w:rsidRPr="00377AA7">
        <w:rPr>
          <w:rFonts w:ascii="GHEA Grapalat" w:hAnsi="GHEA Grapalat" w:cs="Sylfaen"/>
          <w:szCs w:val="24"/>
        </w:rPr>
        <w:t xml:space="preserve">, </w:t>
      </w:r>
      <w:r w:rsidRPr="00377AA7">
        <w:rPr>
          <w:rFonts w:ascii="GHEA Grapalat" w:hAnsi="GHEA Grapalat" w:cs="Sylfaen"/>
          <w:szCs w:val="24"/>
          <w:lang w:val="hy-AM"/>
        </w:rPr>
        <w:t>ինչպես</w:t>
      </w:r>
      <w:r w:rsidRPr="00377AA7">
        <w:rPr>
          <w:rFonts w:ascii="GHEA Grapalat" w:hAnsi="GHEA Grapalat" w:cs="Sylfaen"/>
          <w:szCs w:val="24"/>
        </w:rPr>
        <w:t xml:space="preserve"> </w:t>
      </w:r>
      <w:r w:rsidRPr="00377AA7">
        <w:rPr>
          <w:rFonts w:ascii="GHEA Grapalat" w:hAnsi="GHEA Grapalat" w:cs="Sylfaen"/>
          <w:szCs w:val="24"/>
          <w:lang w:val="hy-AM"/>
        </w:rPr>
        <w:t>նաև</w:t>
      </w:r>
      <w:r w:rsidRPr="00377AA7">
        <w:rPr>
          <w:rFonts w:ascii="GHEA Grapalat" w:hAnsi="GHEA Grapalat" w:cs="Sylfaen"/>
          <w:szCs w:val="24"/>
        </w:rPr>
        <w:t xml:space="preserve"> </w:t>
      </w:r>
      <w:r w:rsidRPr="00377AA7">
        <w:rPr>
          <w:rFonts w:ascii="GHEA Grapalat" w:hAnsi="GHEA Grapalat" w:cs="Sylfaen"/>
          <w:szCs w:val="24"/>
          <w:lang w:val="hy-AM"/>
        </w:rPr>
        <w:t>ամուսնու</w:t>
      </w:r>
      <w:r w:rsidRPr="00377AA7">
        <w:rPr>
          <w:rFonts w:ascii="GHEA Grapalat" w:hAnsi="GHEA Grapalat" w:cs="Sylfaen"/>
          <w:szCs w:val="24"/>
        </w:rPr>
        <w:t xml:space="preserve"> </w:t>
      </w:r>
      <w:r w:rsidRPr="00377AA7">
        <w:rPr>
          <w:rFonts w:ascii="GHEA Grapalat" w:hAnsi="GHEA Grapalat" w:cs="Sylfaen"/>
          <w:szCs w:val="24"/>
          <w:lang w:val="hy-AM"/>
        </w:rPr>
        <w:t>ծնող</w:t>
      </w:r>
      <w:r w:rsidRPr="00377AA7">
        <w:rPr>
          <w:rFonts w:ascii="GHEA Grapalat" w:hAnsi="GHEA Grapalat" w:cs="Sylfaen"/>
          <w:szCs w:val="24"/>
        </w:rPr>
        <w:t xml:space="preserve">, </w:t>
      </w:r>
      <w:r w:rsidRPr="00377AA7">
        <w:rPr>
          <w:rFonts w:ascii="GHEA Grapalat" w:hAnsi="GHEA Grapalat" w:cs="Sylfaen"/>
          <w:szCs w:val="24"/>
          <w:lang w:val="hy-AM"/>
        </w:rPr>
        <w:t>երեխա</w:t>
      </w:r>
      <w:r w:rsidRPr="00377AA7">
        <w:rPr>
          <w:rFonts w:ascii="GHEA Grapalat" w:hAnsi="GHEA Grapalat" w:cs="Sylfaen"/>
          <w:szCs w:val="24"/>
        </w:rPr>
        <w:t xml:space="preserve">, </w:t>
      </w:r>
      <w:r w:rsidRPr="00377AA7">
        <w:rPr>
          <w:rFonts w:ascii="GHEA Grapalat" w:hAnsi="GHEA Grapalat" w:cs="Sylfaen"/>
          <w:szCs w:val="24"/>
          <w:lang w:val="hy-AM"/>
        </w:rPr>
        <w:t>եղբայր</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քույր</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այդ</w:t>
      </w:r>
      <w:r w:rsidRPr="00377AA7">
        <w:rPr>
          <w:rFonts w:ascii="GHEA Grapalat" w:hAnsi="GHEA Grapalat" w:cs="Sylfaen"/>
          <w:szCs w:val="24"/>
        </w:rPr>
        <w:t xml:space="preserve"> </w:t>
      </w:r>
      <w:r w:rsidRPr="00377AA7">
        <w:rPr>
          <w:rFonts w:ascii="GHEA Grapalat" w:hAnsi="GHEA Grapalat" w:cs="Sylfaen"/>
          <w:szCs w:val="24"/>
          <w:lang w:val="hy-AM"/>
        </w:rPr>
        <w:t>անձի</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հիմնադրված</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բաժնեմաս</w:t>
      </w:r>
      <w:r w:rsidRPr="00377AA7">
        <w:rPr>
          <w:rFonts w:ascii="GHEA Grapalat" w:hAnsi="GHEA Grapalat" w:cs="Sylfaen"/>
          <w:szCs w:val="24"/>
        </w:rPr>
        <w:t xml:space="preserve"> (</w:t>
      </w:r>
      <w:r w:rsidRPr="00377AA7">
        <w:rPr>
          <w:rFonts w:ascii="GHEA Grapalat" w:hAnsi="GHEA Grapalat" w:cs="Sylfaen"/>
          <w:szCs w:val="24"/>
          <w:lang w:val="hy-AM"/>
        </w:rPr>
        <w:t>փայաբաժին</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կազմակերպությունը</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ընթացակարգին</w:t>
      </w:r>
      <w:r w:rsidRPr="00377AA7">
        <w:rPr>
          <w:rFonts w:ascii="GHEA Grapalat" w:hAnsi="GHEA Grapalat" w:cs="Sylfaen"/>
          <w:szCs w:val="24"/>
        </w:rPr>
        <w:t xml:space="preserve"> </w:t>
      </w:r>
      <w:r w:rsidRPr="00377AA7">
        <w:rPr>
          <w:rFonts w:ascii="GHEA Grapalat" w:hAnsi="GHEA Grapalat" w:cs="Sylfaen"/>
          <w:szCs w:val="24"/>
          <w:lang w:val="hy-AM"/>
        </w:rPr>
        <w:t>մասնակցելու</w:t>
      </w:r>
      <w:r w:rsidRPr="00377AA7">
        <w:rPr>
          <w:rFonts w:ascii="GHEA Grapalat" w:hAnsi="GHEA Grapalat" w:cs="Sylfaen"/>
          <w:szCs w:val="24"/>
        </w:rPr>
        <w:t xml:space="preserve"> </w:t>
      </w:r>
      <w:r w:rsidRPr="00377AA7">
        <w:rPr>
          <w:rFonts w:ascii="GHEA Grapalat" w:hAnsi="GHEA Grapalat" w:cs="Sylfaen"/>
          <w:szCs w:val="24"/>
          <w:lang w:val="hy-AM"/>
        </w:rPr>
        <w:t>համար</w:t>
      </w:r>
      <w:r w:rsidRPr="00377AA7">
        <w:rPr>
          <w:rFonts w:ascii="GHEA Grapalat" w:hAnsi="GHEA Grapalat" w:cs="Sylfaen"/>
          <w:szCs w:val="24"/>
        </w:rPr>
        <w:t xml:space="preserve"> </w:t>
      </w:r>
      <w:r w:rsidRPr="00377AA7">
        <w:rPr>
          <w:rFonts w:ascii="GHEA Grapalat" w:hAnsi="GHEA Grapalat" w:cs="Sylfaen"/>
          <w:szCs w:val="24"/>
          <w:lang w:val="hy-AM"/>
        </w:rPr>
        <w:t>ներկայացրել</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հայտ</w:t>
      </w:r>
      <w:r w:rsidRPr="00377AA7">
        <w:rPr>
          <w:rFonts w:ascii="GHEA Grapalat" w:hAnsi="GHEA Grapalat" w:cs="Sylfaen"/>
          <w:szCs w:val="24"/>
        </w:rPr>
        <w:t>:</w:t>
      </w:r>
      <w:r w:rsidRPr="00377AA7">
        <w:rPr>
          <w:rFonts w:ascii="GHEA Grapalat" w:hAnsi="GHEA Grapalat" w:cs="Sylfaen"/>
          <w:szCs w:val="24"/>
          <w:lang w:val="hy-AM"/>
        </w:rPr>
        <w:t xml:space="preserve"> Եթե</w:t>
      </w:r>
      <w:r w:rsidRPr="00377AA7">
        <w:rPr>
          <w:rFonts w:ascii="GHEA Grapalat" w:hAnsi="GHEA Grapalat" w:cs="Sylfaen"/>
          <w:szCs w:val="24"/>
        </w:rPr>
        <w:t xml:space="preserve"> </w:t>
      </w:r>
      <w:r w:rsidRPr="00377AA7">
        <w:rPr>
          <w:rFonts w:ascii="GHEA Grapalat" w:hAnsi="GHEA Grapalat" w:cs="Sylfaen"/>
          <w:szCs w:val="24"/>
          <w:lang w:val="hy-AM"/>
        </w:rPr>
        <w:t>առկա</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սույն</w:t>
      </w:r>
      <w:r w:rsidRPr="00377AA7">
        <w:rPr>
          <w:rFonts w:ascii="GHEA Grapalat" w:hAnsi="GHEA Grapalat" w:cs="Sylfaen"/>
          <w:szCs w:val="24"/>
        </w:rPr>
        <w:t xml:space="preserve"> </w:t>
      </w:r>
      <w:r w:rsidRPr="00377AA7">
        <w:rPr>
          <w:rFonts w:ascii="GHEA Grapalat" w:hAnsi="GHEA Grapalat" w:cs="Sylfaen"/>
          <w:szCs w:val="24"/>
          <w:lang w:val="hy-AM"/>
        </w:rPr>
        <w:t>կետով</w:t>
      </w:r>
      <w:r w:rsidRPr="00377AA7">
        <w:rPr>
          <w:rFonts w:ascii="GHEA Grapalat" w:hAnsi="GHEA Grapalat" w:cs="Sylfaen"/>
          <w:szCs w:val="24"/>
        </w:rPr>
        <w:t xml:space="preserve"> </w:t>
      </w:r>
      <w:r w:rsidRPr="00377AA7">
        <w:rPr>
          <w:rFonts w:ascii="GHEA Grapalat" w:hAnsi="GHEA Grapalat" w:cs="Sylfaen"/>
          <w:szCs w:val="24"/>
          <w:lang w:val="hy-AM"/>
        </w:rPr>
        <w:t>նախատեսված</w:t>
      </w:r>
      <w:r w:rsidRPr="00377AA7">
        <w:rPr>
          <w:rFonts w:ascii="GHEA Grapalat" w:hAnsi="GHEA Grapalat" w:cs="Sylfaen"/>
          <w:szCs w:val="24"/>
        </w:rPr>
        <w:t xml:space="preserve"> </w:t>
      </w:r>
      <w:r w:rsidRPr="00377AA7">
        <w:rPr>
          <w:rFonts w:ascii="GHEA Grapalat" w:hAnsi="GHEA Grapalat" w:cs="Sylfaen"/>
          <w:szCs w:val="24"/>
          <w:lang w:val="hy-AM"/>
        </w:rPr>
        <w:t>պայմանը</w:t>
      </w:r>
      <w:r w:rsidRPr="00377AA7">
        <w:rPr>
          <w:rFonts w:ascii="GHEA Grapalat" w:hAnsi="GHEA Grapalat" w:cs="Sylfaen"/>
          <w:szCs w:val="24"/>
        </w:rPr>
        <w:t xml:space="preserve">, </w:t>
      </w:r>
      <w:r w:rsidRPr="00377AA7">
        <w:rPr>
          <w:rFonts w:ascii="GHEA Grapalat" w:hAnsi="GHEA Grapalat" w:cs="Sylfaen"/>
          <w:szCs w:val="24"/>
          <w:lang w:val="hy-AM"/>
        </w:rPr>
        <w:t>ապա</w:t>
      </w:r>
      <w:r w:rsidRPr="00377AA7">
        <w:rPr>
          <w:rFonts w:ascii="GHEA Grapalat" w:hAnsi="GHEA Grapalat" w:cs="Sylfaen"/>
          <w:szCs w:val="24"/>
        </w:rPr>
        <w:t xml:space="preserve"> </w:t>
      </w:r>
      <w:r w:rsidRPr="00377AA7">
        <w:rPr>
          <w:rFonts w:ascii="GHEA Grapalat" w:hAnsi="GHEA Grapalat" w:cs="Sylfaen"/>
          <w:szCs w:val="24"/>
          <w:lang w:val="hy-AM"/>
        </w:rPr>
        <w:t>հայտերի</w:t>
      </w:r>
      <w:r w:rsidRPr="00377AA7">
        <w:rPr>
          <w:rFonts w:ascii="GHEA Grapalat" w:hAnsi="GHEA Grapalat" w:cs="Sylfaen"/>
          <w:szCs w:val="24"/>
        </w:rPr>
        <w:t xml:space="preserve"> </w:t>
      </w:r>
      <w:r w:rsidRPr="00377AA7">
        <w:rPr>
          <w:rFonts w:ascii="GHEA Grapalat" w:hAnsi="GHEA Grapalat" w:cs="Sylfaen"/>
          <w:szCs w:val="24"/>
          <w:lang w:val="hy-AM"/>
        </w:rPr>
        <w:t>բացման</w:t>
      </w:r>
      <w:r w:rsidRPr="00377AA7">
        <w:rPr>
          <w:rFonts w:ascii="GHEA Grapalat" w:hAnsi="GHEA Grapalat" w:cs="Sylfaen"/>
          <w:szCs w:val="24"/>
        </w:rPr>
        <w:t xml:space="preserve"> </w:t>
      </w:r>
      <w:r w:rsidRPr="00377AA7">
        <w:rPr>
          <w:rFonts w:ascii="GHEA Grapalat" w:hAnsi="GHEA Grapalat" w:cs="Sylfaen"/>
          <w:szCs w:val="24"/>
          <w:lang w:val="hy-AM"/>
        </w:rPr>
        <w:t>նիստից</w:t>
      </w:r>
      <w:r w:rsidRPr="00377AA7">
        <w:rPr>
          <w:rFonts w:ascii="GHEA Grapalat" w:hAnsi="GHEA Grapalat" w:cs="Sylfaen"/>
          <w:szCs w:val="24"/>
        </w:rPr>
        <w:t xml:space="preserve"> </w:t>
      </w:r>
      <w:r w:rsidRPr="00377AA7">
        <w:rPr>
          <w:rFonts w:ascii="GHEA Grapalat" w:hAnsi="GHEA Grapalat" w:cs="Sylfaen"/>
          <w:szCs w:val="24"/>
          <w:lang w:val="hy-AM"/>
        </w:rPr>
        <w:t>անմիջապես</w:t>
      </w:r>
      <w:r w:rsidRPr="00377AA7">
        <w:rPr>
          <w:rFonts w:ascii="GHEA Grapalat" w:hAnsi="GHEA Grapalat" w:cs="Sylfaen"/>
          <w:szCs w:val="24"/>
        </w:rPr>
        <w:t xml:space="preserve"> </w:t>
      </w:r>
      <w:r w:rsidRPr="00377AA7">
        <w:rPr>
          <w:rFonts w:ascii="GHEA Grapalat" w:hAnsi="GHEA Grapalat" w:cs="Sylfaen"/>
          <w:szCs w:val="24"/>
          <w:lang w:val="hy-AM"/>
        </w:rPr>
        <w:t>հետո</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w:t>
      </w:r>
      <w:r w:rsidRPr="00377AA7">
        <w:rPr>
          <w:rFonts w:ascii="GHEA Grapalat" w:hAnsi="GHEA Grapalat" w:cs="Sylfaen"/>
          <w:szCs w:val="24"/>
        </w:rPr>
        <w:t xml:space="preserve"> </w:t>
      </w:r>
      <w:r w:rsidRPr="00377AA7">
        <w:rPr>
          <w:rFonts w:ascii="GHEA Grapalat" w:hAnsi="GHEA Grapalat" w:cs="Sylfaen"/>
          <w:szCs w:val="24"/>
          <w:lang w:val="hy-AM"/>
        </w:rPr>
        <w:t>առնչությամբ</w:t>
      </w:r>
      <w:r w:rsidRPr="00377AA7">
        <w:rPr>
          <w:rFonts w:ascii="GHEA Grapalat" w:hAnsi="GHEA Grapalat" w:cs="Sylfaen"/>
          <w:szCs w:val="24"/>
        </w:rPr>
        <w:t xml:space="preserve"> </w:t>
      </w:r>
      <w:r w:rsidRPr="00377AA7">
        <w:rPr>
          <w:rFonts w:ascii="GHEA Grapalat" w:hAnsi="GHEA Grapalat" w:cs="Sylfaen"/>
          <w:szCs w:val="24"/>
          <w:lang w:val="hy-AM"/>
        </w:rPr>
        <w:t>շահերի</w:t>
      </w:r>
      <w:r w:rsidRPr="00377AA7">
        <w:rPr>
          <w:rFonts w:ascii="GHEA Grapalat" w:hAnsi="GHEA Grapalat" w:cs="Sylfaen"/>
          <w:szCs w:val="24"/>
        </w:rPr>
        <w:t xml:space="preserve"> </w:t>
      </w:r>
      <w:r w:rsidRPr="00377AA7">
        <w:rPr>
          <w:rFonts w:ascii="GHEA Grapalat" w:hAnsi="GHEA Grapalat" w:cs="Sylfaen"/>
          <w:szCs w:val="24"/>
          <w:lang w:val="hy-AM"/>
        </w:rPr>
        <w:t>բախում</w:t>
      </w:r>
      <w:r w:rsidRPr="00377AA7">
        <w:rPr>
          <w:rFonts w:ascii="GHEA Grapalat" w:hAnsi="GHEA Grapalat" w:cs="Sylfaen"/>
          <w:szCs w:val="24"/>
        </w:rPr>
        <w:t xml:space="preserve"> </w:t>
      </w:r>
      <w:r w:rsidRPr="00377AA7">
        <w:rPr>
          <w:rFonts w:ascii="GHEA Grapalat" w:hAnsi="GHEA Grapalat" w:cs="Sylfaen"/>
          <w:szCs w:val="24"/>
          <w:lang w:val="hy-AM"/>
        </w:rPr>
        <w:t>ունեցող</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անդամը</w:t>
      </w:r>
      <w:r w:rsidRPr="00377AA7">
        <w:rPr>
          <w:rFonts w:ascii="GHEA Grapalat" w:hAnsi="GHEA Grapalat" w:cs="Sylfaen"/>
          <w:szCs w:val="24"/>
        </w:rPr>
        <w:t xml:space="preserve"> </w:t>
      </w:r>
      <w:r w:rsidRPr="00377AA7">
        <w:rPr>
          <w:rFonts w:ascii="GHEA Grapalat" w:hAnsi="GHEA Grapalat" w:cs="Sylfaen"/>
          <w:szCs w:val="24"/>
          <w:lang w:val="hy-AM"/>
        </w:rPr>
        <w:t>կամ</w:t>
      </w:r>
      <w:r w:rsidRPr="00377AA7">
        <w:rPr>
          <w:rFonts w:ascii="GHEA Grapalat" w:hAnsi="GHEA Grapalat" w:cs="Sylfaen"/>
          <w:szCs w:val="24"/>
        </w:rPr>
        <w:t xml:space="preserve"> </w:t>
      </w:r>
      <w:r w:rsidRPr="00377AA7">
        <w:rPr>
          <w:rFonts w:ascii="GHEA Grapalat" w:hAnsi="GHEA Grapalat" w:cs="Sylfaen"/>
          <w:szCs w:val="24"/>
          <w:lang w:val="hy-AM"/>
        </w:rPr>
        <w:t>քարտուղարը</w:t>
      </w:r>
      <w:r w:rsidRPr="00377AA7">
        <w:rPr>
          <w:rFonts w:ascii="GHEA Grapalat" w:hAnsi="GHEA Grapalat" w:cs="Sylfaen"/>
          <w:szCs w:val="24"/>
        </w:rPr>
        <w:t xml:space="preserve"> </w:t>
      </w:r>
      <w:r w:rsidRPr="00377AA7">
        <w:rPr>
          <w:rFonts w:ascii="GHEA Grapalat" w:hAnsi="GHEA Grapalat" w:cs="Sylfaen"/>
          <w:szCs w:val="24"/>
          <w:lang w:val="hy-AM"/>
        </w:rPr>
        <w:t>ինքնաբացարկ</w:t>
      </w:r>
      <w:r w:rsidRPr="00377AA7">
        <w:rPr>
          <w:rFonts w:ascii="GHEA Grapalat" w:hAnsi="GHEA Grapalat" w:cs="Sylfaen"/>
          <w:szCs w:val="24"/>
        </w:rPr>
        <w:t xml:space="preserve"> </w:t>
      </w:r>
      <w:r w:rsidRPr="00377AA7">
        <w:rPr>
          <w:rFonts w:ascii="GHEA Grapalat" w:hAnsi="GHEA Grapalat" w:cs="Sylfaen"/>
          <w:szCs w:val="24"/>
          <w:lang w:val="hy-AM"/>
        </w:rPr>
        <w:t>է</w:t>
      </w:r>
      <w:r w:rsidRPr="00377AA7">
        <w:rPr>
          <w:rFonts w:ascii="GHEA Grapalat" w:hAnsi="GHEA Grapalat" w:cs="Sylfaen"/>
          <w:szCs w:val="24"/>
        </w:rPr>
        <w:t xml:space="preserve"> </w:t>
      </w:r>
      <w:r w:rsidRPr="00377AA7">
        <w:rPr>
          <w:rFonts w:ascii="GHEA Grapalat" w:hAnsi="GHEA Grapalat" w:cs="Sylfaen"/>
          <w:szCs w:val="24"/>
          <w:lang w:val="hy-AM"/>
        </w:rPr>
        <w:t>հայտնում</w:t>
      </w:r>
      <w:r w:rsidRPr="00377AA7">
        <w:rPr>
          <w:rFonts w:ascii="GHEA Grapalat" w:hAnsi="GHEA Grapalat" w:cs="Sylfaen"/>
          <w:szCs w:val="24"/>
        </w:rPr>
        <w:t xml:space="preserve"> </w:t>
      </w:r>
      <w:r w:rsidRPr="00377AA7">
        <w:rPr>
          <w:rFonts w:ascii="GHEA Grapalat" w:hAnsi="GHEA Grapalat" w:cs="Sylfaen"/>
          <w:szCs w:val="24"/>
          <w:lang w:val="hy-AM"/>
        </w:rPr>
        <w:t>տվյալ</w:t>
      </w:r>
      <w:r w:rsidRPr="00377AA7">
        <w:rPr>
          <w:rFonts w:ascii="GHEA Grapalat" w:hAnsi="GHEA Grapalat" w:cs="Sylfaen"/>
          <w:szCs w:val="24"/>
        </w:rPr>
        <w:t xml:space="preserve"> </w:t>
      </w:r>
      <w:r w:rsidRPr="00377AA7">
        <w:rPr>
          <w:rFonts w:ascii="GHEA Grapalat" w:hAnsi="GHEA Grapalat" w:cs="Sylfaen"/>
          <w:szCs w:val="24"/>
          <w:lang w:val="hy-AM"/>
        </w:rPr>
        <w:t>ընթացակարգից</w:t>
      </w:r>
      <w:r w:rsidRPr="00377AA7">
        <w:rPr>
          <w:rFonts w:ascii="GHEA Grapalat" w:hAnsi="GHEA Grapalat" w:cs="Sylfaen"/>
          <w:szCs w:val="24"/>
        </w:rPr>
        <w:t xml:space="preserve">: </w:t>
      </w:r>
    </w:p>
    <w:p w:rsidR="00404109" w:rsidRPr="00377AA7" w:rsidRDefault="00404109" w:rsidP="00404109">
      <w:pPr>
        <w:pStyle w:val="23"/>
        <w:spacing w:line="240" w:lineRule="auto"/>
        <w:ind w:firstLine="567"/>
        <w:rPr>
          <w:rFonts w:ascii="GHEA Grapalat" w:hAnsi="GHEA Grapalat" w:cs="Sylfaen"/>
          <w:szCs w:val="24"/>
          <w:lang w:val="hy-AM"/>
        </w:rPr>
      </w:pPr>
      <w:r w:rsidRPr="00377AA7">
        <w:rPr>
          <w:rFonts w:ascii="GHEA Grapalat" w:hAnsi="GHEA Grapalat" w:cs="Sylfaen"/>
          <w:szCs w:val="24"/>
          <w:lang w:val="hy-AM"/>
        </w:rPr>
        <w:t xml:space="preserve">8.11 </w:t>
      </w:r>
      <w:r w:rsidRPr="00377AA7">
        <w:rPr>
          <w:rFonts w:ascii="GHEA Grapalat" w:hAnsi="GHEA Grapalat" w:cs="Sylfaen"/>
          <w:szCs w:val="24"/>
          <w:lang w:val="es-ES"/>
        </w:rPr>
        <w:t>Հայտերը բացվելուց և գնահատվելուց հետո հետո կազմվում է արձանագրություն`</w:t>
      </w:r>
      <w:r w:rsidRPr="00377AA7">
        <w:rPr>
          <w:rFonts w:ascii="GHEA Grapalat" w:hAnsi="GHEA Grapalat" w:cs="Sylfaen"/>
        </w:rPr>
        <w:t xml:space="preserve"> գնումների մասին ՀՀ օրենսդրությամբ սահմանված կարգով</w:t>
      </w:r>
      <w:r w:rsidRPr="00377AA7">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377AA7">
        <w:rPr>
          <w:rFonts w:ascii="GHEA Grapalat" w:hAnsi="GHEA Grapalat" w:cs="Sylfaen"/>
          <w:szCs w:val="24"/>
          <w:lang w:val="hy-AM"/>
        </w:rPr>
        <w:t>Արձանագրությունն</w:t>
      </w:r>
      <w:r w:rsidRPr="00377AA7">
        <w:rPr>
          <w:rFonts w:ascii="GHEA Grapalat" w:hAnsi="GHEA Grapalat" w:cs="Sylfaen"/>
          <w:szCs w:val="24"/>
        </w:rPr>
        <w:t xml:space="preserve"> </w:t>
      </w:r>
      <w:r w:rsidRPr="00377AA7">
        <w:rPr>
          <w:rFonts w:ascii="GHEA Grapalat" w:hAnsi="GHEA Grapalat" w:cs="Sylfaen"/>
          <w:szCs w:val="24"/>
          <w:lang w:val="hy-AM"/>
        </w:rPr>
        <w:t>ստորագրում</w:t>
      </w:r>
      <w:r w:rsidRPr="00377AA7">
        <w:rPr>
          <w:rFonts w:ascii="GHEA Grapalat" w:hAnsi="GHEA Grapalat" w:cs="Sylfaen"/>
          <w:szCs w:val="24"/>
        </w:rPr>
        <w:t xml:space="preserve"> </w:t>
      </w:r>
      <w:r w:rsidRPr="00377AA7">
        <w:rPr>
          <w:rFonts w:ascii="GHEA Grapalat" w:hAnsi="GHEA Grapalat" w:cs="Sylfaen"/>
          <w:szCs w:val="24"/>
          <w:lang w:val="hy-AM"/>
        </w:rPr>
        <w:t>են</w:t>
      </w:r>
      <w:r w:rsidRPr="00377AA7">
        <w:rPr>
          <w:rFonts w:ascii="GHEA Grapalat" w:hAnsi="GHEA Grapalat" w:cs="Sylfaen"/>
          <w:szCs w:val="24"/>
        </w:rPr>
        <w:t xml:space="preserve"> </w:t>
      </w:r>
      <w:r w:rsidRPr="00377AA7">
        <w:rPr>
          <w:rFonts w:ascii="GHEA Grapalat" w:hAnsi="GHEA Grapalat" w:cs="Sylfaen"/>
          <w:szCs w:val="24"/>
          <w:lang w:val="hy-AM"/>
        </w:rPr>
        <w:t>հանձնաժողովի</w:t>
      </w:r>
      <w:r w:rsidRPr="00377AA7">
        <w:rPr>
          <w:rFonts w:ascii="GHEA Grapalat" w:hAnsi="GHEA Grapalat" w:cs="Sylfaen"/>
          <w:szCs w:val="24"/>
        </w:rPr>
        <w:t xml:space="preserve"> </w:t>
      </w:r>
      <w:r w:rsidRPr="00377AA7">
        <w:rPr>
          <w:rFonts w:ascii="GHEA Grapalat" w:hAnsi="GHEA Grapalat" w:cs="Sylfaen"/>
          <w:szCs w:val="24"/>
          <w:lang w:val="hy-AM"/>
        </w:rPr>
        <w:t>նիստին</w:t>
      </w:r>
      <w:r w:rsidRPr="00377AA7">
        <w:rPr>
          <w:rFonts w:ascii="GHEA Grapalat" w:hAnsi="GHEA Grapalat" w:cs="Sylfaen"/>
          <w:szCs w:val="24"/>
        </w:rPr>
        <w:t xml:space="preserve"> </w:t>
      </w:r>
      <w:r w:rsidRPr="00377AA7">
        <w:rPr>
          <w:rFonts w:ascii="GHEA Grapalat" w:hAnsi="GHEA Grapalat" w:cs="Sylfaen"/>
          <w:szCs w:val="24"/>
          <w:lang w:val="hy-AM"/>
        </w:rPr>
        <w:t>ներկա</w:t>
      </w:r>
      <w:r w:rsidRPr="00377AA7">
        <w:rPr>
          <w:rFonts w:ascii="GHEA Grapalat" w:hAnsi="GHEA Grapalat" w:cs="Sylfaen"/>
          <w:szCs w:val="24"/>
        </w:rPr>
        <w:t xml:space="preserve"> </w:t>
      </w:r>
      <w:r w:rsidRPr="00377AA7">
        <w:rPr>
          <w:rFonts w:ascii="GHEA Grapalat" w:hAnsi="GHEA Grapalat" w:cs="Sylfaen"/>
          <w:szCs w:val="24"/>
          <w:lang w:val="hy-AM"/>
        </w:rPr>
        <w:t xml:space="preserve">անդամները։8.12 </w:t>
      </w:r>
      <w:r w:rsidRPr="00377AA7">
        <w:rPr>
          <w:rFonts w:ascii="GHEA Grapalat" w:hAnsi="GHEA Grapalat" w:cs="Sylfaen"/>
          <w:szCs w:val="24"/>
        </w:rPr>
        <w:t xml:space="preserve"> Հանձնաժողովի քարտուղարը հայտերի բացման</w:t>
      </w:r>
      <w:r w:rsidRPr="00377AA7">
        <w:rPr>
          <w:rFonts w:ascii="GHEA Grapalat" w:hAnsi="GHEA Grapalat" w:cs="Sylfaen"/>
          <w:szCs w:val="24"/>
          <w:lang w:val="hy-AM"/>
        </w:rPr>
        <w:t xml:space="preserve"> և գնահատման</w:t>
      </w:r>
      <w:r w:rsidRPr="00377AA7">
        <w:rPr>
          <w:rFonts w:ascii="GHEA Grapalat" w:hAnsi="GHEA Grapalat" w:cs="Sylfaen"/>
          <w:szCs w:val="24"/>
        </w:rPr>
        <w:t xml:space="preserve"> նիստի ավարտից հետո ոչ ուշ քան</w:t>
      </w:r>
      <w:r w:rsidRPr="00377AA7">
        <w:rPr>
          <w:rFonts w:ascii="GHEA Grapalat" w:hAnsi="GHEA Grapalat" w:cs="Arial"/>
          <w:spacing w:val="-8"/>
          <w:sz w:val="24"/>
          <w:szCs w:val="24"/>
        </w:rPr>
        <w:t xml:space="preserve"> </w:t>
      </w:r>
      <w:r w:rsidRPr="00377AA7">
        <w:rPr>
          <w:rFonts w:ascii="GHEA Grapalat" w:hAnsi="GHEA Grapalat" w:cs="Sylfaen"/>
          <w:szCs w:val="24"/>
        </w:rPr>
        <w:t xml:space="preserve"> հաջորդող աշխատանքային օրը` </w:t>
      </w:r>
    </w:p>
    <w:p w:rsidR="00404109" w:rsidRPr="00377AA7" w:rsidRDefault="00404109" w:rsidP="00404109">
      <w:pPr>
        <w:pStyle w:val="23"/>
        <w:spacing w:line="240" w:lineRule="auto"/>
        <w:ind w:firstLine="567"/>
        <w:rPr>
          <w:rFonts w:ascii="GHEA Grapalat" w:hAnsi="GHEA Grapalat" w:cs="Sylfaen"/>
          <w:lang w:val="hy-AM"/>
        </w:rPr>
      </w:pPr>
      <w:r w:rsidRPr="00377AA7">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404109" w:rsidRPr="00377AA7" w:rsidRDefault="00404109" w:rsidP="00404109">
      <w:pPr>
        <w:ind w:firstLine="375"/>
        <w:jc w:val="both"/>
        <w:rPr>
          <w:rFonts w:ascii="GHEA Grapalat" w:hAnsi="GHEA Grapalat" w:cs="Sylfaen"/>
          <w:sz w:val="20"/>
          <w:lang w:val="af-ZA"/>
        </w:rPr>
      </w:pPr>
      <w:r w:rsidRPr="00377AA7">
        <w:rPr>
          <w:rFonts w:ascii="GHEA Grapalat" w:hAnsi="GHEA Grapalat"/>
          <w:lang w:val="af-ZA"/>
        </w:rPr>
        <w:tab/>
      </w:r>
      <w:r w:rsidRPr="00377AA7">
        <w:rPr>
          <w:rFonts w:ascii="GHEA Grapalat" w:hAnsi="GHEA Grapalat" w:cs="Sylfaen"/>
          <w:sz w:val="20"/>
          <w:lang w:val="af-ZA"/>
        </w:rPr>
        <w:t xml:space="preserve">8.12 </w:t>
      </w:r>
      <w:r w:rsidRPr="00377AA7">
        <w:rPr>
          <w:rFonts w:ascii="GHEA Grapalat" w:hAnsi="GHEA Grapalat" w:cs="Sylfaen"/>
          <w:sz w:val="20"/>
        </w:rPr>
        <w:t>Օրենքի</w:t>
      </w:r>
      <w:r w:rsidRPr="00377AA7">
        <w:rPr>
          <w:rFonts w:ascii="GHEA Grapalat" w:hAnsi="GHEA Grapalat" w:cs="Sylfaen"/>
          <w:sz w:val="20"/>
          <w:lang w:val="af-ZA"/>
        </w:rPr>
        <w:t xml:space="preserve"> 6-</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հոդվածի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6-</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կետով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հիմքերն</w:t>
      </w:r>
      <w:r w:rsidRPr="00377AA7">
        <w:rPr>
          <w:rFonts w:ascii="GHEA Grapalat" w:hAnsi="GHEA Grapalat" w:cs="Sylfaen"/>
          <w:sz w:val="20"/>
          <w:lang w:val="af-ZA"/>
        </w:rPr>
        <w:t xml:space="preserve"> </w:t>
      </w:r>
      <w:r w:rsidRPr="00377AA7">
        <w:rPr>
          <w:rFonts w:ascii="GHEA Grapalat" w:hAnsi="GHEA Grapalat" w:cs="Sylfaen"/>
          <w:sz w:val="20"/>
        </w:rPr>
        <w:t>ի</w:t>
      </w:r>
      <w:r w:rsidRPr="00377AA7">
        <w:rPr>
          <w:rFonts w:ascii="GHEA Grapalat" w:hAnsi="GHEA Grapalat" w:cs="Sylfaen"/>
          <w:sz w:val="20"/>
          <w:lang w:val="af-ZA"/>
        </w:rPr>
        <w:t xml:space="preserve"> </w:t>
      </w:r>
      <w:r w:rsidRPr="00377AA7">
        <w:rPr>
          <w:rFonts w:ascii="GHEA Grapalat" w:hAnsi="GHEA Grapalat" w:cs="Sylfaen"/>
          <w:sz w:val="20"/>
        </w:rPr>
        <w:t>հայտ</w:t>
      </w:r>
      <w:r w:rsidRPr="00377AA7">
        <w:rPr>
          <w:rFonts w:ascii="GHEA Grapalat" w:hAnsi="GHEA Grapalat" w:cs="Sylfaen"/>
          <w:sz w:val="20"/>
          <w:lang w:val="af-ZA"/>
        </w:rPr>
        <w:t xml:space="preserve"> </w:t>
      </w:r>
      <w:r w:rsidRPr="00377AA7">
        <w:rPr>
          <w:rFonts w:ascii="GHEA Grapalat" w:hAnsi="GHEA Grapalat" w:cs="Sylfaen"/>
          <w:sz w:val="20"/>
        </w:rPr>
        <w:t>գալու</w:t>
      </w:r>
      <w:r w:rsidRPr="00377AA7">
        <w:rPr>
          <w:rFonts w:ascii="GHEA Grapalat" w:hAnsi="GHEA Grapalat" w:cs="Sylfaen"/>
          <w:sz w:val="20"/>
          <w:lang w:val="af-ZA"/>
        </w:rPr>
        <w:t xml:space="preserve"> </w:t>
      </w:r>
      <w:r w:rsidRPr="00377AA7">
        <w:rPr>
          <w:rFonts w:ascii="GHEA Grapalat" w:hAnsi="GHEA Grapalat" w:cs="Sylfaen"/>
          <w:sz w:val="20"/>
        </w:rPr>
        <w:t>օրվան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հինգ</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r w:rsidRPr="00377AA7">
        <w:rPr>
          <w:rFonts w:ascii="GHEA Grapalat" w:hAnsi="GHEA Grapalat" w:cs="Sylfaen"/>
          <w:sz w:val="20"/>
        </w:rPr>
        <w:t>պատվիրատուն</w:t>
      </w:r>
      <w:r w:rsidRPr="00377AA7">
        <w:rPr>
          <w:rFonts w:ascii="GHEA Grapalat" w:hAnsi="GHEA Grapalat" w:cs="Sylfaen"/>
          <w:sz w:val="20"/>
          <w:lang w:val="af-ZA"/>
        </w:rPr>
        <w:t xml:space="preserve"> </w:t>
      </w:r>
      <w:r w:rsidRPr="00377AA7">
        <w:rPr>
          <w:rFonts w:ascii="GHEA Grapalat" w:hAnsi="GHEA Grapalat" w:cs="Sylfaen"/>
          <w:sz w:val="20"/>
        </w:rPr>
        <w:t>տվյալ</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տվյալները</w:t>
      </w:r>
      <w:r w:rsidRPr="00377AA7">
        <w:rPr>
          <w:rFonts w:ascii="GHEA Grapalat" w:hAnsi="GHEA Grapalat" w:cs="Sylfaen"/>
          <w:sz w:val="20"/>
          <w:lang w:val="af-ZA"/>
        </w:rPr>
        <w:t xml:space="preserve">` </w:t>
      </w:r>
      <w:r w:rsidRPr="00377AA7">
        <w:rPr>
          <w:rFonts w:ascii="GHEA Grapalat" w:hAnsi="GHEA Grapalat" w:cs="Sylfaen"/>
          <w:sz w:val="20"/>
        </w:rPr>
        <w:t>համապատասխան</w:t>
      </w:r>
      <w:r w:rsidRPr="00377AA7">
        <w:rPr>
          <w:rFonts w:ascii="GHEA Grapalat" w:hAnsi="GHEA Grapalat" w:cs="Sylfaen"/>
          <w:sz w:val="20"/>
          <w:lang w:val="af-ZA"/>
        </w:rPr>
        <w:t xml:space="preserve"> </w:t>
      </w:r>
      <w:r w:rsidRPr="00377AA7">
        <w:rPr>
          <w:rFonts w:ascii="GHEA Grapalat" w:hAnsi="GHEA Grapalat" w:cs="Sylfaen"/>
          <w:sz w:val="20"/>
        </w:rPr>
        <w:t>հիմքերով</w:t>
      </w:r>
      <w:r w:rsidRPr="00377AA7">
        <w:rPr>
          <w:rFonts w:ascii="GHEA Grapalat" w:hAnsi="GHEA Grapalat" w:cs="Sylfaen"/>
          <w:sz w:val="20"/>
          <w:lang w:val="af-ZA"/>
        </w:rPr>
        <w:t xml:space="preserve">, </w:t>
      </w:r>
      <w:r w:rsidRPr="00377AA7">
        <w:rPr>
          <w:rFonts w:ascii="GHEA Grapalat" w:hAnsi="GHEA Grapalat" w:cs="Sylfaen"/>
          <w:sz w:val="20"/>
        </w:rPr>
        <w:t>գրավոր</w:t>
      </w:r>
      <w:r w:rsidRPr="00377AA7">
        <w:rPr>
          <w:rFonts w:ascii="GHEA Grapalat" w:hAnsi="GHEA Grapalat" w:cs="Sylfaen"/>
          <w:sz w:val="20"/>
          <w:lang w:val="af-ZA"/>
        </w:rPr>
        <w:t xml:space="preserve"> </w:t>
      </w:r>
      <w:r w:rsidRPr="00377AA7">
        <w:rPr>
          <w:rFonts w:ascii="GHEA Grapalat" w:hAnsi="GHEA Grapalat" w:cs="Sylfaen"/>
          <w:sz w:val="20"/>
        </w:rPr>
        <w:t>ուղարկում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լիազորված</w:t>
      </w:r>
      <w:r w:rsidRPr="00377AA7">
        <w:rPr>
          <w:rFonts w:ascii="GHEA Grapalat" w:hAnsi="GHEA Grapalat" w:cs="Sylfaen"/>
          <w:sz w:val="20"/>
          <w:lang w:val="af-ZA"/>
        </w:rPr>
        <w:t xml:space="preserve"> </w:t>
      </w:r>
      <w:r w:rsidRPr="00377AA7">
        <w:rPr>
          <w:rFonts w:ascii="GHEA Grapalat" w:hAnsi="GHEA Grapalat" w:cs="Sylfaen"/>
          <w:sz w:val="20"/>
        </w:rPr>
        <w:t>մարմին</w:t>
      </w:r>
      <w:r w:rsidRPr="00377AA7">
        <w:rPr>
          <w:rFonts w:ascii="GHEA Grapalat" w:hAnsi="GHEA Grapalat" w:cs="Sylfaen"/>
          <w:sz w:val="20"/>
          <w:lang w:val="hy-AM"/>
        </w:rPr>
        <w:t xml:space="preserve">, </w:t>
      </w:r>
      <w:r w:rsidRPr="00377AA7">
        <w:rPr>
          <w:rFonts w:ascii="GHEA Grapalat" w:hAnsi="GHEA Grapalat" w:cs="Sylfaen"/>
          <w:sz w:val="20"/>
        </w:rPr>
        <w:t>որը</w:t>
      </w:r>
      <w:r w:rsidRPr="00377AA7">
        <w:rPr>
          <w:rFonts w:ascii="GHEA Grapalat" w:hAnsi="GHEA Grapalat" w:cs="Sylfaen"/>
          <w:sz w:val="20"/>
          <w:lang w:val="af-ZA"/>
        </w:rPr>
        <w:t xml:space="preserve"> </w:t>
      </w:r>
      <w:r w:rsidRPr="00377AA7">
        <w:rPr>
          <w:rFonts w:ascii="GHEA Grapalat" w:hAnsi="GHEA Grapalat" w:cs="Sylfaen"/>
          <w:sz w:val="20"/>
        </w:rPr>
        <w:t>դրանք</w:t>
      </w:r>
      <w:r w:rsidRPr="00377AA7">
        <w:rPr>
          <w:rFonts w:ascii="GHEA Grapalat" w:hAnsi="GHEA Grapalat" w:cs="Sylfaen"/>
          <w:sz w:val="20"/>
          <w:lang w:val="af-ZA"/>
        </w:rPr>
        <w:t xml:space="preserve"> </w:t>
      </w:r>
      <w:r w:rsidRPr="00377AA7">
        <w:rPr>
          <w:rFonts w:ascii="GHEA Grapalat" w:hAnsi="GHEA Grapalat" w:cs="Sylfaen"/>
          <w:sz w:val="20"/>
        </w:rPr>
        <w:t>ստանալուն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հինգ</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օրվա</w:t>
      </w:r>
      <w:r w:rsidRPr="00377AA7">
        <w:rPr>
          <w:rFonts w:ascii="GHEA Grapalat" w:hAnsi="GHEA Grapalat" w:cs="Sylfaen"/>
          <w:sz w:val="20"/>
          <w:lang w:val="af-ZA"/>
        </w:rPr>
        <w:t xml:space="preserve"> </w:t>
      </w:r>
      <w:r w:rsidRPr="00377AA7">
        <w:rPr>
          <w:rFonts w:ascii="GHEA Grapalat" w:hAnsi="GHEA Grapalat" w:cs="Sylfaen"/>
          <w:sz w:val="20"/>
        </w:rPr>
        <w:t>ընթացքում</w:t>
      </w:r>
      <w:r w:rsidRPr="00377AA7">
        <w:rPr>
          <w:rFonts w:ascii="GHEA Grapalat" w:hAnsi="GHEA Grapalat" w:cs="Sylfaen"/>
          <w:sz w:val="20"/>
          <w:lang w:val="af-ZA"/>
        </w:rPr>
        <w:t xml:space="preserve"> </w:t>
      </w:r>
      <w:bookmarkStart w:id="7" w:name="_Hlk9262748"/>
      <w:r w:rsidRPr="00377AA7">
        <w:rPr>
          <w:rFonts w:ascii="GHEA Grapalat" w:hAnsi="GHEA Grapalat" w:cs="Sylfaen"/>
          <w:sz w:val="20"/>
        </w:rPr>
        <w:t>նախաձեռնում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տվյալ</w:t>
      </w:r>
      <w:r w:rsidRPr="00377AA7">
        <w:rPr>
          <w:rFonts w:ascii="GHEA Grapalat" w:hAnsi="GHEA Grapalat" w:cs="Sylfaen"/>
          <w:sz w:val="20"/>
          <w:lang w:val="af-ZA"/>
        </w:rPr>
        <w:t xml:space="preserve"> </w:t>
      </w:r>
      <w:r w:rsidRPr="00377AA7">
        <w:rPr>
          <w:rFonts w:ascii="GHEA Grapalat" w:hAnsi="GHEA Grapalat" w:cs="Sylfaen"/>
          <w:sz w:val="20"/>
        </w:rPr>
        <w:t>մասնակցին</w:t>
      </w:r>
      <w:r w:rsidRPr="00377AA7">
        <w:rPr>
          <w:rFonts w:ascii="GHEA Grapalat" w:hAnsi="GHEA Grapalat" w:cs="Sylfaen"/>
          <w:sz w:val="20"/>
          <w:lang w:val="af-ZA"/>
        </w:rPr>
        <w:t xml:space="preserve"> </w:t>
      </w:r>
      <w:r w:rsidRPr="00377AA7">
        <w:rPr>
          <w:rFonts w:ascii="GHEA Grapalat" w:hAnsi="GHEA Grapalat" w:cs="Sylfaen"/>
          <w:sz w:val="20"/>
        </w:rPr>
        <w:t>գնումների</w:t>
      </w:r>
      <w:r w:rsidRPr="00377AA7">
        <w:rPr>
          <w:rFonts w:ascii="GHEA Grapalat" w:hAnsi="GHEA Grapalat" w:cs="Sylfaen"/>
          <w:sz w:val="20"/>
          <w:lang w:val="af-ZA"/>
        </w:rPr>
        <w:t xml:space="preserve"> </w:t>
      </w:r>
      <w:r w:rsidRPr="00377AA7">
        <w:rPr>
          <w:rFonts w:ascii="GHEA Grapalat" w:hAnsi="GHEA Grapalat" w:cs="Sylfaen"/>
          <w:sz w:val="20"/>
        </w:rPr>
        <w:t>գործընթացին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Sylfaen"/>
          <w:sz w:val="20"/>
          <w:lang w:val="af-ZA"/>
        </w:rPr>
        <w:t xml:space="preserve"> </w:t>
      </w:r>
      <w:r w:rsidRPr="00377AA7">
        <w:rPr>
          <w:rFonts w:ascii="GHEA Grapalat" w:hAnsi="GHEA Grapalat" w:cs="Sylfaen"/>
          <w:sz w:val="20"/>
        </w:rPr>
        <w:t>իրավունք</w:t>
      </w:r>
      <w:r w:rsidRPr="00377AA7">
        <w:rPr>
          <w:rFonts w:ascii="GHEA Grapalat" w:hAnsi="GHEA Grapalat" w:cs="Sylfaen"/>
          <w:sz w:val="20"/>
          <w:lang w:val="af-ZA"/>
        </w:rPr>
        <w:t xml:space="preserve"> </w:t>
      </w:r>
      <w:r w:rsidRPr="00377AA7">
        <w:rPr>
          <w:rFonts w:ascii="GHEA Grapalat" w:hAnsi="GHEA Grapalat" w:cs="Sylfaen"/>
          <w:sz w:val="20"/>
        </w:rPr>
        <w:t>չունեցող</w:t>
      </w:r>
      <w:r w:rsidRPr="00377AA7">
        <w:rPr>
          <w:rFonts w:ascii="GHEA Grapalat" w:hAnsi="GHEA Grapalat" w:cs="Sylfaen"/>
          <w:sz w:val="20"/>
          <w:lang w:val="af-ZA"/>
        </w:rPr>
        <w:t xml:space="preserve"> </w:t>
      </w:r>
      <w:r w:rsidRPr="00377AA7">
        <w:rPr>
          <w:rFonts w:ascii="GHEA Grapalat" w:hAnsi="GHEA Grapalat" w:cs="Sylfaen"/>
          <w:sz w:val="20"/>
        </w:rPr>
        <w:t>մասնակիցների</w:t>
      </w:r>
      <w:r w:rsidRPr="00377AA7">
        <w:rPr>
          <w:rFonts w:ascii="GHEA Grapalat" w:hAnsi="GHEA Grapalat" w:cs="Sylfaen"/>
          <w:sz w:val="20"/>
          <w:lang w:val="af-ZA"/>
        </w:rPr>
        <w:t xml:space="preserve"> </w:t>
      </w:r>
      <w:r w:rsidRPr="00377AA7">
        <w:rPr>
          <w:rFonts w:ascii="GHEA Grapalat" w:hAnsi="GHEA Grapalat" w:cs="Sylfaen"/>
          <w:sz w:val="20"/>
        </w:rPr>
        <w:t>ցուցակում</w:t>
      </w:r>
      <w:r w:rsidRPr="00377AA7">
        <w:rPr>
          <w:rFonts w:ascii="GHEA Grapalat" w:hAnsi="GHEA Grapalat" w:cs="Sylfaen"/>
          <w:sz w:val="20"/>
          <w:lang w:val="af-ZA"/>
        </w:rPr>
        <w:t xml:space="preserve"> </w:t>
      </w:r>
      <w:r w:rsidRPr="00377AA7">
        <w:rPr>
          <w:rFonts w:ascii="GHEA Grapalat" w:hAnsi="GHEA Grapalat" w:cs="Sylfaen"/>
          <w:sz w:val="20"/>
        </w:rPr>
        <w:t>ներառելու</w:t>
      </w:r>
      <w:r w:rsidRPr="00377AA7">
        <w:rPr>
          <w:rFonts w:ascii="GHEA Grapalat" w:hAnsi="GHEA Grapalat" w:cs="Sylfaen"/>
          <w:sz w:val="20"/>
          <w:lang w:val="af-ZA"/>
        </w:rPr>
        <w:t xml:space="preserve"> </w:t>
      </w:r>
      <w:r w:rsidRPr="00377AA7">
        <w:rPr>
          <w:rFonts w:ascii="GHEA Grapalat" w:hAnsi="GHEA Grapalat" w:cs="Sylfaen"/>
          <w:sz w:val="20"/>
        </w:rPr>
        <w:t>ընթացակարգ</w:t>
      </w:r>
      <w:bookmarkEnd w:id="7"/>
      <w:r w:rsidRPr="00377AA7">
        <w:rPr>
          <w:rFonts w:ascii="GHEA Grapalat" w:hAnsi="GHEA Grapalat" w:cs="Sylfaen"/>
          <w:sz w:val="20"/>
          <w:lang w:val="af-ZA"/>
        </w:rPr>
        <w:t xml:space="preserve">: </w:t>
      </w:r>
      <w:r w:rsidRPr="00377AA7">
        <w:rPr>
          <w:rFonts w:ascii="GHEA Grapalat" w:hAnsi="GHEA Grapalat" w:cs="Sylfaen"/>
          <w:sz w:val="20"/>
        </w:rPr>
        <w:t>Ընդ</w:t>
      </w:r>
      <w:r w:rsidRPr="00377AA7">
        <w:rPr>
          <w:rFonts w:ascii="GHEA Grapalat" w:hAnsi="GHEA Grapalat" w:cs="Sylfaen"/>
          <w:sz w:val="20"/>
          <w:lang w:val="af-ZA"/>
        </w:rPr>
        <w:t xml:space="preserve"> </w:t>
      </w:r>
      <w:r w:rsidRPr="00377AA7">
        <w:rPr>
          <w:rFonts w:ascii="GHEA Grapalat" w:hAnsi="GHEA Grapalat" w:cs="Sylfaen"/>
          <w:sz w:val="20"/>
        </w:rPr>
        <w:t>որում</w:t>
      </w:r>
      <w:r w:rsidRPr="00377AA7">
        <w:rPr>
          <w:rFonts w:ascii="GHEA Grapalat" w:hAnsi="GHEA Grapalat" w:cs="Sylfaen"/>
          <w:sz w:val="20"/>
          <w:lang w:val="af-ZA"/>
        </w:rPr>
        <w:t xml:space="preserve">, </w:t>
      </w:r>
      <w:r w:rsidRPr="00377AA7">
        <w:rPr>
          <w:rFonts w:ascii="GHEA Grapalat" w:hAnsi="GHEA Grapalat" w:cs="Sylfaen"/>
          <w:sz w:val="20"/>
        </w:rPr>
        <w:t>եթե</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գնումներին</w:t>
      </w:r>
      <w:r w:rsidRPr="00377AA7">
        <w:rPr>
          <w:rFonts w:ascii="GHEA Grapalat" w:hAnsi="GHEA Grapalat" w:cs="Sylfaen"/>
          <w:sz w:val="20"/>
          <w:lang w:val="af-ZA"/>
        </w:rPr>
        <w:t xml:space="preserve"> </w:t>
      </w:r>
      <w:r w:rsidRPr="00377AA7">
        <w:rPr>
          <w:rFonts w:ascii="GHEA Grapalat" w:hAnsi="GHEA Grapalat" w:cs="Sylfaen"/>
          <w:sz w:val="20"/>
        </w:rPr>
        <w:t>մասնակցելու</w:t>
      </w:r>
      <w:r w:rsidRPr="00377AA7">
        <w:rPr>
          <w:rFonts w:ascii="GHEA Grapalat" w:hAnsi="GHEA Grapalat" w:cs="Sylfaen"/>
          <w:sz w:val="20"/>
          <w:lang w:val="af-ZA"/>
        </w:rPr>
        <w:t xml:space="preserve"> </w:t>
      </w:r>
      <w:r w:rsidRPr="00377AA7">
        <w:rPr>
          <w:rFonts w:ascii="GHEA Grapalat" w:hAnsi="GHEA Grapalat" w:cs="Sylfaen"/>
          <w:sz w:val="20"/>
        </w:rPr>
        <w:t>իրավունք</w:t>
      </w:r>
      <w:r w:rsidRPr="00377AA7">
        <w:rPr>
          <w:rFonts w:ascii="GHEA Grapalat" w:hAnsi="GHEA Grapalat" w:cs="Sylfaen"/>
          <w:sz w:val="20"/>
          <w:lang w:val="af-ZA"/>
        </w:rPr>
        <w:t xml:space="preserve"> </w:t>
      </w:r>
      <w:r w:rsidRPr="00377AA7">
        <w:rPr>
          <w:rFonts w:ascii="GHEA Grapalat" w:hAnsi="GHEA Grapalat" w:cs="Sylfaen"/>
          <w:sz w:val="20"/>
        </w:rPr>
        <w:t>ունենալու</w:t>
      </w:r>
      <w:r w:rsidRPr="00377AA7">
        <w:rPr>
          <w:rFonts w:ascii="GHEA Grapalat" w:hAnsi="GHEA Grapalat" w:cs="Sylfaen"/>
          <w:sz w:val="20"/>
          <w:lang w:val="hy-AM"/>
        </w:rPr>
        <w:t xml:space="preserve"> մասին հավաստումը</w:t>
      </w:r>
      <w:r w:rsidRPr="00377AA7">
        <w:rPr>
          <w:rFonts w:ascii="GHEA Grapalat" w:hAnsi="GHEA Grapalat" w:cs="Sylfaen"/>
          <w:sz w:val="20"/>
          <w:lang w:val="af-ZA"/>
        </w:rPr>
        <w:t xml:space="preserve"> </w:t>
      </w:r>
      <w:r w:rsidRPr="00377AA7">
        <w:rPr>
          <w:rFonts w:ascii="GHEA Grapalat" w:hAnsi="GHEA Grapalat" w:cs="Sylfaen"/>
          <w:sz w:val="20"/>
        </w:rPr>
        <w:t>որակվում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rPr>
        <w:t>որպես</w:t>
      </w:r>
      <w:r w:rsidRPr="00377AA7">
        <w:rPr>
          <w:rFonts w:ascii="GHEA Grapalat" w:hAnsi="GHEA Grapalat" w:cs="Sylfaen"/>
          <w:sz w:val="20"/>
          <w:lang w:val="af-ZA"/>
        </w:rPr>
        <w:t xml:space="preserve"> </w:t>
      </w:r>
      <w:r w:rsidRPr="00377AA7">
        <w:rPr>
          <w:rFonts w:ascii="GHEA Grapalat" w:hAnsi="GHEA Grapalat" w:cs="Sylfaen"/>
          <w:sz w:val="20"/>
        </w:rPr>
        <w:t>իրականությանը</w:t>
      </w:r>
      <w:r w:rsidRPr="00377AA7">
        <w:rPr>
          <w:rFonts w:ascii="GHEA Grapalat" w:hAnsi="GHEA Grapalat" w:cs="Sylfaen"/>
          <w:sz w:val="20"/>
          <w:lang w:val="af-ZA"/>
        </w:rPr>
        <w:t xml:space="preserve"> </w:t>
      </w:r>
      <w:r w:rsidRPr="00377AA7">
        <w:rPr>
          <w:rFonts w:ascii="GHEA Grapalat" w:hAnsi="GHEA Grapalat" w:cs="Sylfaen"/>
          <w:sz w:val="20"/>
        </w:rPr>
        <w:t>չհամապատասխանող</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w:t>
      </w:r>
      <w:r w:rsidRPr="00377AA7">
        <w:rPr>
          <w:rFonts w:ascii="GHEA Grapalat" w:hAnsi="GHEA Grapalat" w:cs="Sylfaen"/>
          <w:sz w:val="20"/>
        </w:rPr>
        <w:t>մասնակիցը</w:t>
      </w:r>
      <w:r w:rsidRPr="00377AA7">
        <w:rPr>
          <w:rFonts w:ascii="GHEA Grapalat" w:hAnsi="GHEA Grapalat" w:cs="Sylfaen"/>
          <w:sz w:val="20"/>
          <w:lang w:val="af-ZA"/>
        </w:rPr>
        <w:t xml:space="preserve"> սույն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սահմանված</w:t>
      </w:r>
      <w:r w:rsidRPr="00377AA7">
        <w:rPr>
          <w:rFonts w:ascii="GHEA Grapalat" w:hAnsi="GHEA Grapalat" w:cs="Sylfaen"/>
          <w:sz w:val="20"/>
          <w:lang w:val="af-ZA"/>
        </w:rPr>
        <w:t xml:space="preserve"> </w:t>
      </w:r>
      <w:r w:rsidRPr="00377AA7">
        <w:rPr>
          <w:rFonts w:ascii="GHEA Grapalat" w:hAnsi="GHEA Grapalat" w:cs="Sylfaen"/>
          <w:sz w:val="20"/>
        </w:rPr>
        <w:t>կարգով</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ժամկետներում</w:t>
      </w:r>
      <w:r w:rsidRPr="00377AA7">
        <w:rPr>
          <w:rFonts w:ascii="GHEA Grapalat" w:hAnsi="GHEA Grapalat" w:cs="Sylfaen"/>
          <w:sz w:val="20"/>
          <w:lang w:val="af-ZA"/>
        </w:rPr>
        <w:t xml:space="preserve"> </w:t>
      </w:r>
      <w:r w:rsidRPr="00377AA7">
        <w:rPr>
          <w:rFonts w:ascii="GHEA Grapalat" w:hAnsi="GHEA Grapalat" w:cs="Sylfaen"/>
          <w:sz w:val="20"/>
        </w:rPr>
        <w:t>չի</w:t>
      </w:r>
      <w:r w:rsidRPr="00377AA7">
        <w:rPr>
          <w:rFonts w:ascii="GHEA Grapalat" w:hAnsi="GHEA Grapalat" w:cs="Sylfaen"/>
          <w:sz w:val="20"/>
          <w:lang w:val="af-ZA"/>
        </w:rPr>
        <w:t xml:space="preserve"> </w:t>
      </w:r>
      <w:r w:rsidRPr="00377AA7">
        <w:rPr>
          <w:rFonts w:ascii="GHEA Grapalat" w:hAnsi="GHEA Grapalat" w:cs="Sylfaen"/>
          <w:sz w:val="20"/>
        </w:rPr>
        <w:t>ներկայացնում</w:t>
      </w:r>
      <w:r w:rsidRPr="00377AA7">
        <w:rPr>
          <w:rFonts w:ascii="GHEA Grapalat" w:hAnsi="GHEA Grapalat" w:cs="Sylfaen"/>
          <w:sz w:val="20"/>
          <w:lang w:val="af-ZA"/>
        </w:rPr>
        <w:t xml:space="preserve"> </w:t>
      </w:r>
      <w:r w:rsidRPr="00377AA7">
        <w:rPr>
          <w:rFonts w:ascii="GHEA Grapalat" w:hAnsi="GHEA Grapalat" w:cs="Sylfaen"/>
          <w:sz w:val="20"/>
        </w:rPr>
        <w:t>հրավերով</w:t>
      </w:r>
      <w:r w:rsidRPr="00377AA7">
        <w:rPr>
          <w:rFonts w:ascii="GHEA Grapalat" w:hAnsi="GHEA Grapalat" w:cs="Sylfaen"/>
          <w:sz w:val="20"/>
          <w:lang w:val="af-ZA"/>
        </w:rPr>
        <w:t xml:space="preserve"> </w:t>
      </w:r>
      <w:r w:rsidRPr="00377AA7">
        <w:rPr>
          <w:rFonts w:ascii="GHEA Grapalat" w:hAnsi="GHEA Grapalat" w:cs="Sylfaen"/>
          <w:sz w:val="20"/>
        </w:rPr>
        <w:t>նախատեսված</w:t>
      </w:r>
      <w:r w:rsidRPr="00377AA7">
        <w:rPr>
          <w:rFonts w:ascii="GHEA Grapalat" w:hAnsi="GHEA Grapalat" w:cs="Sylfaen"/>
          <w:sz w:val="20"/>
          <w:lang w:val="af-ZA"/>
        </w:rPr>
        <w:t xml:space="preserve"> </w:t>
      </w:r>
      <w:r w:rsidRPr="00377AA7">
        <w:rPr>
          <w:rFonts w:ascii="GHEA Grapalat" w:hAnsi="GHEA Grapalat" w:cs="Sylfaen"/>
          <w:sz w:val="20"/>
        </w:rPr>
        <w:t>փաստաթղթերը</w:t>
      </w:r>
      <w:r w:rsidRPr="00377AA7">
        <w:rPr>
          <w:rFonts w:ascii="GHEA Grapalat" w:hAnsi="GHEA Grapalat" w:cs="Sylfaen"/>
          <w:sz w:val="20"/>
          <w:lang w:val="af-ZA"/>
        </w:rPr>
        <w:t xml:space="preserve">, </w:t>
      </w:r>
      <w:r w:rsidRPr="00377AA7">
        <w:rPr>
          <w:rFonts w:ascii="GHEA Grapalat" w:hAnsi="GHEA Grapalat" w:cs="Sylfaen"/>
          <w:sz w:val="20"/>
        </w:rPr>
        <w:t>կամ</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մասնակիցը</w:t>
      </w:r>
      <w:r w:rsidRPr="00377AA7">
        <w:rPr>
          <w:rFonts w:ascii="GHEA Grapalat" w:hAnsi="GHEA Grapalat" w:cs="Sylfaen"/>
          <w:sz w:val="20"/>
          <w:lang w:val="af-ZA"/>
        </w:rPr>
        <w:t xml:space="preserve"> </w:t>
      </w:r>
      <w:r w:rsidRPr="00377AA7">
        <w:rPr>
          <w:rFonts w:ascii="GHEA Grapalat" w:hAnsi="GHEA Grapalat" w:cs="Sylfaen"/>
          <w:sz w:val="20"/>
        </w:rPr>
        <w:t>չի</w:t>
      </w:r>
      <w:r w:rsidRPr="00377AA7">
        <w:rPr>
          <w:rFonts w:ascii="GHEA Grapalat" w:hAnsi="GHEA Grapalat" w:cs="Sylfaen"/>
          <w:sz w:val="20"/>
          <w:lang w:val="af-ZA"/>
        </w:rPr>
        <w:t xml:space="preserve"> </w:t>
      </w:r>
      <w:r w:rsidRPr="00377AA7">
        <w:rPr>
          <w:rFonts w:ascii="GHEA Grapalat" w:hAnsi="GHEA Grapalat" w:cs="Sylfaen"/>
          <w:sz w:val="20"/>
        </w:rPr>
        <w:t>ներկայացնում</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 xml:space="preserve">, </w:t>
      </w:r>
      <w:r w:rsidRPr="00377AA7">
        <w:rPr>
          <w:rFonts w:ascii="GHEA Grapalat" w:hAnsi="GHEA Grapalat" w:cs="Sylfaen"/>
          <w:sz w:val="20"/>
        </w:rPr>
        <w:t>ապա</w:t>
      </w:r>
      <w:r w:rsidRPr="00377AA7">
        <w:rPr>
          <w:rFonts w:ascii="GHEA Grapalat" w:hAnsi="GHEA Grapalat" w:cs="Sylfaen"/>
          <w:sz w:val="20"/>
          <w:lang w:val="af-ZA"/>
        </w:rPr>
        <w:t xml:space="preserve"> </w:t>
      </w:r>
      <w:r w:rsidRPr="00377AA7">
        <w:rPr>
          <w:rFonts w:ascii="GHEA Grapalat" w:hAnsi="GHEA Grapalat" w:cs="Sylfaen"/>
          <w:sz w:val="20"/>
        </w:rPr>
        <w:t>այդ</w:t>
      </w:r>
      <w:r w:rsidRPr="00377AA7">
        <w:rPr>
          <w:rFonts w:ascii="GHEA Grapalat" w:hAnsi="GHEA Grapalat" w:cs="Sylfaen"/>
          <w:sz w:val="20"/>
          <w:lang w:val="af-ZA"/>
        </w:rPr>
        <w:t xml:space="preserve"> </w:t>
      </w:r>
      <w:r w:rsidRPr="00377AA7">
        <w:rPr>
          <w:rFonts w:ascii="GHEA Grapalat" w:hAnsi="GHEA Grapalat" w:cs="Sylfaen"/>
          <w:sz w:val="20"/>
        </w:rPr>
        <w:t>հանգամանքը</w:t>
      </w:r>
      <w:r w:rsidRPr="00377AA7">
        <w:rPr>
          <w:rFonts w:ascii="GHEA Grapalat" w:hAnsi="GHEA Grapalat" w:cs="Sylfaen"/>
          <w:sz w:val="20"/>
          <w:lang w:val="af-ZA"/>
        </w:rPr>
        <w:t xml:space="preserve"> </w:t>
      </w:r>
      <w:r w:rsidRPr="00377AA7">
        <w:rPr>
          <w:rFonts w:ascii="GHEA Grapalat" w:hAnsi="GHEA Grapalat" w:cs="Sylfaen"/>
          <w:sz w:val="20"/>
        </w:rPr>
        <w:t>համարվում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որպես</w:t>
      </w:r>
      <w:r w:rsidRPr="00377AA7">
        <w:rPr>
          <w:rFonts w:ascii="GHEA Grapalat" w:hAnsi="GHEA Grapalat" w:cs="Sylfaen"/>
          <w:sz w:val="20"/>
          <w:lang w:val="af-ZA"/>
        </w:rPr>
        <w:t xml:space="preserve"> </w:t>
      </w:r>
      <w:r w:rsidRPr="00377AA7">
        <w:rPr>
          <w:rFonts w:ascii="GHEA Grapalat" w:hAnsi="GHEA Grapalat" w:cs="Sylfaen"/>
          <w:sz w:val="20"/>
        </w:rPr>
        <w:t>գնման</w:t>
      </w:r>
      <w:r w:rsidRPr="00377AA7">
        <w:rPr>
          <w:rFonts w:ascii="GHEA Grapalat" w:hAnsi="GHEA Grapalat" w:cs="Sylfaen"/>
          <w:sz w:val="20"/>
          <w:lang w:val="af-ZA"/>
        </w:rPr>
        <w:t xml:space="preserve"> </w:t>
      </w:r>
      <w:r w:rsidRPr="00377AA7">
        <w:rPr>
          <w:rFonts w:ascii="GHEA Grapalat" w:hAnsi="GHEA Grapalat" w:cs="Sylfaen"/>
          <w:sz w:val="20"/>
        </w:rPr>
        <w:t>գործընթացի</w:t>
      </w:r>
      <w:r w:rsidRPr="00377AA7">
        <w:rPr>
          <w:rFonts w:ascii="GHEA Grapalat" w:hAnsi="GHEA Grapalat" w:cs="Sylfaen"/>
          <w:sz w:val="20"/>
          <w:lang w:val="af-ZA"/>
        </w:rPr>
        <w:t xml:space="preserve"> </w:t>
      </w:r>
      <w:r w:rsidRPr="00377AA7">
        <w:rPr>
          <w:rFonts w:ascii="GHEA Grapalat" w:hAnsi="GHEA Grapalat" w:cs="Sylfaen"/>
          <w:sz w:val="20"/>
        </w:rPr>
        <w:t>շրջանակում</w:t>
      </w:r>
      <w:r w:rsidRPr="00377AA7">
        <w:rPr>
          <w:rFonts w:ascii="GHEA Grapalat" w:hAnsi="GHEA Grapalat" w:cs="Sylfaen"/>
          <w:sz w:val="20"/>
          <w:lang w:val="af-ZA"/>
        </w:rPr>
        <w:t xml:space="preserve"> </w:t>
      </w:r>
      <w:r w:rsidRPr="00377AA7">
        <w:rPr>
          <w:rFonts w:ascii="GHEA Grapalat" w:hAnsi="GHEA Grapalat" w:cs="Sylfaen"/>
          <w:sz w:val="20"/>
        </w:rPr>
        <w:t>ստանձնված</w:t>
      </w:r>
      <w:r w:rsidRPr="00377AA7">
        <w:rPr>
          <w:rFonts w:ascii="GHEA Grapalat" w:hAnsi="GHEA Grapalat" w:cs="Sylfaen"/>
          <w:sz w:val="20"/>
          <w:lang w:val="af-ZA"/>
        </w:rPr>
        <w:t xml:space="preserve"> </w:t>
      </w:r>
      <w:r w:rsidRPr="00377AA7">
        <w:rPr>
          <w:rFonts w:ascii="GHEA Grapalat" w:hAnsi="GHEA Grapalat" w:cs="Sylfaen"/>
          <w:sz w:val="20"/>
        </w:rPr>
        <w:t>պարտավորության</w:t>
      </w:r>
      <w:r w:rsidRPr="00377AA7">
        <w:rPr>
          <w:rFonts w:ascii="GHEA Grapalat" w:hAnsi="GHEA Grapalat" w:cs="Sylfaen"/>
          <w:sz w:val="20"/>
          <w:lang w:val="af-ZA"/>
        </w:rPr>
        <w:t xml:space="preserve"> խախտում: </w:t>
      </w:r>
    </w:p>
    <w:p w:rsidR="00404109" w:rsidRPr="00377AA7" w:rsidRDefault="00404109" w:rsidP="00404109">
      <w:pPr>
        <w:ind w:firstLine="375"/>
        <w:jc w:val="both"/>
        <w:rPr>
          <w:rFonts w:ascii="GHEA Grapalat" w:hAnsi="GHEA Grapalat"/>
          <w:sz w:val="20"/>
          <w:szCs w:val="20"/>
          <w:lang w:val="af-ZA"/>
        </w:rPr>
      </w:pPr>
      <w:r w:rsidRPr="00377AA7">
        <w:rPr>
          <w:rFonts w:ascii="GHEA Grapalat" w:hAnsi="GHEA Grapalat"/>
          <w:color w:val="000000"/>
          <w:sz w:val="20"/>
          <w:szCs w:val="20"/>
          <w:lang w:val="af-ZA"/>
        </w:rPr>
        <w:lastRenderedPageBreak/>
        <w:t xml:space="preserve">      8.13 </w:t>
      </w:r>
      <w:r w:rsidRPr="00377AA7">
        <w:rPr>
          <w:rFonts w:ascii="GHEA Grapalat" w:hAnsi="GHEA Grapalat"/>
          <w:color w:val="000000"/>
          <w:sz w:val="20"/>
          <w:szCs w:val="20"/>
        </w:rPr>
        <w:t>Ե</w:t>
      </w:r>
      <w:r w:rsidRPr="00377AA7">
        <w:rPr>
          <w:rFonts w:ascii="GHEA Grapalat" w:hAnsi="GHEA Grapalat"/>
          <w:color w:val="000000"/>
          <w:sz w:val="20"/>
          <w:szCs w:val="20"/>
          <w:lang w:val="hy-AM"/>
        </w:rPr>
        <w:t>թե մասնակից</w:t>
      </w:r>
      <w:r w:rsidRPr="00377AA7">
        <w:rPr>
          <w:rFonts w:ascii="GHEA Grapalat" w:hAnsi="GHEA Grapalat"/>
          <w:color w:val="000000"/>
          <w:sz w:val="20"/>
          <w:szCs w:val="20"/>
        </w:rPr>
        <w:t>ն</w:t>
      </w:r>
      <w:r w:rsidRPr="00377AA7">
        <w:rPr>
          <w:rFonts w:ascii="GHEA Grapalat" w:hAnsi="GHEA Grapalat"/>
          <w:color w:val="000000"/>
          <w:sz w:val="20"/>
          <w:szCs w:val="20"/>
          <w:lang w:val="hy-AM"/>
        </w:rPr>
        <w:t xml:space="preserve"> </w:t>
      </w:r>
      <w:r w:rsidRPr="00377AA7">
        <w:rPr>
          <w:rFonts w:ascii="GHEA Grapalat" w:hAnsi="GHEA Grapalat"/>
          <w:color w:val="000000"/>
          <w:sz w:val="20"/>
          <w:szCs w:val="20"/>
        </w:rPr>
        <w:t>Օ</w:t>
      </w:r>
      <w:r w:rsidRPr="00377AA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377AA7">
        <w:rPr>
          <w:rFonts w:ascii="GHEA Grapalat" w:hAnsi="GHEA Grapalat" w:cs="Sylfaen"/>
          <w:sz w:val="20"/>
          <w:szCs w:val="20"/>
          <w:lang w:val="af-ZA"/>
        </w:rPr>
        <w:t>:</w:t>
      </w:r>
    </w:p>
    <w:p w:rsidR="00404109" w:rsidRPr="00377AA7" w:rsidRDefault="00404109" w:rsidP="00404109">
      <w:pPr>
        <w:pStyle w:val="norm"/>
        <w:spacing w:line="240" w:lineRule="auto"/>
        <w:ind w:firstLine="706"/>
        <w:rPr>
          <w:rFonts w:ascii="GHEA Grapalat" w:hAnsi="GHEA Grapalat" w:cs="Sylfaen"/>
          <w:sz w:val="20"/>
          <w:szCs w:val="24"/>
          <w:lang w:val="af-ZA" w:eastAsia="en-US"/>
        </w:rPr>
      </w:pPr>
      <w:r w:rsidRPr="00377AA7">
        <w:rPr>
          <w:rFonts w:ascii="GHEA Grapalat" w:hAnsi="GHEA Grapalat" w:cs="Sylfaen"/>
          <w:sz w:val="20"/>
          <w:szCs w:val="24"/>
          <w:lang w:val="af-ZA" w:eastAsia="en-US"/>
        </w:rPr>
        <w:t xml:space="preserve">8.14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հրավերի</w:t>
      </w:r>
      <w:r w:rsidRPr="00377AA7">
        <w:rPr>
          <w:rFonts w:ascii="GHEA Grapalat" w:hAnsi="GHEA Grapalat" w:cs="Sylfaen"/>
          <w:sz w:val="20"/>
          <w:szCs w:val="24"/>
          <w:lang w:val="af-ZA" w:eastAsia="en-US"/>
        </w:rPr>
        <w:t xml:space="preserve"> 1-</w:t>
      </w:r>
      <w:r w:rsidRPr="00377AA7">
        <w:rPr>
          <w:rFonts w:ascii="GHEA Grapalat" w:hAnsi="GHEA Grapalat" w:cs="Sylfaen"/>
          <w:sz w:val="20"/>
          <w:szCs w:val="24"/>
          <w:lang w:val="ru-RU" w:eastAsia="en-US"/>
        </w:rPr>
        <w:t>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մասի</w:t>
      </w:r>
      <w:r w:rsidRPr="00377AA7">
        <w:rPr>
          <w:rFonts w:ascii="GHEA Grapalat" w:hAnsi="GHEA Grapalat" w:cs="Sylfaen"/>
          <w:sz w:val="20"/>
          <w:szCs w:val="24"/>
          <w:lang w:val="af-ZA" w:eastAsia="en-US"/>
        </w:rPr>
        <w:t xml:space="preserve"> 8.8 և 8.9 </w:t>
      </w:r>
      <w:r w:rsidRPr="00377AA7">
        <w:rPr>
          <w:rFonts w:ascii="GHEA Grapalat" w:hAnsi="GHEA Grapalat" w:cs="Sylfaen"/>
          <w:sz w:val="20"/>
          <w:szCs w:val="24"/>
          <w:lang w:val="ru-RU" w:eastAsia="en-US"/>
        </w:rPr>
        <w:t>կետ</w:t>
      </w:r>
      <w:r w:rsidRPr="00377AA7">
        <w:rPr>
          <w:rFonts w:ascii="GHEA Grapalat" w:hAnsi="GHEA Grapalat" w:cs="Sylfaen"/>
          <w:sz w:val="20"/>
          <w:szCs w:val="24"/>
          <w:lang w:eastAsia="en-US"/>
        </w:rPr>
        <w:t>եր</w:t>
      </w:r>
      <w:r w:rsidRPr="00377AA7">
        <w:rPr>
          <w:rFonts w:ascii="GHEA Grapalat" w:hAnsi="GHEA Grapalat" w:cs="Sylfaen"/>
          <w:sz w:val="20"/>
          <w:szCs w:val="24"/>
          <w:lang w:val="ru-RU" w:eastAsia="en-US"/>
        </w:rPr>
        <w:t>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նշված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փաստաթղթերը</w:t>
      </w:r>
      <w:r w:rsidRPr="00377AA7">
        <w:rPr>
          <w:rFonts w:ascii="GHEA Grapalat" w:hAnsi="GHEA Grapalat" w:cs="Sylfaen"/>
          <w:sz w:val="20"/>
          <w:szCs w:val="24"/>
          <w:lang w:val="af-ZA" w:eastAsia="en-US"/>
        </w:rPr>
        <w:t xml:space="preserve"> մասնակիցը </w:t>
      </w:r>
      <w:r w:rsidRPr="00377AA7">
        <w:rPr>
          <w:rFonts w:ascii="GHEA Grapalat" w:hAnsi="GHEA Grapalat" w:cs="Sylfaen"/>
          <w:sz w:val="20"/>
          <w:szCs w:val="24"/>
          <w:lang w:eastAsia="en-US"/>
        </w:rPr>
        <w:t>սահմանված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ժամկետում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հանձնա</w:t>
      </w:r>
      <w:r w:rsidRPr="00377AA7">
        <w:rPr>
          <w:rFonts w:ascii="GHEA Grapalat" w:hAnsi="GHEA Grapalat" w:cs="Sylfaen"/>
          <w:sz w:val="20"/>
          <w:szCs w:val="24"/>
          <w:lang w:val="af-ZA" w:eastAsia="en-US"/>
        </w:rPr>
        <w:softHyphen/>
      </w:r>
      <w:r w:rsidRPr="00377AA7">
        <w:rPr>
          <w:rFonts w:ascii="GHEA Grapalat" w:hAnsi="GHEA Grapalat" w:cs="Sylfaen"/>
          <w:sz w:val="20"/>
          <w:szCs w:val="24"/>
          <w:lang w:val="ru-RU" w:eastAsia="en-US"/>
        </w:rPr>
        <w:t>ժողովի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ներկայաց</w:t>
      </w:r>
      <w:r w:rsidRPr="00377AA7">
        <w:rPr>
          <w:rFonts w:ascii="GHEA Grapalat" w:hAnsi="GHEA Grapalat" w:cs="Sylfaen"/>
          <w:sz w:val="20"/>
          <w:szCs w:val="24"/>
          <w:lang w:eastAsia="en-US"/>
        </w:rPr>
        <w:t>ն</w:t>
      </w:r>
      <w:r w:rsidRPr="00377AA7">
        <w:rPr>
          <w:rFonts w:ascii="GHEA Grapalat" w:hAnsi="GHEA Grapalat" w:cs="Sylfaen"/>
          <w:sz w:val="20"/>
          <w:szCs w:val="24"/>
          <w:lang w:val="ru-RU" w:eastAsia="en-US"/>
        </w:rPr>
        <w:t>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է</w:t>
      </w:r>
      <w:r w:rsidRPr="00377AA7">
        <w:rPr>
          <w:rFonts w:ascii="GHEA Grapalat" w:hAnsi="GHEA Grapalat" w:cs="Sylfaen"/>
          <w:sz w:val="20"/>
          <w:szCs w:val="24"/>
          <w:lang w:val="af-ZA" w:eastAsia="en-US"/>
        </w:rPr>
        <w:t xml:space="preserve"> վերջինիս՝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հրավերով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նախատեսված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ուղարկելու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միջոցով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Քարտուղարը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պարտավոր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փաստաթղթերն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ստանալու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օրը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հաստատել</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դրանց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ստանալու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հանգամանքը՝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սույն</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val="ru-RU" w:eastAsia="en-US"/>
        </w:rPr>
        <w:t>հրավերում</w:t>
      </w:r>
      <w:r w:rsidRPr="00377AA7">
        <w:rPr>
          <w:rFonts w:ascii="GHEA Grapalat" w:hAnsi="GHEA Grapalat" w:cs="Sylfaen"/>
          <w:sz w:val="20"/>
          <w:szCs w:val="24"/>
          <w:lang w:val="hy-AM" w:eastAsia="en-US"/>
        </w:rPr>
        <w:t xml:space="preserve"> </w:t>
      </w:r>
      <w:r w:rsidRPr="00377AA7">
        <w:rPr>
          <w:rFonts w:ascii="GHEA Grapalat" w:hAnsi="GHEA Grapalat" w:cs="Sylfaen"/>
          <w:sz w:val="20"/>
          <w:szCs w:val="24"/>
          <w:lang w:val="ru-RU" w:eastAsia="en-US"/>
        </w:rPr>
        <w:t>նշված</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իր</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փոստից</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մասնակցի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էլեկտրոնային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փոստին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հավաստում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ուղարկելու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val="ru-RU" w:eastAsia="en-US"/>
        </w:rPr>
        <w:t>միջոցով</w:t>
      </w:r>
      <w:r w:rsidRPr="00377AA7">
        <w:rPr>
          <w:rFonts w:ascii="GHEA Grapalat" w:hAnsi="GHEA Grapalat" w:cs="Sylfaen"/>
          <w:sz w:val="20"/>
          <w:szCs w:val="24"/>
          <w:lang w:val="af-ZA" w:eastAsia="en-US"/>
        </w:rPr>
        <w:t>:</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 xml:space="preserve">8.15 </w:t>
      </w:r>
      <w:r w:rsidRPr="00377AA7">
        <w:rPr>
          <w:rFonts w:ascii="GHEA Grapalat" w:hAnsi="GHEA Grapalat" w:cs="Sylfaen"/>
          <w:szCs w:val="24"/>
          <w:lang w:val="ru-RU"/>
        </w:rPr>
        <w:t>Մասնակիցները</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նրանց</w:t>
      </w:r>
      <w:r w:rsidRPr="00377AA7">
        <w:rPr>
          <w:rFonts w:ascii="GHEA Grapalat" w:hAnsi="GHEA Grapalat" w:cs="Sylfaen"/>
          <w:szCs w:val="24"/>
        </w:rPr>
        <w:t xml:space="preserve"> </w:t>
      </w:r>
      <w:r w:rsidRPr="00377AA7">
        <w:rPr>
          <w:rFonts w:ascii="GHEA Grapalat" w:hAnsi="GHEA Grapalat" w:cs="Sylfaen"/>
          <w:szCs w:val="24"/>
          <w:lang w:val="ru-RU"/>
        </w:rPr>
        <w:t>ներկայացուցիչները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ներկա</w:t>
      </w:r>
      <w:r w:rsidRPr="00377AA7">
        <w:rPr>
          <w:rFonts w:ascii="GHEA Grapalat" w:hAnsi="GHEA Grapalat" w:cs="Sylfaen"/>
          <w:szCs w:val="24"/>
        </w:rPr>
        <w:t xml:space="preserve"> լինել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նիստերին։</w:t>
      </w:r>
      <w:r w:rsidRPr="00377AA7">
        <w:rPr>
          <w:rFonts w:ascii="GHEA Grapalat" w:hAnsi="GHEA Grapalat" w:cs="Sylfaen"/>
          <w:szCs w:val="24"/>
        </w:rPr>
        <w:t xml:space="preserve"> </w:t>
      </w:r>
      <w:r w:rsidRPr="00377AA7">
        <w:rPr>
          <w:rFonts w:ascii="GHEA Grapalat" w:hAnsi="GHEA Grapalat" w:cs="Sylfaen"/>
          <w:szCs w:val="24"/>
          <w:lang w:val="ru-RU"/>
        </w:rPr>
        <w:t>Մասնակիցները</w:t>
      </w:r>
      <w:r w:rsidRPr="00377AA7">
        <w:rPr>
          <w:rFonts w:ascii="GHEA Grapalat" w:hAnsi="GHEA Grapalat" w:cs="Sylfaen"/>
          <w:szCs w:val="24"/>
        </w:rPr>
        <w:t xml:space="preserve"> կամ </w:t>
      </w:r>
      <w:r w:rsidRPr="00377AA7">
        <w:rPr>
          <w:rFonts w:ascii="GHEA Grapalat" w:hAnsi="GHEA Grapalat" w:cs="Sylfaen"/>
          <w:szCs w:val="24"/>
          <w:lang w:val="ru-RU"/>
        </w:rPr>
        <w:t>նրանց</w:t>
      </w:r>
      <w:r w:rsidRPr="00377AA7">
        <w:rPr>
          <w:rFonts w:ascii="GHEA Grapalat" w:hAnsi="GHEA Grapalat" w:cs="Sylfaen"/>
          <w:szCs w:val="24"/>
        </w:rPr>
        <w:t xml:space="preserve"> </w:t>
      </w:r>
      <w:r w:rsidRPr="00377AA7">
        <w:rPr>
          <w:rFonts w:ascii="GHEA Grapalat" w:hAnsi="GHEA Grapalat" w:cs="Sylfaen"/>
          <w:szCs w:val="24"/>
          <w:lang w:val="ru-RU"/>
        </w:rPr>
        <w:t>ներկայացուցիչները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պահանջել</w:t>
      </w:r>
      <w:r w:rsidRPr="00377AA7">
        <w:rPr>
          <w:rFonts w:ascii="GHEA Grapalat" w:hAnsi="GHEA Grapalat" w:cs="Sylfaen"/>
          <w:szCs w:val="24"/>
        </w:rPr>
        <w:t xml:space="preserve"> </w:t>
      </w:r>
      <w:r w:rsidRPr="00377AA7">
        <w:rPr>
          <w:rFonts w:ascii="GHEA Grapalat" w:hAnsi="GHEA Grapalat" w:cs="Sylfaen"/>
          <w:szCs w:val="24"/>
          <w:lang w:val="ru-RU"/>
        </w:rPr>
        <w:t>հանձնաժողովի</w:t>
      </w:r>
      <w:r w:rsidRPr="00377AA7">
        <w:rPr>
          <w:rFonts w:ascii="GHEA Grapalat" w:hAnsi="GHEA Grapalat" w:cs="Sylfaen"/>
          <w:szCs w:val="24"/>
        </w:rPr>
        <w:t xml:space="preserve"> </w:t>
      </w:r>
      <w:r w:rsidRPr="00377AA7">
        <w:rPr>
          <w:rFonts w:ascii="GHEA Grapalat" w:hAnsi="GHEA Grapalat" w:cs="Sylfaen"/>
          <w:szCs w:val="24"/>
          <w:lang w:val="ru-RU"/>
        </w:rPr>
        <w:t>նիստերի</w:t>
      </w:r>
      <w:r w:rsidRPr="00377AA7">
        <w:rPr>
          <w:rFonts w:ascii="GHEA Grapalat" w:hAnsi="GHEA Grapalat" w:cs="Sylfaen"/>
          <w:szCs w:val="24"/>
        </w:rPr>
        <w:t xml:space="preserve"> </w:t>
      </w:r>
      <w:r w:rsidRPr="00377AA7">
        <w:rPr>
          <w:rFonts w:ascii="GHEA Grapalat" w:hAnsi="GHEA Grapalat" w:cs="Sylfaen"/>
          <w:szCs w:val="24"/>
          <w:lang w:val="ru-RU"/>
        </w:rPr>
        <w:t>արձանագրությունների</w:t>
      </w:r>
      <w:r w:rsidRPr="00377AA7">
        <w:rPr>
          <w:rFonts w:ascii="GHEA Grapalat" w:hAnsi="GHEA Grapalat" w:cs="Sylfaen"/>
          <w:szCs w:val="24"/>
        </w:rPr>
        <w:t xml:space="preserve"> </w:t>
      </w:r>
      <w:r w:rsidRPr="00377AA7">
        <w:rPr>
          <w:rFonts w:ascii="GHEA Grapalat" w:hAnsi="GHEA Grapalat" w:cs="Sylfaen"/>
          <w:szCs w:val="24"/>
          <w:lang w:val="ru-RU"/>
        </w:rPr>
        <w:t>պատճենները</w:t>
      </w:r>
      <w:r w:rsidRPr="00377AA7">
        <w:rPr>
          <w:rFonts w:ascii="GHEA Grapalat" w:hAnsi="GHEA Grapalat" w:cs="Sylfaen"/>
          <w:szCs w:val="24"/>
        </w:rPr>
        <w:t xml:space="preserve">, </w:t>
      </w:r>
      <w:r w:rsidRPr="00377AA7">
        <w:rPr>
          <w:rFonts w:ascii="GHEA Grapalat" w:hAnsi="GHEA Grapalat" w:cs="Sylfaen"/>
          <w:szCs w:val="24"/>
          <w:lang w:val="ru-RU"/>
        </w:rPr>
        <w:t>որոնք</w:t>
      </w:r>
      <w:r w:rsidRPr="00377AA7">
        <w:rPr>
          <w:rFonts w:ascii="GHEA Grapalat" w:hAnsi="GHEA Grapalat" w:cs="Sylfaen"/>
          <w:szCs w:val="24"/>
        </w:rPr>
        <w:t xml:space="preserve"> </w:t>
      </w:r>
      <w:r w:rsidRPr="00377AA7">
        <w:rPr>
          <w:rFonts w:ascii="GHEA Grapalat" w:hAnsi="GHEA Grapalat" w:cs="Sylfaen"/>
          <w:szCs w:val="24"/>
          <w:lang w:val="ru-RU"/>
        </w:rPr>
        <w:t>տրամադրվում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մեկ</w:t>
      </w:r>
      <w:r w:rsidRPr="00377AA7">
        <w:rPr>
          <w:rFonts w:ascii="GHEA Grapalat" w:hAnsi="GHEA Grapalat" w:cs="Sylfaen"/>
          <w:szCs w:val="24"/>
        </w:rPr>
        <w:t xml:space="preserve"> </w:t>
      </w:r>
      <w:r w:rsidRPr="00377AA7">
        <w:rPr>
          <w:rFonts w:ascii="GHEA Grapalat" w:hAnsi="GHEA Grapalat" w:cs="Sylfaen"/>
          <w:szCs w:val="24"/>
          <w:lang w:val="ru-RU"/>
        </w:rPr>
        <w:t>օրացուցային</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ընթացքում։</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8.16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պատվիրատուի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ծանուցումներն</w:t>
      </w:r>
      <w:r w:rsidRPr="00377AA7">
        <w:rPr>
          <w:rFonts w:ascii="GHEA Grapalat" w:hAnsi="GHEA Grapalat" w:cs="Sylfaen"/>
          <w:sz w:val="20"/>
          <w:lang w:val="af-ZA"/>
        </w:rPr>
        <w:t xml:space="preserve"> </w:t>
      </w:r>
      <w:r w:rsidRPr="00377AA7">
        <w:rPr>
          <w:rFonts w:ascii="GHEA Grapalat" w:hAnsi="GHEA Grapalat" w:cs="Sylfaen"/>
          <w:sz w:val="20"/>
          <w:lang w:val="ru-RU"/>
        </w:rPr>
        <w:t>ուղարկվում</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հայտում նշված էլեկտրոնային փոստին ուղարկելու միջոցով, </w:t>
      </w:r>
      <w:r w:rsidRPr="00377AA7">
        <w:rPr>
          <w:rFonts w:ascii="GHEA Grapalat" w:hAnsi="GHEA Grapalat" w:cs="Sylfaen"/>
          <w:sz w:val="20"/>
          <w:lang w:val="ru-RU"/>
        </w:rPr>
        <w:t>իսկ</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իր</w:t>
      </w:r>
      <w:r w:rsidRPr="00377AA7">
        <w:rPr>
          <w:rFonts w:ascii="GHEA Grapalat" w:hAnsi="GHEA Grapalat" w:cs="Sylfaen"/>
          <w:sz w:val="20"/>
          <w:lang w:val="af-ZA"/>
        </w:rPr>
        <w:t xml:space="preserve"> </w:t>
      </w:r>
      <w:r w:rsidRPr="00377AA7">
        <w:rPr>
          <w:rFonts w:ascii="GHEA Grapalat" w:hAnsi="GHEA Grapalat" w:cs="Sylfaen"/>
          <w:sz w:val="20"/>
          <w:lang w:val="ru-RU"/>
        </w:rPr>
        <w:t>հայտում</w:t>
      </w:r>
      <w:r w:rsidRPr="00377AA7">
        <w:rPr>
          <w:rFonts w:ascii="GHEA Grapalat" w:hAnsi="GHEA Grapalat" w:cs="Sylfaen"/>
          <w:sz w:val="20"/>
          <w:lang w:val="af-ZA"/>
        </w:rPr>
        <w:t xml:space="preserve"> </w:t>
      </w:r>
      <w:r w:rsidRPr="00377AA7">
        <w:rPr>
          <w:rFonts w:ascii="GHEA Grapalat" w:hAnsi="GHEA Grapalat" w:cs="Sylfaen"/>
          <w:sz w:val="20"/>
          <w:lang w:val="ru-RU"/>
        </w:rPr>
        <w:t>նշված</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փոստից</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հրավերում</w:t>
      </w:r>
      <w:r w:rsidRPr="00377AA7">
        <w:rPr>
          <w:rFonts w:ascii="GHEA Grapalat" w:hAnsi="GHEA Grapalat" w:cs="Sylfaen"/>
          <w:sz w:val="20"/>
          <w:lang w:val="af-ZA"/>
        </w:rPr>
        <w:t xml:space="preserve"> </w:t>
      </w:r>
      <w:r w:rsidRPr="00377AA7">
        <w:rPr>
          <w:rFonts w:ascii="GHEA Grapalat" w:hAnsi="GHEA Grapalat" w:cs="Sylfaen"/>
          <w:sz w:val="20"/>
          <w:lang w:val="ru-RU"/>
        </w:rPr>
        <w:t>նշված</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քարտուղարի</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փոստին</w:t>
      </w:r>
      <w:r w:rsidRPr="00377AA7">
        <w:rPr>
          <w:rFonts w:ascii="GHEA Grapalat" w:hAnsi="GHEA Grapalat" w:cs="Sylfaen"/>
          <w:sz w:val="20"/>
          <w:lang w:val="af-ZA"/>
        </w:rPr>
        <w:t xml:space="preserve"> </w:t>
      </w:r>
      <w:r w:rsidRPr="00377AA7">
        <w:rPr>
          <w:rFonts w:ascii="GHEA Grapalat" w:hAnsi="GHEA Grapalat"/>
          <w:sz w:val="20"/>
          <w:szCs w:val="20"/>
          <w:lang w:val="af-ZA" w:eastAsia="x-none"/>
        </w:rPr>
        <w:t>ուղարկվելու միջոցով:</w:t>
      </w:r>
    </w:p>
    <w:p w:rsidR="00404109" w:rsidRPr="00377AA7" w:rsidRDefault="00404109" w:rsidP="00404109">
      <w:pPr>
        <w:ind w:firstLine="567"/>
        <w:jc w:val="both"/>
        <w:rPr>
          <w:rFonts w:ascii="GHEA Grapalat" w:hAnsi="GHEA Grapalat"/>
          <w:sz w:val="20"/>
          <w:szCs w:val="20"/>
          <w:lang w:val="af-ZA" w:eastAsia="x-none"/>
        </w:rPr>
      </w:pPr>
      <w:r w:rsidRPr="00377AA7">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404109" w:rsidRPr="00377AA7" w:rsidRDefault="00404109" w:rsidP="00404109">
      <w:pPr>
        <w:pStyle w:val="23"/>
        <w:spacing w:line="240" w:lineRule="auto"/>
        <w:ind w:firstLine="567"/>
        <w:rPr>
          <w:rFonts w:ascii="GHEA Grapalat" w:hAnsi="GHEA Grapalat"/>
          <w:lang w:val="hy-AM"/>
        </w:rPr>
      </w:pPr>
      <w:r w:rsidRPr="00377AA7">
        <w:rPr>
          <w:rFonts w:ascii="GHEA Grapalat" w:hAnsi="GHEA Grapalat"/>
        </w:rPr>
        <w:t>8</w:t>
      </w:r>
      <w:r w:rsidRPr="00377AA7">
        <w:rPr>
          <w:rFonts w:ascii="GHEA Grapalat" w:hAnsi="GHEA Grapalat"/>
          <w:lang w:val="hy-AM"/>
        </w:rPr>
        <w:t>.</w:t>
      </w:r>
      <w:r w:rsidRPr="00377AA7">
        <w:rPr>
          <w:rFonts w:ascii="GHEA Grapalat" w:hAnsi="GHEA Grapalat"/>
        </w:rPr>
        <w:t xml:space="preserve">17 </w:t>
      </w:r>
      <w:r w:rsidRPr="00377AA7">
        <w:rPr>
          <w:rFonts w:ascii="GHEA Grapalat" w:hAnsi="GHEA Grapalat" w:cs="Sylfaen"/>
        </w:rPr>
        <w:t>Հայտերի</w:t>
      </w:r>
      <w:r w:rsidRPr="00377AA7">
        <w:rPr>
          <w:rFonts w:ascii="GHEA Grapalat" w:hAnsi="GHEA Grapalat" w:cs="Arial"/>
        </w:rPr>
        <w:t xml:space="preserve"> </w:t>
      </w:r>
      <w:r w:rsidRPr="00377AA7">
        <w:rPr>
          <w:rFonts w:ascii="GHEA Grapalat" w:hAnsi="GHEA Grapalat" w:cs="Sylfaen"/>
        </w:rPr>
        <w:t>գնահատումը</w:t>
      </w:r>
      <w:r w:rsidRPr="00377AA7">
        <w:rPr>
          <w:rFonts w:ascii="GHEA Grapalat" w:hAnsi="GHEA Grapalat" w:cs="Arial"/>
        </w:rPr>
        <w:t xml:space="preserve"> </w:t>
      </w:r>
      <w:r w:rsidRPr="00377AA7">
        <w:rPr>
          <w:rFonts w:ascii="GHEA Grapalat" w:hAnsi="GHEA Grapalat" w:cs="Sylfaen"/>
        </w:rPr>
        <w:t>և</w:t>
      </w:r>
      <w:r w:rsidRPr="00377AA7">
        <w:rPr>
          <w:rFonts w:ascii="GHEA Grapalat" w:hAnsi="GHEA Grapalat" w:cs="Arial"/>
        </w:rPr>
        <w:t xml:space="preserve"> </w:t>
      </w:r>
      <w:r w:rsidRPr="00377AA7">
        <w:rPr>
          <w:rFonts w:ascii="GHEA Grapalat" w:hAnsi="GHEA Grapalat" w:cs="Sylfaen"/>
        </w:rPr>
        <w:t>ընտրված մասնակցի որոշումն</w:t>
      </w:r>
      <w:r w:rsidRPr="00377AA7">
        <w:rPr>
          <w:rFonts w:ascii="GHEA Grapalat" w:hAnsi="GHEA Grapalat" w:cs="Arial"/>
        </w:rPr>
        <w:t xml:space="preserve"> </w:t>
      </w:r>
      <w:r w:rsidRPr="00377AA7">
        <w:rPr>
          <w:rFonts w:ascii="GHEA Grapalat" w:hAnsi="GHEA Grapalat" w:cs="Sylfaen"/>
        </w:rPr>
        <w:t>իրականացվում</w:t>
      </w:r>
      <w:r w:rsidRPr="00377AA7">
        <w:rPr>
          <w:rFonts w:ascii="GHEA Grapalat" w:hAnsi="GHEA Grapalat" w:cs="Arial"/>
        </w:rPr>
        <w:t xml:space="preserve"> </w:t>
      </w:r>
      <w:r w:rsidRPr="00377AA7">
        <w:rPr>
          <w:rFonts w:ascii="GHEA Grapalat" w:hAnsi="GHEA Grapalat" w:cs="Sylfaen"/>
        </w:rPr>
        <w:t>է</w:t>
      </w:r>
      <w:r w:rsidRPr="00377AA7">
        <w:rPr>
          <w:rFonts w:ascii="GHEA Grapalat" w:hAnsi="GHEA Grapalat" w:cs="Arial"/>
        </w:rPr>
        <w:t xml:space="preserve"> </w:t>
      </w:r>
      <w:r w:rsidRPr="00377AA7">
        <w:rPr>
          <w:rFonts w:ascii="GHEA Grapalat" w:hAnsi="GHEA Grapalat" w:cs="Sylfaen"/>
        </w:rPr>
        <w:t>ըստ</w:t>
      </w:r>
      <w:r w:rsidRPr="00377AA7">
        <w:rPr>
          <w:rFonts w:ascii="GHEA Grapalat" w:hAnsi="GHEA Grapalat" w:cs="Arial"/>
        </w:rPr>
        <w:t xml:space="preserve"> </w:t>
      </w:r>
      <w:r w:rsidRPr="00377AA7">
        <w:rPr>
          <w:rFonts w:ascii="GHEA Grapalat" w:hAnsi="GHEA Grapalat" w:cs="Sylfaen"/>
        </w:rPr>
        <w:t>առանձին</w:t>
      </w:r>
      <w:r w:rsidRPr="00377AA7">
        <w:rPr>
          <w:rFonts w:ascii="GHEA Grapalat" w:hAnsi="GHEA Grapalat" w:cs="Arial"/>
        </w:rPr>
        <w:t xml:space="preserve"> </w:t>
      </w:r>
      <w:r w:rsidRPr="00377AA7">
        <w:rPr>
          <w:rFonts w:ascii="GHEA Grapalat" w:hAnsi="GHEA Grapalat" w:cs="Sylfaen"/>
        </w:rPr>
        <w:t>չափաբաժինների</w:t>
      </w:r>
      <w:r w:rsidRPr="00377AA7">
        <w:rPr>
          <w:rFonts w:ascii="GHEA Grapalat" w:hAnsi="GHEA Grapalat" w:cs="Sylfaen"/>
          <w:vertAlign w:val="superscript"/>
        </w:rPr>
        <w:t>11</w:t>
      </w:r>
      <w:r w:rsidRPr="00377AA7">
        <w:rPr>
          <w:rStyle w:val="af6"/>
          <w:rFonts w:ascii="GHEA Grapalat" w:hAnsi="GHEA Grapalat" w:cs="Sylfaen"/>
          <w:color w:val="FFFFFF"/>
        </w:rPr>
        <w:footnoteReference w:id="2"/>
      </w:r>
      <w:r w:rsidRPr="00377AA7">
        <w:rPr>
          <w:rFonts w:ascii="GHEA Grapalat" w:hAnsi="GHEA Grapalat" w:cs="Tahoma"/>
        </w:rPr>
        <w:t>։</w:t>
      </w:r>
      <w:r w:rsidRPr="00377AA7">
        <w:rPr>
          <w:rFonts w:ascii="GHEA Grapalat" w:hAnsi="GHEA Grapalat" w:cs="Tahoma"/>
          <w:lang w:val="hy-AM"/>
        </w:rPr>
        <w:t xml:space="preserve"> </w:t>
      </w:r>
    </w:p>
    <w:p w:rsidR="00404109" w:rsidRPr="00377AA7" w:rsidRDefault="00404109" w:rsidP="00404109">
      <w:pPr>
        <w:ind w:firstLine="567"/>
        <w:jc w:val="both"/>
        <w:rPr>
          <w:rFonts w:ascii="GHEA Grapalat" w:hAnsi="GHEA Grapalat"/>
          <w:sz w:val="20"/>
          <w:szCs w:val="20"/>
          <w:lang w:val="af-ZA" w:eastAsia="x-none"/>
        </w:rPr>
      </w:pPr>
      <w:r w:rsidRPr="00377AA7">
        <w:rPr>
          <w:rFonts w:ascii="GHEA Grapalat" w:hAnsi="GHEA Grapalat"/>
          <w:sz w:val="20"/>
          <w:szCs w:val="20"/>
          <w:lang w:val="af-ZA" w:eastAsia="x-none"/>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377AA7">
        <w:rPr>
          <w:rFonts w:ascii="GHEA Grapalat" w:hAnsi="GHEA Grapalat"/>
          <w:sz w:val="20"/>
          <w:szCs w:val="20"/>
          <w:lang w:val="hy-AM" w:eastAsia="x-none"/>
        </w:rPr>
        <w:t>հրավերի 1-ին մասի 8.12-ից 8.19րդ կետերով սահմանված ընթացակարգի կիրառմամբ</w:t>
      </w:r>
      <w:r w:rsidRPr="00377AA7">
        <w:rPr>
          <w:rFonts w:ascii="GHEA Grapalat" w:hAnsi="GHEA Grapalat"/>
          <w:sz w:val="20"/>
          <w:szCs w:val="20"/>
          <w:lang w:val="af-ZA" w:eastAsia="x-none"/>
        </w:rPr>
        <w:t>:</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8</w:t>
      </w:r>
      <w:r w:rsidRPr="00377AA7">
        <w:rPr>
          <w:rFonts w:ascii="GHEA Grapalat" w:hAnsi="GHEA Grapalat" w:cs="Sylfaen"/>
          <w:szCs w:val="24"/>
          <w:lang w:val="hy-AM"/>
        </w:rPr>
        <w:t>.</w:t>
      </w:r>
      <w:r w:rsidRPr="00377AA7">
        <w:rPr>
          <w:rFonts w:ascii="GHEA Grapalat" w:hAnsi="GHEA Grapalat" w:cs="Sylfaen"/>
          <w:szCs w:val="24"/>
        </w:rPr>
        <w:t xml:space="preserve">19 </w:t>
      </w:r>
      <w:r w:rsidRPr="00377AA7">
        <w:rPr>
          <w:rFonts w:ascii="GHEA Grapalat" w:hAnsi="GHEA Grapalat" w:cs="Sylfaen"/>
          <w:szCs w:val="24"/>
          <w:lang w:val="ru-RU"/>
        </w:rPr>
        <w:t>Մասնակից</w:t>
      </w:r>
      <w:r w:rsidRPr="00377AA7">
        <w:rPr>
          <w:rFonts w:ascii="GHEA Grapalat" w:hAnsi="GHEA Grapalat" w:cs="Sylfaen"/>
          <w:szCs w:val="24"/>
          <w:lang w:val="en-US"/>
        </w:rPr>
        <w:t>ն</w:t>
      </w:r>
      <w:r w:rsidRPr="00377AA7">
        <w:rPr>
          <w:rFonts w:ascii="GHEA Grapalat" w:hAnsi="GHEA Grapalat" w:cs="Sylfaen"/>
          <w:szCs w:val="24"/>
        </w:rPr>
        <w:t xml:space="preserve"> </w:t>
      </w:r>
      <w:r w:rsidRPr="00377AA7">
        <w:rPr>
          <w:rFonts w:ascii="GHEA Grapalat" w:hAnsi="GHEA Grapalat" w:cs="Sylfaen"/>
          <w:szCs w:val="24"/>
          <w:lang w:val="ru-RU"/>
        </w:rPr>
        <w:t>իրեն</w:t>
      </w:r>
      <w:r w:rsidRPr="00377AA7">
        <w:rPr>
          <w:rFonts w:ascii="GHEA Grapalat" w:hAnsi="GHEA Grapalat" w:cs="Sylfaen"/>
          <w:szCs w:val="24"/>
        </w:rPr>
        <w:t xml:space="preserve"> </w:t>
      </w:r>
      <w:r w:rsidRPr="00377AA7">
        <w:rPr>
          <w:rFonts w:ascii="GHEA Grapalat" w:hAnsi="GHEA Grapalat" w:cs="Sylfaen"/>
          <w:szCs w:val="24"/>
          <w:lang w:val="ru-RU"/>
        </w:rPr>
        <w:t>ներկայացված</w:t>
      </w:r>
      <w:r w:rsidRPr="00377AA7">
        <w:rPr>
          <w:rFonts w:ascii="GHEA Grapalat" w:hAnsi="GHEA Grapalat" w:cs="Sylfaen"/>
          <w:szCs w:val="24"/>
        </w:rPr>
        <w:t xml:space="preserve"> </w:t>
      </w:r>
      <w:r w:rsidRPr="00377AA7">
        <w:rPr>
          <w:rFonts w:ascii="GHEA Grapalat" w:hAnsi="GHEA Grapalat" w:cs="Sylfaen"/>
          <w:szCs w:val="24"/>
          <w:lang w:val="ru-RU"/>
        </w:rPr>
        <w:t>պահանջների</w:t>
      </w:r>
      <w:r w:rsidRPr="00377AA7">
        <w:rPr>
          <w:rFonts w:ascii="GHEA Grapalat" w:hAnsi="GHEA Grapalat" w:cs="Sylfaen"/>
          <w:szCs w:val="24"/>
        </w:rPr>
        <w:t xml:space="preserve"> </w:t>
      </w:r>
      <w:r w:rsidRPr="00377AA7">
        <w:rPr>
          <w:rFonts w:ascii="GHEA Grapalat" w:hAnsi="GHEA Grapalat" w:cs="Sylfaen"/>
          <w:szCs w:val="24"/>
          <w:lang w:val="ru-RU"/>
        </w:rPr>
        <w:t>համապատասխանության</w:t>
      </w:r>
      <w:r w:rsidRPr="00377AA7">
        <w:rPr>
          <w:rFonts w:ascii="GHEA Grapalat" w:hAnsi="GHEA Grapalat" w:cs="Sylfaen"/>
          <w:szCs w:val="24"/>
        </w:rPr>
        <w:t xml:space="preserve"> </w:t>
      </w:r>
      <w:r w:rsidRPr="00377AA7">
        <w:rPr>
          <w:rFonts w:ascii="GHEA Grapalat" w:hAnsi="GHEA Grapalat" w:cs="Sylfaen"/>
          <w:szCs w:val="24"/>
          <w:lang w:val="ru-RU"/>
        </w:rPr>
        <w:t>հիմնավորման</w:t>
      </w:r>
      <w:r w:rsidRPr="00377AA7">
        <w:rPr>
          <w:rFonts w:ascii="GHEA Grapalat" w:hAnsi="GHEA Grapalat" w:cs="Sylfaen"/>
          <w:szCs w:val="24"/>
        </w:rPr>
        <w:t xml:space="preserve"> </w:t>
      </w:r>
      <w:r w:rsidRPr="00377AA7">
        <w:rPr>
          <w:rFonts w:ascii="GHEA Grapalat" w:hAnsi="GHEA Grapalat" w:cs="Sylfaen"/>
          <w:szCs w:val="24"/>
          <w:lang w:val="ru-RU"/>
        </w:rPr>
        <w:t>նպատակով</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ներկայացնել</w:t>
      </w:r>
      <w:r w:rsidRPr="00377AA7">
        <w:rPr>
          <w:rFonts w:ascii="GHEA Grapalat" w:hAnsi="GHEA Grapalat" w:cs="Sylfaen"/>
          <w:szCs w:val="24"/>
        </w:rPr>
        <w:t xml:space="preserve"> </w:t>
      </w:r>
      <w:r w:rsidRPr="00377AA7">
        <w:rPr>
          <w:rFonts w:ascii="GHEA Grapalat" w:hAnsi="GHEA Grapalat" w:cs="Sylfaen"/>
          <w:szCs w:val="24"/>
          <w:lang w:val="ru-RU"/>
        </w:rPr>
        <w:t>լրացուցիչ</w:t>
      </w:r>
      <w:r w:rsidRPr="00377AA7">
        <w:rPr>
          <w:rFonts w:ascii="GHEA Grapalat" w:hAnsi="GHEA Grapalat" w:cs="Sylfaen"/>
          <w:szCs w:val="24"/>
        </w:rPr>
        <w:t xml:space="preserve"> </w:t>
      </w:r>
      <w:r w:rsidRPr="00377AA7">
        <w:rPr>
          <w:rFonts w:ascii="GHEA Grapalat" w:hAnsi="GHEA Grapalat" w:cs="Sylfaen"/>
          <w:szCs w:val="24"/>
          <w:lang w:val="ru-RU"/>
        </w:rPr>
        <w:t>այլ</w:t>
      </w:r>
      <w:r w:rsidRPr="00377AA7">
        <w:rPr>
          <w:rFonts w:ascii="GHEA Grapalat" w:hAnsi="GHEA Grapalat" w:cs="Sylfaen"/>
          <w:szCs w:val="24"/>
        </w:rPr>
        <w:t xml:space="preserve"> </w:t>
      </w:r>
      <w:r w:rsidRPr="00377AA7">
        <w:rPr>
          <w:rFonts w:ascii="GHEA Grapalat" w:hAnsi="GHEA Grapalat" w:cs="Sylfaen"/>
          <w:szCs w:val="24"/>
          <w:lang w:val="ru-RU"/>
        </w:rPr>
        <w:t>փաստաթղթեր</w:t>
      </w:r>
      <w:r w:rsidRPr="00377AA7">
        <w:rPr>
          <w:rFonts w:ascii="GHEA Grapalat" w:hAnsi="GHEA Grapalat" w:cs="Sylfaen"/>
          <w:szCs w:val="24"/>
        </w:rPr>
        <w:t xml:space="preserve">, </w:t>
      </w:r>
      <w:r w:rsidRPr="00377AA7">
        <w:rPr>
          <w:rFonts w:ascii="GHEA Grapalat" w:hAnsi="GHEA Grapalat" w:cs="Sylfaen"/>
          <w:szCs w:val="24"/>
          <w:lang w:val="ru-RU"/>
        </w:rPr>
        <w:t>տեղեկություններ</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նյութեր։</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lang w:val="en-US"/>
        </w:rPr>
        <w:t>Հ</w:t>
      </w:r>
      <w:r w:rsidRPr="00377AA7">
        <w:rPr>
          <w:rFonts w:ascii="GHEA Grapalat" w:hAnsi="GHEA Grapalat" w:cs="Sylfaen"/>
          <w:szCs w:val="24"/>
          <w:lang w:val="ru-RU"/>
        </w:rPr>
        <w:t>անձնաժողովը</w:t>
      </w:r>
      <w:r w:rsidRPr="00377AA7">
        <w:rPr>
          <w:rFonts w:ascii="GHEA Grapalat" w:hAnsi="GHEA Grapalat" w:cs="Sylfaen"/>
          <w:szCs w:val="24"/>
        </w:rPr>
        <w:t xml:space="preserve"> </w:t>
      </w:r>
      <w:r w:rsidRPr="00377AA7">
        <w:rPr>
          <w:rFonts w:ascii="GHEA Grapalat" w:hAnsi="GHEA Grapalat" w:cs="Sylfaen"/>
          <w:szCs w:val="24"/>
          <w:lang w:val="ru-RU"/>
        </w:rPr>
        <w:t>կարող</w:t>
      </w:r>
      <w:r w:rsidRPr="00377AA7">
        <w:rPr>
          <w:rFonts w:ascii="GHEA Grapalat" w:hAnsi="GHEA Grapalat" w:cs="Sylfaen"/>
          <w:szCs w:val="24"/>
        </w:rPr>
        <w:t xml:space="preserve"> </w:t>
      </w:r>
      <w:r w:rsidRPr="00377AA7">
        <w:rPr>
          <w:rFonts w:ascii="GHEA Grapalat" w:hAnsi="GHEA Grapalat" w:cs="Sylfaen"/>
          <w:szCs w:val="24"/>
          <w:lang w:val="ru-RU"/>
        </w:rPr>
        <w:t>է</w:t>
      </w:r>
      <w:r w:rsidRPr="00377AA7">
        <w:rPr>
          <w:rFonts w:ascii="GHEA Grapalat" w:hAnsi="GHEA Grapalat" w:cs="Sylfaen"/>
          <w:szCs w:val="24"/>
        </w:rPr>
        <w:t xml:space="preserve"> </w:t>
      </w:r>
      <w:r w:rsidRPr="00377AA7">
        <w:rPr>
          <w:rFonts w:ascii="GHEA Grapalat" w:hAnsi="GHEA Grapalat" w:cs="Sylfaen"/>
          <w:szCs w:val="24"/>
          <w:lang w:val="ru-RU"/>
        </w:rPr>
        <w:t>ստուգել</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տվյալների</w:t>
      </w:r>
      <w:r w:rsidRPr="00377AA7">
        <w:rPr>
          <w:rFonts w:ascii="GHEA Grapalat" w:hAnsi="GHEA Grapalat" w:cs="Sylfaen"/>
          <w:szCs w:val="24"/>
        </w:rPr>
        <w:t xml:space="preserve"> </w:t>
      </w:r>
      <w:r w:rsidRPr="00377AA7">
        <w:rPr>
          <w:rFonts w:ascii="GHEA Grapalat" w:hAnsi="GHEA Grapalat" w:cs="Sylfaen"/>
          <w:szCs w:val="24"/>
          <w:lang w:val="ru-RU"/>
        </w:rPr>
        <w:t>իսկությունը</w:t>
      </w:r>
      <w:r w:rsidRPr="00377AA7">
        <w:rPr>
          <w:rFonts w:ascii="GHEA Grapalat" w:hAnsi="GHEA Grapalat" w:cs="Sylfaen"/>
          <w:szCs w:val="24"/>
        </w:rPr>
        <w:t xml:space="preserve">` </w:t>
      </w:r>
      <w:r w:rsidRPr="00377AA7">
        <w:rPr>
          <w:rFonts w:ascii="GHEA Grapalat" w:hAnsi="GHEA Grapalat" w:cs="Sylfaen"/>
          <w:szCs w:val="24"/>
          <w:lang w:val="ru-RU"/>
        </w:rPr>
        <w:t>օգտագործելով</w:t>
      </w:r>
      <w:r w:rsidRPr="00377AA7">
        <w:rPr>
          <w:rFonts w:ascii="GHEA Grapalat" w:hAnsi="GHEA Grapalat" w:cs="Sylfaen"/>
          <w:szCs w:val="24"/>
        </w:rPr>
        <w:t xml:space="preserve"> </w:t>
      </w:r>
      <w:r w:rsidRPr="00377AA7">
        <w:rPr>
          <w:rFonts w:ascii="GHEA Grapalat" w:hAnsi="GHEA Grapalat" w:cs="Sylfaen"/>
          <w:szCs w:val="24"/>
          <w:lang w:val="ru-RU"/>
        </w:rPr>
        <w:t>պաշտոնական</w:t>
      </w:r>
      <w:r w:rsidRPr="00377AA7">
        <w:rPr>
          <w:rFonts w:ascii="GHEA Grapalat" w:hAnsi="GHEA Grapalat" w:cs="Sylfaen"/>
          <w:szCs w:val="24"/>
        </w:rPr>
        <w:t xml:space="preserve"> </w:t>
      </w:r>
      <w:r w:rsidRPr="00377AA7">
        <w:rPr>
          <w:rFonts w:ascii="GHEA Grapalat" w:hAnsi="GHEA Grapalat" w:cs="Sylfaen"/>
          <w:szCs w:val="24"/>
          <w:lang w:val="ru-RU"/>
        </w:rPr>
        <w:t>աղբյուրներից</w:t>
      </w:r>
      <w:r w:rsidRPr="00377AA7">
        <w:rPr>
          <w:rFonts w:ascii="GHEA Grapalat" w:hAnsi="GHEA Grapalat" w:cs="Sylfaen"/>
          <w:szCs w:val="24"/>
        </w:rPr>
        <w:t xml:space="preserve"> </w:t>
      </w:r>
      <w:r w:rsidRPr="00377AA7">
        <w:rPr>
          <w:rFonts w:ascii="GHEA Grapalat" w:hAnsi="GHEA Grapalat" w:cs="Sylfaen"/>
          <w:szCs w:val="24"/>
          <w:lang w:val="ru-RU"/>
        </w:rPr>
        <w:t>ստացված</w:t>
      </w:r>
      <w:r w:rsidRPr="00377AA7">
        <w:rPr>
          <w:rFonts w:ascii="GHEA Grapalat" w:hAnsi="GHEA Grapalat" w:cs="Sylfaen"/>
          <w:szCs w:val="24"/>
        </w:rPr>
        <w:t xml:space="preserve"> </w:t>
      </w:r>
      <w:r w:rsidRPr="00377AA7">
        <w:rPr>
          <w:rFonts w:ascii="GHEA Grapalat" w:hAnsi="GHEA Grapalat" w:cs="Sylfaen"/>
          <w:szCs w:val="24"/>
          <w:lang w:val="ru-RU"/>
        </w:rPr>
        <w:t>տվյալներ</w:t>
      </w:r>
      <w:r w:rsidRPr="00377AA7">
        <w:rPr>
          <w:rFonts w:ascii="GHEA Grapalat" w:hAnsi="GHEA Grapalat" w:cs="Sylfaen"/>
          <w:szCs w:val="24"/>
        </w:rPr>
        <w:t xml:space="preserve"> </w:t>
      </w:r>
      <w:r w:rsidRPr="00377AA7">
        <w:rPr>
          <w:rFonts w:ascii="GHEA Grapalat" w:hAnsi="GHEA Grapalat" w:cs="Sylfaen"/>
          <w:szCs w:val="24"/>
          <w:lang w:val="ru-RU"/>
        </w:rPr>
        <w:t>կամ</w:t>
      </w:r>
      <w:r w:rsidRPr="00377AA7">
        <w:rPr>
          <w:rFonts w:ascii="GHEA Grapalat" w:hAnsi="GHEA Grapalat" w:cs="Sylfaen"/>
          <w:szCs w:val="24"/>
        </w:rPr>
        <w:t xml:space="preserve"> </w:t>
      </w:r>
      <w:r w:rsidRPr="00377AA7">
        <w:rPr>
          <w:rFonts w:ascii="GHEA Grapalat" w:hAnsi="GHEA Grapalat" w:cs="Sylfaen"/>
          <w:szCs w:val="24"/>
          <w:lang w:val="ru-RU"/>
        </w:rPr>
        <w:t>դրա</w:t>
      </w:r>
      <w:r w:rsidRPr="00377AA7">
        <w:rPr>
          <w:rFonts w:ascii="GHEA Grapalat" w:hAnsi="GHEA Grapalat" w:cs="Sylfaen"/>
          <w:szCs w:val="24"/>
        </w:rPr>
        <w:t xml:space="preserve"> </w:t>
      </w:r>
      <w:r w:rsidRPr="00377AA7">
        <w:rPr>
          <w:rFonts w:ascii="GHEA Grapalat" w:hAnsi="GHEA Grapalat" w:cs="Sylfaen"/>
          <w:szCs w:val="24"/>
          <w:lang w:val="ru-RU"/>
        </w:rPr>
        <w:t>մասին</w:t>
      </w:r>
      <w:r w:rsidRPr="00377AA7">
        <w:rPr>
          <w:rFonts w:ascii="GHEA Grapalat" w:hAnsi="GHEA Grapalat" w:cs="Sylfaen"/>
          <w:szCs w:val="24"/>
        </w:rPr>
        <w:t xml:space="preserve"> </w:t>
      </w:r>
      <w:r w:rsidRPr="00377AA7">
        <w:rPr>
          <w:rFonts w:ascii="GHEA Grapalat" w:hAnsi="GHEA Grapalat" w:cs="Sylfaen"/>
          <w:szCs w:val="24"/>
          <w:lang w:val="ru-RU"/>
        </w:rPr>
        <w:t>ստանալով</w:t>
      </w:r>
      <w:r w:rsidRPr="00377AA7">
        <w:rPr>
          <w:rFonts w:ascii="GHEA Grapalat" w:hAnsi="GHEA Grapalat" w:cs="Sylfaen"/>
          <w:szCs w:val="24"/>
        </w:rPr>
        <w:t xml:space="preserve"> </w:t>
      </w:r>
      <w:r w:rsidRPr="00377AA7">
        <w:rPr>
          <w:rFonts w:ascii="GHEA Grapalat" w:hAnsi="GHEA Grapalat" w:cs="Sylfaen"/>
          <w:szCs w:val="24"/>
          <w:lang w:val="ru-RU"/>
        </w:rPr>
        <w:t>իրավասու</w:t>
      </w:r>
      <w:r w:rsidRPr="00377AA7">
        <w:rPr>
          <w:rFonts w:ascii="GHEA Grapalat" w:hAnsi="GHEA Grapalat" w:cs="Sylfaen"/>
          <w:szCs w:val="24"/>
        </w:rPr>
        <w:t xml:space="preserve"> </w:t>
      </w:r>
      <w:r w:rsidRPr="00377AA7">
        <w:rPr>
          <w:rFonts w:ascii="GHEA Grapalat" w:hAnsi="GHEA Grapalat" w:cs="Sylfaen"/>
          <w:szCs w:val="24"/>
          <w:lang w:val="ru-RU"/>
        </w:rPr>
        <w:t>մարմինների</w:t>
      </w:r>
      <w:r w:rsidRPr="00377AA7">
        <w:rPr>
          <w:rFonts w:ascii="GHEA Grapalat" w:hAnsi="GHEA Grapalat" w:cs="Sylfaen"/>
          <w:szCs w:val="24"/>
        </w:rPr>
        <w:t xml:space="preserve"> </w:t>
      </w:r>
      <w:r w:rsidRPr="00377AA7">
        <w:rPr>
          <w:rFonts w:ascii="GHEA Grapalat" w:hAnsi="GHEA Grapalat" w:cs="Sylfaen"/>
          <w:szCs w:val="24"/>
          <w:lang w:val="ru-RU"/>
        </w:rPr>
        <w:t>գրավոր</w:t>
      </w:r>
      <w:r w:rsidRPr="00377AA7">
        <w:rPr>
          <w:rFonts w:ascii="GHEA Grapalat" w:hAnsi="GHEA Grapalat" w:cs="Sylfaen"/>
          <w:szCs w:val="24"/>
        </w:rPr>
        <w:t xml:space="preserve"> </w:t>
      </w:r>
      <w:r w:rsidRPr="00377AA7">
        <w:rPr>
          <w:rFonts w:ascii="GHEA Grapalat" w:hAnsi="GHEA Grapalat" w:cs="Sylfaen"/>
          <w:szCs w:val="24"/>
          <w:lang w:val="ru-RU"/>
        </w:rPr>
        <w:t>եզրակացությունը</w:t>
      </w:r>
      <w:r w:rsidRPr="00377AA7">
        <w:rPr>
          <w:rFonts w:ascii="GHEA Grapalat" w:hAnsi="GHEA Grapalat" w:cs="Sylfaen"/>
          <w:szCs w:val="24"/>
        </w:rPr>
        <w:t xml:space="preserve">: </w:t>
      </w:r>
      <w:r w:rsidRPr="00377AA7">
        <w:rPr>
          <w:rFonts w:ascii="GHEA Grapalat" w:hAnsi="GHEA Grapalat" w:cs="Sylfaen"/>
          <w:szCs w:val="24"/>
          <w:lang w:val="ru-RU"/>
        </w:rPr>
        <w:t>Նման</w:t>
      </w:r>
      <w:r w:rsidRPr="00377AA7">
        <w:rPr>
          <w:rFonts w:ascii="GHEA Grapalat" w:hAnsi="GHEA Grapalat" w:cs="Sylfaen"/>
          <w:szCs w:val="24"/>
        </w:rPr>
        <w:t xml:space="preserve"> </w:t>
      </w:r>
      <w:r w:rsidRPr="00377AA7">
        <w:rPr>
          <w:rFonts w:ascii="GHEA Grapalat" w:hAnsi="GHEA Grapalat" w:cs="Sylfaen"/>
          <w:szCs w:val="24"/>
          <w:lang w:val="ru-RU"/>
        </w:rPr>
        <w:t>հարցում</w:t>
      </w:r>
      <w:r w:rsidRPr="00377AA7">
        <w:rPr>
          <w:rFonts w:ascii="GHEA Grapalat" w:hAnsi="GHEA Grapalat" w:cs="Sylfaen"/>
          <w:szCs w:val="24"/>
        </w:rPr>
        <w:t xml:space="preserve"> </w:t>
      </w:r>
      <w:r w:rsidRPr="00377AA7">
        <w:rPr>
          <w:rFonts w:ascii="GHEA Grapalat" w:hAnsi="GHEA Grapalat" w:cs="Sylfaen"/>
          <w:szCs w:val="24"/>
          <w:lang w:val="ru-RU"/>
        </w:rPr>
        <w:t>ուղարկվելու</w:t>
      </w:r>
      <w:r w:rsidRPr="00377AA7">
        <w:rPr>
          <w:rFonts w:ascii="GHEA Grapalat" w:hAnsi="GHEA Grapalat" w:cs="Sylfaen"/>
          <w:szCs w:val="24"/>
        </w:rPr>
        <w:t xml:space="preserve"> </w:t>
      </w:r>
      <w:r w:rsidRPr="00377AA7">
        <w:rPr>
          <w:rFonts w:ascii="GHEA Grapalat" w:hAnsi="GHEA Grapalat" w:cs="Sylfaen"/>
          <w:szCs w:val="24"/>
          <w:lang w:val="ru-RU"/>
        </w:rPr>
        <w:t>դեպքում</w:t>
      </w:r>
      <w:r w:rsidRPr="00377AA7">
        <w:rPr>
          <w:rFonts w:ascii="GHEA Grapalat" w:hAnsi="GHEA Grapalat" w:cs="Sylfaen"/>
          <w:szCs w:val="24"/>
        </w:rPr>
        <w:t xml:space="preserve"> </w:t>
      </w:r>
      <w:r w:rsidRPr="00377AA7">
        <w:rPr>
          <w:rFonts w:ascii="GHEA Grapalat" w:hAnsi="GHEA Grapalat" w:cs="Sylfaen"/>
          <w:szCs w:val="24"/>
          <w:lang w:val="ru-RU"/>
        </w:rPr>
        <w:t>համապատասխան</w:t>
      </w:r>
      <w:r w:rsidRPr="00377AA7">
        <w:rPr>
          <w:rFonts w:ascii="GHEA Grapalat" w:hAnsi="GHEA Grapalat" w:cs="Sylfaen"/>
          <w:szCs w:val="24"/>
        </w:rPr>
        <w:t xml:space="preserve"> </w:t>
      </w:r>
      <w:r w:rsidRPr="00377AA7">
        <w:rPr>
          <w:rFonts w:ascii="GHEA Grapalat" w:hAnsi="GHEA Grapalat" w:cs="Sylfaen"/>
          <w:szCs w:val="24"/>
          <w:lang w:val="ru-RU"/>
        </w:rPr>
        <w:t>պետական</w:t>
      </w:r>
      <w:r w:rsidRPr="00377AA7">
        <w:rPr>
          <w:rFonts w:ascii="GHEA Grapalat" w:hAnsi="GHEA Grapalat" w:cs="Sylfaen"/>
          <w:szCs w:val="24"/>
        </w:rPr>
        <w:t xml:space="preserve"> </w:t>
      </w:r>
      <w:r w:rsidRPr="00377AA7">
        <w:rPr>
          <w:rFonts w:ascii="GHEA Grapalat" w:hAnsi="GHEA Grapalat" w:cs="Sylfaen"/>
          <w:szCs w:val="24"/>
          <w:lang w:val="ru-RU"/>
        </w:rPr>
        <w:t>և</w:t>
      </w:r>
      <w:r w:rsidRPr="00377AA7">
        <w:rPr>
          <w:rFonts w:ascii="GHEA Grapalat" w:hAnsi="GHEA Grapalat" w:cs="Sylfaen"/>
          <w:szCs w:val="24"/>
        </w:rPr>
        <w:t xml:space="preserve"> </w:t>
      </w:r>
      <w:r w:rsidRPr="00377AA7">
        <w:rPr>
          <w:rFonts w:ascii="GHEA Grapalat" w:hAnsi="GHEA Grapalat" w:cs="Sylfaen"/>
          <w:szCs w:val="24"/>
          <w:lang w:val="ru-RU"/>
        </w:rPr>
        <w:t>տեղական</w:t>
      </w:r>
      <w:r w:rsidRPr="00377AA7">
        <w:rPr>
          <w:rFonts w:ascii="GHEA Grapalat" w:hAnsi="GHEA Grapalat" w:cs="Sylfaen"/>
          <w:szCs w:val="24"/>
        </w:rPr>
        <w:t xml:space="preserve"> </w:t>
      </w:r>
      <w:r w:rsidRPr="00377AA7">
        <w:rPr>
          <w:rFonts w:ascii="GHEA Grapalat" w:hAnsi="GHEA Grapalat" w:cs="Sylfaen"/>
          <w:szCs w:val="24"/>
          <w:lang w:val="ru-RU"/>
        </w:rPr>
        <w:t>ինքնակառավարման</w:t>
      </w:r>
      <w:r w:rsidRPr="00377AA7">
        <w:rPr>
          <w:rFonts w:ascii="GHEA Grapalat" w:hAnsi="GHEA Grapalat" w:cs="Sylfaen"/>
          <w:szCs w:val="24"/>
        </w:rPr>
        <w:t xml:space="preserve"> </w:t>
      </w:r>
      <w:r w:rsidRPr="00377AA7">
        <w:rPr>
          <w:rFonts w:ascii="GHEA Grapalat" w:hAnsi="GHEA Grapalat" w:cs="Sylfaen"/>
          <w:szCs w:val="24"/>
          <w:lang w:val="ru-RU"/>
        </w:rPr>
        <w:t>մարմինները</w:t>
      </w:r>
      <w:r w:rsidRPr="00377AA7">
        <w:rPr>
          <w:rFonts w:ascii="GHEA Grapalat" w:hAnsi="GHEA Grapalat" w:cs="Sylfaen"/>
          <w:szCs w:val="24"/>
        </w:rPr>
        <w:t xml:space="preserve"> </w:t>
      </w:r>
      <w:r w:rsidRPr="00377AA7">
        <w:rPr>
          <w:rFonts w:ascii="GHEA Grapalat" w:hAnsi="GHEA Grapalat" w:cs="Sylfaen"/>
          <w:szCs w:val="24"/>
          <w:lang w:val="ru-RU"/>
        </w:rPr>
        <w:t>հարցումն</w:t>
      </w:r>
      <w:r w:rsidRPr="00377AA7">
        <w:rPr>
          <w:rFonts w:ascii="GHEA Grapalat" w:hAnsi="GHEA Grapalat" w:cs="Sylfaen"/>
          <w:szCs w:val="24"/>
        </w:rPr>
        <w:t xml:space="preserve"> </w:t>
      </w:r>
      <w:r w:rsidRPr="00377AA7">
        <w:rPr>
          <w:rFonts w:ascii="GHEA Grapalat" w:hAnsi="GHEA Grapalat" w:cs="Sylfaen"/>
          <w:szCs w:val="24"/>
          <w:lang w:val="ru-RU"/>
        </w:rPr>
        <w:t>ստանալու</w:t>
      </w:r>
      <w:r w:rsidRPr="00377AA7">
        <w:rPr>
          <w:rFonts w:ascii="GHEA Grapalat" w:hAnsi="GHEA Grapalat" w:cs="Sylfaen"/>
          <w:szCs w:val="24"/>
        </w:rPr>
        <w:t xml:space="preserve"> </w:t>
      </w:r>
      <w:r w:rsidRPr="00377AA7">
        <w:rPr>
          <w:rFonts w:ascii="GHEA Grapalat" w:hAnsi="GHEA Grapalat" w:cs="Sylfaen"/>
          <w:szCs w:val="24"/>
          <w:lang w:val="ru-RU"/>
        </w:rPr>
        <w:t>օրվան</w:t>
      </w:r>
      <w:r w:rsidRPr="00377AA7">
        <w:rPr>
          <w:rFonts w:ascii="GHEA Grapalat" w:hAnsi="GHEA Grapalat" w:cs="Sylfaen"/>
          <w:szCs w:val="24"/>
        </w:rPr>
        <w:t xml:space="preserve"> </w:t>
      </w:r>
      <w:r w:rsidRPr="00377AA7">
        <w:rPr>
          <w:rFonts w:ascii="GHEA Grapalat" w:hAnsi="GHEA Grapalat" w:cs="Sylfaen"/>
          <w:szCs w:val="24"/>
          <w:lang w:val="ru-RU"/>
        </w:rPr>
        <w:t>հաջորդող</w:t>
      </w:r>
      <w:r w:rsidRPr="00377AA7">
        <w:rPr>
          <w:rFonts w:ascii="GHEA Grapalat" w:hAnsi="GHEA Grapalat" w:cs="Sylfaen"/>
          <w:szCs w:val="24"/>
        </w:rPr>
        <w:t xml:space="preserve"> </w:t>
      </w:r>
      <w:r w:rsidRPr="00377AA7">
        <w:rPr>
          <w:rFonts w:ascii="GHEA Grapalat" w:hAnsi="GHEA Grapalat" w:cs="Sylfaen"/>
          <w:szCs w:val="24"/>
          <w:lang w:val="ru-RU"/>
        </w:rPr>
        <w:t>երկու</w:t>
      </w:r>
      <w:r w:rsidRPr="00377AA7">
        <w:rPr>
          <w:rFonts w:ascii="GHEA Grapalat" w:hAnsi="GHEA Grapalat" w:cs="Sylfaen"/>
          <w:szCs w:val="24"/>
        </w:rPr>
        <w:t xml:space="preserve"> </w:t>
      </w:r>
      <w:r w:rsidRPr="00377AA7">
        <w:rPr>
          <w:rFonts w:ascii="GHEA Grapalat" w:hAnsi="GHEA Grapalat" w:cs="Sylfaen"/>
          <w:szCs w:val="24"/>
          <w:lang w:val="ru-RU"/>
        </w:rPr>
        <w:t>աշխատանքային</w:t>
      </w:r>
      <w:r w:rsidRPr="00377AA7">
        <w:rPr>
          <w:rFonts w:ascii="GHEA Grapalat" w:hAnsi="GHEA Grapalat" w:cs="Sylfaen"/>
          <w:szCs w:val="24"/>
        </w:rPr>
        <w:t xml:space="preserve"> </w:t>
      </w:r>
      <w:r w:rsidRPr="00377AA7">
        <w:rPr>
          <w:rFonts w:ascii="GHEA Grapalat" w:hAnsi="GHEA Grapalat" w:cs="Sylfaen"/>
          <w:szCs w:val="24"/>
          <w:lang w:val="ru-RU"/>
        </w:rPr>
        <w:t>օրվա</w:t>
      </w:r>
      <w:r w:rsidRPr="00377AA7">
        <w:rPr>
          <w:rFonts w:ascii="GHEA Grapalat" w:hAnsi="GHEA Grapalat" w:cs="Sylfaen"/>
          <w:szCs w:val="24"/>
        </w:rPr>
        <w:t xml:space="preserve"> </w:t>
      </w:r>
      <w:r w:rsidRPr="00377AA7">
        <w:rPr>
          <w:rFonts w:ascii="GHEA Grapalat" w:hAnsi="GHEA Grapalat" w:cs="Sylfaen"/>
          <w:szCs w:val="24"/>
          <w:lang w:val="ru-RU"/>
        </w:rPr>
        <w:t>ընթացքում</w:t>
      </w:r>
      <w:r w:rsidRPr="00377AA7">
        <w:rPr>
          <w:rFonts w:ascii="GHEA Grapalat" w:hAnsi="GHEA Grapalat" w:cs="Sylfaen"/>
          <w:szCs w:val="24"/>
        </w:rPr>
        <w:t xml:space="preserve"> </w:t>
      </w:r>
      <w:r w:rsidRPr="00377AA7">
        <w:rPr>
          <w:rFonts w:ascii="GHEA Grapalat" w:hAnsi="GHEA Grapalat" w:cs="Sylfaen"/>
          <w:szCs w:val="24"/>
          <w:lang w:val="ru-RU"/>
        </w:rPr>
        <w:t>տրամադրում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գրավոր</w:t>
      </w:r>
      <w:r w:rsidRPr="00377AA7">
        <w:rPr>
          <w:rFonts w:ascii="GHEA Grapalat" w:hAnsi="GHEA Grapalat" w:cs="Sylfaen"/>
          <w:szCs w:val="24"/>
        </w:rPr>
        <w:t xml:space="preserve"> </w:t>
      </w:r>
      <w:r w:rsidRPr="00377AA7">
        <w:rPr>
          <w:rFonts w:ascii="GHEA Grapalat" w:hAnsi="GHEA Grapalat" w:cs="Sylfaen"/>
          <w:szCs w:val="24"/>
          <w:lang w:val="ru-RU"/>
        </w:rPr>
        <w:t>եզրակացություն</w:t>
      </w:r>
      <w:r w:rsidRPr="00377AA7">
        <w:rPr>
          <w:rFonts w:ascii="GHEA Grapalat" w:hAnsi="GHEA Grapalat" w:cs="Sylfaen"/>
          <w:szCs w:val="24"/>
        </w:rPr>
        <w:t xml:space="preserve">: </w:t>
      </w:r>
      <w:r w:rsidRPr="00377AA7">
        <w:rPr>
          <w:rFonts w:ascii="GHEA Grapalat" w:hAnsi="GHEA Grapalat" w:cs="Sylfaen"/>
          <w:szCs w:val="24"/>
          <w:lang w:val="ru-RU"/>
        </w:rPr>
        <w:t>Եթե</w:t>
      </w:r>
      <w:r w:rsidRPr="00377AA7">
        <w:rPr>
          <w:rFonts w:ascii="GHEA Grapalat" w:hAnsi="GHEA Grapalat" w:cs="Sylfaen"/>
          <w:szCs w:val="24"/>
        </w:rPr>
        <w:t xml:space="preserve"> </w:t>
      </w:r>
      <w:r w:rsidRPr="00377AA7">
        <w:rPr>
          <w:rFonts w:ascii="GHEA Grapalat" w:hAnsi="GHEA Grapalat" w:cs="Sylfaen"/>
          <w:szCs w:val="24"/>
          <w:lang w:val="en-US"/>
        </w:rPr>
        <w:t>մ</w:t>
      </w:r>
      <w:r w:rsidRPr="00377AA7">
        <w:rPr>
          <w:rFonts w:ascii="GHEA Grapalat" w:hAnsi="GHEA Grapalat" w:cs="Sylfaen"/>
          <w:szCs w:val="24"/>
          <w:lang w:val="ru-RU"/>
        </w:rPr>
        <w:t>ասնակցի</w:t>
      </w:r>
      <w:r w:rsidRPr="00377AA7">
        <w:rPr>
          <w:rFonts w:ascii="GHEA Grapalat" w:hAnsi="GHEA Grapalat" w:cs="Sylfaen"/>
          <w:szCs w:val="24"/>
        </w:rPr>
        <w:t xml:space="preserve"> </w:t>
      </w:r>
      <w:r w:rsidRPr="00377AA7">
        <w:rPr>
          <w:rFonts w:ascii="GHEA Grapalat" w:hAnsi="GHEA Grapalat" w:cs="Sylfaen"/>
          <w:szCs w:val="24"/>
          <w:lang w:val="ru-RU"/>
        </w:rPr>
        <w:t>ներկայացրած</w:t>
      </w:r>
      <w:r w:rsidRPr="00377AA7">
        <w:rPr>
          <w:rFonts w:ascii="GHEA Grapalat" w:hAnsi="GHEA Grapalat" w:cs="Sylfaen"/>
          <w:szCs w:val="24"/>
        </w:rPr>
        <w:t xml:space="preserve"> </w:t>
      </w:r>
      <w:r w:rsidRPr="00377AA7">
        <w:rPr>
          <w:rFonts w:ascii="GHEA Grapalat" w:hAnsi="GHEA Grapalat" w:cs="Sylfaen"/>
          <w:szCs w:val="24"/>
          <w:lang w:val="ru-RU"/>
        </w:rPr>
        <w:t>տվյալների</w:t>
      </w:r>
      <w:r w:rsidRPr="00377AA7">
        <w:rPr>
          <w:rFonts w:ascii="GHEA Grapalat" w:hAnsi="GHEA Grapalat" w:cs="Sylfaen"/>
          <w:szCs w:val="24"/>
        </w:rPr>
        <w:t xml:space="preserve"> </w:t>
      </w:r>
      <w:r w:rsidRPr="00377AA7">
        <w:rPr>
          <w:rFonts w:ascii="GHEA Grapalat" w:hAnsi="GHEA Grapalat" w:cs="Sylfaen"/>
          <w:szCs w:val="24"/>
          <w:lang w:val="ru-RU"/>
        </w:rPr>
        <w:t>իսկության</w:t>
      </w:r>
      <w:r w:rsidRPr="00377AA7">
        <w:rPr>
          <w:rFonts w:ascii="GHEA Grapalat" w:hAnsi="GHEA Grapalat" w:cs="Sylfaen"/>
          <w:szCs w:val="24"/>
        </w:rPr>
        <w:t xml:space="preserve"> </w:t>
      </w:r>
      <w:r w:rsidRPr="00377AA7">
        <w:rPr>
          <w:rFonts w:ascii="GHEA Grapalat" w:hAnsi="GHEA Grapalat" w:cs="Sylfaen"/>
          <w:szCs w:val="24"/>
          <w:lang w:val="ru-RU"/>
        </w:rPr>
        <w:t>ստուգման</w:t>
      </w:r>
      <w:r w:rsidRPr="00377AA7">
        <w:rPr>
          <w:rFonts w:ascii="GHEA Grapalat" w:hAnsi="GHEA Grapalat" w:cs="Sylfaen"/>
          <w:szCs w:val="24"/>
        </w:rPr>
        <w:t xml:space="preserve"> </w:t>
      </w:r>
      <w:r w:rsidRPr="00377AA7">
        <w:rPr>
          <w:rFonts w:ascii="GHEA Grapalat" w:hAnsi="GHEA Grapalat" w:cs="Sylfaen"/>
          <w:szCs w:val="24"/>
          <w:lang w:val="ru-RU"/>
        </w:rPr>
        <w:t>արդյունքում</w:t>
      </w:r>
      <w:r w:rsidRPr="00377AA7">
        <w:rPr>
          <w:rFonts w:ascii="GHEA Grapalat" w:hAnsi="GHEA Grapalat" w:cs="Sylfaen"/>
          <w:szCs w:val="24"/>
        </w:rPr>
        <w:t xml:space="preserve"> </w:t>
      </w:r>
      <w:r w:rsidRPr="00377AA7">
        <w:rPr>
          <w:rFonts w:ascii="GHEA Grapalat" w:hAnsi="GHEA Grapalat" w:cs="Sylfaen"/>
          <w:szCs w:val="24"/>
          <w:lang w:val="ru-RU"/>
        </w:rPr>
        <w:t>տվյալները</w:t>
      </w:r>
      <w:r w:rsidRPr="00377AA7">
        <w:rPr>
          <w:rFonts w:ascii="GHEA Grapalat" w:hAnsi="GHEA Grapalat" w:cs="Sylfaen"/>
          <w:szCs w:val="24"/>
        </w:rPr>
        <w:t xml:space="preserve"> </w:t>
      </w:r>
      <w:r w:rsidRPr="00377AA7">
        <w:rPr>
          <w:rFonts w:ascii="GHEA Grapalat" w:hAnsi="GHEA Grapalat" w:cs="Sylfaen"/>
          <w:szCs w:val="24"/>
          <w:lang w:val="ru-RU"/>
        </w:rPr>
        <w:t>որակվում</w:t>
      </w:r>
      <w:r w:rsidRPr="00377AA7">
        <w:rPr>
          <w:rFonts w:ascii="GHEA Grapalat" w:hAnsi="GHEA Grapalat" w:cs="Sylfaen"/>
          <w:szCs w:val="24"/>
        </w:rPr>
        <w:t xml:space="preserve"> </w:t>
      </w:r>
      <w:r w:rsidRPr="00377AA7">
        <w:rPr>
          <w:rFonts w:ascii="GHEA Grapalat" w:hAnsi="GHEA Grapalat" w:cs="Sylfaen"/>
          <w:szCs w:val="24"/>
          <w:lang w:val="ru-RU"/>
        </w:rPr>
        <w:t>են</w:t>
      </w:r>
      <w:r w:rsidRPr="00377AA7">
        <w:rPr>
          <w:rFonts w:ascii="GHEA Grapalat" w:hAnsi="GHEA Grapalat" w:cs="Sylfaen"/>
          <w:szCs w:val="24"/>
        </w:rPr>
        <w:t xml:space="preserve"> </w:t>
      </w:r>
      <w:r w:rsidRPr="00377AA7">
        <w:rPr>
          <w:rFonts w:ascii="GHEA Grapalat" w:hAnsi="GHEA Grapalat" w:cs="Sylfaen"/>
          <w:szCs w:val="24"/>
          <w:lang w:val="ru-RU"/>
        </w:rPr>
        <w:t>իրականությանը</w:t>
      </w:r>
      <w:r w:rsidRPr="00377AA7">
        <w:rPr>
          <w:rFonts w:ascii="GHEA Grapalat" w:hAnsi="GHEA Grapalat" w:cs="Sylfaen"/>
          <w:szCs w:val="24"/>
        </w:rPr>
        <w:t xml:space="preserve"> </w:t>
      </w:r>
      <w:r w:rsidRPr="00377AA7">
        <w:rPr>
          <w:rFonts w:ascii="GHEA Grapalat" w:hAnsi="GHEA Grapalat" w:cs="Sylfaen"/>
          <w:szCs w:val="24"/>
          <w:lang w:val="ru-RU"/>
        </w:rPr>
        <w:t>չհամապա</w:t>
      </w:r>
      <w:r w:rsidRPr="00377AA7">
        <w:rPr>
          <w:rFonts w:ascii="GHEA Grapalat" w:hAnsi="GHEA Grapalat" w:cs="Sylfaen"/>
          <w:szCs w:val="24"/>
        </w:rPr>
        <w:softHyphen/>
      </w:r>
      <w:r w:rsidRPr="00377AA7">
        <w:rPr>
          <w:rFonts w:ascii="GHEA Grapalat" w:hAnsi="GHEA Grapalat" w:cs="Sylfaen"/>
          <w:szCs w:val="24"/>
          <w:lang w:val="ru-RU"/>
        </w:rPr>
        <w:t>տասխանող</w:t>
      </w:r>
      <w:r w:rsidRPr="00377AA7">
        <w:rPr>
          <w:rFonts w:ascii="GHEA Grapalat" w:hAnsi="GHEA Grapalat" w:cs="Sylfaen"/>
          <w:szCs w:val="24"/>
        </w:rPr>
        <w:t xml:space="preserve">, </w:t>
      </w:r>
      <w:r w:rsidRPr="00377AA7">
        <w:rPr>
          <w:rFonts w:ascii="GHEA Grapalat" w:hAnsi="GHEA Grapalat" w:cs="Sylfaen"/>
          <w:szCs w:val="24"/>
          <w:lang w:val="ru-RU"/>
        </w:rPr>
        <w:t>ապա</w:t>
      </w:r>
      <w:r w:rsidRPr="00377AA7">
        <w:rPr>
          <w:rFonts w:ascii="GHEA Grapalat" w:hAnsi="GHEA Grapalat" w:cs="Sylfaen"/>
          <w:szCs w:val="24"/>
        </w:rPr>
        <w:t xml:space="preserve"> տվյալ մասնակցի հայտը մերժվում է:</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rPr>
        <w:t>8</w:t>
      </w:r>
      <w:r w:rsidRPr="00377AA7">
        <w:rPr>
          <w:rFonts w:ascii="GHEA Grapalat" w:hAnsi="GHEA Grapalat" w:cs="Sylfaen"/>
          <w:szCs w:val="24"/>
          <w:lang w:val="hy-AM"/>
        </w:rPr>
        <w:t>.</w:t>
      </w:r>
      <w:r w:rsidRPr="00377AA7">
        <w:rPr>
          <w:rFonts w:ascii="GHEA Grapalat" w:hAnsi="GHEA Grapalat" w:cs="Sylfaen"/>
          <w:szCs w:val="24"/>
        </w:rPr>
        <w:t xml:space="preserve">20 </w:t>
      </w:r>
      <w:r w:rsidRPr="00377AA7">
        <w:rPr>
          <w:rFonts w:ascii="GHEA Grapalat" w:hAnsi="GHEA Grapalat" w:cs="Sylfaen"/>
          <w:szCs w:val="24"/>
          <w:lang w:val="hy-AM"/>
        </w:rPr>
        <w:t>Սույն</w:t>
      </w:r>
      <w:r w:rsidRPr="00377AA7">
        <w:rPr>
          <w:rFonts w:ascii="GHEA Grapalat" w:hAnsi="GHEA Grapalat" w:cs="Sylfaen"/>
          <w:szCs w:val="24"/>
        </w:rPr>
        <w:t xml:space="preserve"> </w:t>
      </w:r>
      <w:r w:rsidRPr="00377AA7">
        <w:rPr>
          <w:rFonts w:ascii="GHEA Grapalat" w:hAnsi="GHEA Grapalat" w:cs="Sylfaen"/>
          <w:szCs w:val="24"/>
          <w:lang w:val="hy-AM"/>
        </w:rPr>
        <w:t>հրավերի</w:t>
      </w:r>
      <w:r w:rsidRPr="00377AA7">
        <w:rPr>
          <w:rFonts w:ascii="GHEA Grapalat" w:hAnsi="GHEA Grapalat" w:cs="Sylfaen"/>
          <w:szCs w:val="24"/>
        </w:rPr>
        <w:t xml:space="preserve"> 1-</w:t>
      </w:r>
      <w:r w:rsidRPr="00377AA7">
        <w:rPr>
          <w:rFonts w:ascii="GHEA Grapalat" w:hAnsi="GHEA Grapalat" w:cs="Sylfaen"/>
          <w:szCs w:val="24"/>
          <w:lang w:val="hy-AM"/>
        </w:rPr>
        <w:t>ին</w:t>
      </w:r>
      <w:r w:rsidRPr="00377AA7">
        <w:rPr>
          <w:rFonts w:ascii="GHEA Grapalat" w:hAnsi="GHEA Grapalat" w:cs="Sylfaen"/>
          <w:szCs w:val="24"/>
        </w:rPr>
        <w:t xml:space="preserve"> </w:t>
      </w:r>
      <w:r w:rsidRPr="00377AA7">
        <w:rPr>
          <w:rFonts w:ascii="GHEA Grapalat" w:hAnsi="GHEA Grapalat" w:cs="Sylfaen"/>
          <w:szCs w:val="24"/>
          <w:lang w:val="hy-AM"/>
        </w:rPr>
        <w:t>մասի</w:t>
      </w:r>
      <w:r w:rsidRPr="00377AA7">
        <w:rPr>
          <w:rFonts w:ascii="GHEA Grapalat" w:hAnsi="GHEA Grapalat" w:cs="Sylfaen"/>
          <w:szCs w:val="24"/>
        </w:rPr>
        <w:t xml:space="preserve"> 8.20 </w:t>
      </w:r>
      <w:r w:rsidRPr="00377AA7">
        <w:rPr>
          <w:rFonts w:ascii="GHEA Grapalat" w:hAnsi="GHEA Grapalat" w:cs="Sylfaen"/>
          <w:szCs w:val="24"/>
          <w:lang w:val="hy-AM"/>
        </w:rPr>
        <w:t>կետի</w:t>
      </w:r>
      <w:r w:rsidRPr="00377AA7">
        <w:rPr>
          <w:rFonts w:ascii="GHEA Grapalat" w:hAnsi="GHEA Grapalat" w:cs="Sylfaen"/>
          <w:szCs w:val="24"/>
        </w:rPr>
        <w:t xml:space="preserve"> </w:t>
      </w:r>
      <w:r w:rsidRPr="00377AA7">
        <w:rPr>
          <w:rFonts w:ascii="GHEA Grapalat" w:hAnsi="GHEA Grapalat" w:cs="Sylfaen"/>
          <w:szCs w:val="24"/>
          <w:lang w:val="hy-AM"/>
        </w:rPr>
        <w:t>կիրառման</w:t>
      </w:r>
      <w:r w:rsidRPr="00377AA7">
        <w:rPr>
          <w:rFonts w:ascii="GHEA Grapalat" w:hAnsi="GHEA Grapalat" w:cs="Sylfaen"/>
          <w:szCs w:val="24"/>
        </w:rPr>
        <w:t xml:space="preserve"> </w:t>
      </w:r>
      <w:r w:rsidRPr="00377AA7">
        <w:rPr>
          <w:rFonts w:ascii="GHEA Grapalat" w:hAnsi="GHEA Grapalat" w:cs="Sylfaen"/>
          <w:szCs w:val="24"/>
          <w:lang w:val="hy-AM"/>
        </w:rPr>
        <w:t>նպատակով</w:t>
      </w:r>
      <w:r w:rsidRPr="00377AA7">
        <w:rPr>
          <w:rFonts w:ascii="GHEA Grapalat" w:hAnsi="GHEA Grapalat" w:cs="Sylfaen"/>
          <w:szCs w:val="24"/>
        </w:rPr>
        <w:t xml:space="preserve"> կարող է </w:t>
      </w:r>
      <w:r w:rsidRPr="00377AA7">
        <w:rPr>
          <w:rFonts w:ascii="GHEA Grapalat" w:hAnsi="GHEA Grapalat" w:cs="Sylfaen"/>
          <w:szCs w:val="24"/>
          <w:lang w:val="hy-AM"/>
        </w:rPr>
        <w:t>հրավիրվել հանձնաժողովի</w:t>
      </w:r>
      <w:r w:rsidRPr="00377AA7">
        <w:rPr>
          <w:rFonts w:ascii="GHEA Grapalat" w:hAnsi="GHEA Grapalat" w:cs="Sylfaen"/>
          <w:szCs w:val="24"/>
        </w:rPr>
        <w:t xml:space="preserve"> </w:t>
      </w:r>
      <w:r w:rsidRPr="00377AA7">
        <w:rPr>
          <w:rFonts w:ascii="GHEA Grapalat" w:hAnsi="GHEA Grapalat" w:cs="Sylfaen"/>
          <w:szCs w:val="24"/>
          <w:lang w:val="hy-AM"/>
        </w:rPr>
        <w:t>արտահերթ</w:t>
      </w:r>
      <w:r w:rsidRPr="00377AA7">
        <w:rPr>
          <w:rFonts w:ascii="GHEA Grapalat" w:hAnsi="GHEA Grapalat" w:cs="Sylfaen"/>
          <w:szCs w:val="24"/>
        </w:rPr>
        <w:t xml:space="preserve"> </w:t>
      </w:r>
      <w:r w:rsidRPr="00377AA7">
        <w:rPr>
          <w:rFonts w:ascii="GHEA Grapalat" w:hAnsi="GHEA Grapalat" w:cs="Sylfaen"/>
          <w:szCs w:val="24"/>
          <w:lang w:val="hy-AM"/>
        </w:rPr>
        <w:t>նիստ։</w:t>
      </w:r>
    </w:p>
    <w:p w:rsidR="00404109" w:rsidRPr="00377AA7" w:rsidRDefault="00404109" w:rsidP="00404109">
      <w:pPr>
        <w:pStyle w:val="norm"/>
        <w:spacing w:line="240" w:lineRule="auto"/>
        <w:ind w:firstLine="567"/>
        <w:rPr>
          <w:rFonts w:ascii="GHEA Grapalat" w:hAnsi="GHEA Grapalat" w:cs="Tahoma"/>
          <w:sz w:val="20"/>
          <w:lang w:val="hy-AM"/>
        </w:rPr>
      </w:pPr>
      <w:r w:rsidRPr="00377AA7">
        <w:rPr>
          <w:rFonts w:ascii="GHEA Grapalat" w:hAnsi="GHEA Grapalat"/>
          <w:spacing w:val="-6"/>
          <w:sz w:val="20"/>
          <w:lang w:val="hy-AM"/>
        </w:rPr>
        <w:t>8.</w:t>
      </w:r>
      <w:r w:rsidRPr="00377AA7">
        <w:rPr>
          <w:rFonts w:ascii="GHEA Grapalat" w:hAnsi="GHEA Grapalat"/>
          <w:spacing w:val="-6"/>
          <w:sz w:val="20"/>
          <w:lang w:val="af-ZA"/>
        </w:rPr>
        <w:t xml:space="preserve">21 </w:t>
      </w:r>
      <w:r w:rsidRPr="00377AA7">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377AA7">
        <w:rPr>
          <w:rFonts w:ascii="GHEA Grapalat" w:hAnsi="GHEA Grapalat" w:cs="Sylfaen"/>
          <w:lang w:val="hy-AM"/>
        </w:rPr>
        <w:t xml:space="preserve"> </w:t>
      </w:r>
      <w:r w:rsidRPr="00377AA7">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404109" w:rsidRPr="00377AA7" w:rsidRDefault="00404109" w:rsidP="00404109">
      <w:pPr>
        <w:pStyle w:val="23"/>
        <w:spacing w:line="240" w:lineRule="auto"/>
        <w:ind w:firstLine="567"/>
        <w:rPr>
          <w:rFonts w:ascii="GHEA Grapalat" w:hAnsi="GHEA Grapalat" w:cs="Sylfaen"/>
          <w:szCs w:val="24"/>
        </w:rPr>
      </w:pPr>
      <w:r w:rsidRPr="00377AA7">
        <w:rPr>
          <w:rFonts w:ascii="GHEA Grapalat" w:hAnsi="GHEA Grapalat" w:cs="Sylfaen"/>
          <w:szCs w:val="24"/>
          <w:lang w:val="hy-AM"/>
        </w:rPr>
        <w:t>8.22</w:t>
      </w:r>
      <w:r w:rsidRPr="00377AA7">
        <w:rPr>
          <w:rFonts w:ascii="GHEA Grapalat" w:hAnsi="GHEA Grapalat" w:cs="Sylfaen"/>
          <w:szCs w:val="24"/>
        </w:rPr>
        <w:t xml:space="preserve"> </w:t>
      </w:r>
      <w:r w:rsidRPr="00377AA7">
        <w:rPr>
          <w:rFonts w:ascii="GHEA Grapalat" w:hAnsi="GHEA Grapalat" w:cs="Sylfaen"/>
          <w:szCs w:val="24"/>
          <w:lang w:val="hy-AM"/>
        </w:rPr>
        <w:t>Անգործության</w:t>
      </w:r>
      <w:r w:rsidRPr="00377AA7">
        <w:rPr>
          <w:rFonts w:ascii="GHEA Grapalat" w:hAnsi="GHEA Grapalat" w:cs="Sylfaen"/>
          <w:szCs w:val="24"/>
        </w:rPr>
        <w:t xml:space="preserve"> </w:t>
      </w:r>
      <w:r w:rsidRPr="00377AA7">
        <w:rPr>
          <w:rFonts w:ascii="GHEA Grapalat" w:hAnsi="GHEA Grapalat" w:cs="Sylfaen"/>
          <w:szCs w:val="24"/>
          <w:lang w:val="hy-AM"/>
        </w:rPr>
        <w:t>ժամկետը</w:t>
      </w:r>
      <w:r w:rsidRPr="00377AA7">
        <w:rPr>
          <w:rFonts w:ascii="GHEA Grapalat" w:hAnsi="GHEA Grapalat" w:cs="Sylfaen"/>
          <w:szCs w:val="24"/>
        </w:rPr>
        <w:t xml:space="preserve"> </w:t>
      </w:r>
      <w:r w:rsidRPr="00377AA7">
        <w:rPr>
          <w:rFonts w:ascii="GHEA Grapalat" w:hAnsi="GHEA Grapalat" w:cs="Sylfaen"/>
          <w:szCs w:val="24"/>
          <w:lang w:val="hy-AM"/>
        </w:rPr>
        <w:t>պայմանագիր</w:t>
      </w:r>
      <w:r w:rsidRPr="00377AA7">
        <w:rPr>
          <w:rFonts w:ascii="GHEA Grapalat" w:hAnsi="GHEA Grapalat" w:cs="Sylfaen"/>
          <w:szCs w:val="24"/>
        </w:rPr>
        <w:t xml:space="preserve"> </w:t>
      </w:r>
      <w:r w:rsidRPr="00377AA7">
        <w:rPr>
          <w:rFonts w:ascii="GHEA Grapalat" w:hAnsi="GHEA Grapalat" w:cs="Sylfaen"/>
          <w:szCs w:val="24"/>
          <w:lang w:val="hy-AM"/>
        </w:rPr>
        <w:t>կնքելու</w:t>
      </w:r>
      <w:r w:rsidRPr="00377AA7">
        <w:rPr>
          <w:rFonts w:ascii="GHEA Grapalat" w:hAnsi="GHEA Grapalat" w:cs="Sylfaen"/>
          <w:szCs w:val="24"/>
        </w:rPr>
        <w:t xml:space="preserve"> </w:t>
      </w:r>
      <w:r w:rsidRPr="00377AA7">
        <w:rPr>
          <w:rFonts w:ascii="GHEA Grapalat" w:hAnsi="GHEA Grapalat" w:cs="Sylfaen"/>
          <w:szCs w:val="24"/>
          <w:lang w:val="hy-AM"/>
        </w:rPr>
        <w:t>մասին</w:t>
      </w:r>
      <w:r w:rsidRPr="00377AA7">
        <w:rPr>
          <w:rFonts w:ascii="GHEA Grapalat" w:hAnsi="GHEA Grapalat" w:cs="Sylfaen"/>
          <w:szCs w:val="24"/>
        </w:rPr>
        <w:t xml:space="preserve"> </w:t>
      </w:r>
      <w:r w:rsidRPr="00377AA7">
        <w:rPr>
          <w:rFonts w:ascii="GHEA Grapalat" w:hAnsi="GHEA Grapalat" w:cs="Sylfaen"/>
          <w:szCs w:val="24"/>
          <w:lang w:val="hy-AM"/>
        </w:rPr>
        <w:t>որոշման</w:t>
      </w:r>
      <w:r w:rsidRPr="00377AA7">
        <w:rPr>
          <w:rFonts w:ascii="GHEA Grapalat" w:hAnsi="GHEA Grapalat" w:cs="Sylfaen"/>
          <w:szCs w:val="24"/>
        </w:rPr>
        <w:t xml:space="preserve"> </w:t>
      </w:r>
      <w:r w:rsidRPr="00377AA7">
        <w:rPr>
          <w:rFonts w:ascii="GHEA Grapalat" w:hAnsi="GHEA Grapalat" w:cs="Sylfaen"/>
          <w:szCs w:val="24"/>
          <w:lang w:val="hy-AM"/>
        </w:rPr>
        <w:t>հայտարարության</w:t>
      </w:r>
      <w:r w:rsidRPr="00377AA7">
        <w:rPr>
          <w:rFonts w:ascii="GHEA Grapalat" w:hAnsi="GHEA Grapalat" w:cs="Sylfaen"/>
          <w:szCs w:val="24"/>
        </w:rPr>
        <w:t xml:space="preserve"> </w:t>
      </w:r>
      <w:r w:rsidRPr="00377AA7">
        <w:rPr>
          <w:rFonts w:ascii="GHEA Grapalat" w:hAnsi="GHEA Grapalat" w:cs="Sylfaen"/>
          <w:szCs w:val="24"/>
          <w:lang w:val="hy-AM"/>
        </w:rPr>
        <w:t>հրապարակման</w:t>
      </w:r>
      <w:r w:rsidRPr="00377AA7">
        <w:rPr>
          <w:rFonts w:ascii="GHEA Grapalat" w:hAnsi="GHEA Grapalat" w:cs="Sylfaen"/>
          <w:szCs w:val="24"/>
        </w:rPr>
        <w:t xml:space="preserve"> </w:t>
      </w:r>
      <w:r w:rsidRPr="00377AA7">
        <w:rPr>
          <w:rFonts w:ascii="GHEA Grapalat" w:hAnsi="GHEA Grapalat" w:cs="Sylfaen"/>
          <w:szCs w:val="24"/>
          <w:lang w:val="hy-AM"/>
        </w:rPr>
        <w:t>օրվան</w:t>
      </w:r>
      <w:r w:rsidRPr="00377AA7">
        <w:rPr>
          <w:rFonts w:ascii="GHEA Grapalat" w:hAnsi="GHEA Grapalat" w:cs="Sylfaen"/>
          <w:szCs w:val="24"/>
        </w:rPr>
        <w:t xml:space="preserve"> </w:t>
      </w:r>
      <w:r w:rsidRPr="00377AA7">
        <w:rPr>
          <w:rFonts w:ascii="GHEA Grapalat" w:hAnsi="GHEA Grapalat" w:cs="Sylfaen"/>
          <w:szCs w:val="24"/>
          <w:lang w:val="hy-AM"/>
        </w:rPr>
        <w:t>հաջորդող</w:t>
      </w:r>
      <w:r w:rsidRPr="00377AA7">
        <w:rPr>
          <w:rFonts w:ascii="GHEA Grapalat" w:hAnsi="GHEA Grapalat" w:cs="Sylfaen"/>
          <w:szCs w:val="24"/>
        </w:rPr>
        <w:t xml:space="preserve"> </w:t>
      </w:r>
      <w:r w:rsidRPr="00377AA7">
        <w:rPr>
          <w:rFonts w:ascii="GHEA Grapalat" w:hAnsi="GHEA Grapalat" w:cs="Sylfaen"/>
          <w:szCs w:val="24"/>
          <w:lang w:val="hy-AM"/>
        </w:rPr>
        <w:t>օրվա</w:t>
      </w:r>
      <w:r w:rsidRPr="00377AA7">
        <w:rPr>
          <w:rFonts w:ascii="GHEA Grapalat" w:hAnsi="GHEA Grapalat" w:cs="Sylfaen"/>
          <w:szCs w:val="24"/>
        </w:rPr>
        <w:t xml:space="preserve"> </w:t>
      </w:r>
      <w:r w:rsidRPr="00377AA7">
        <w:rPr>
          <w:rFonts w:ascii="GHEA Grapalat" w:hAnsi="GHEA Grapalat" w:cs="Sylfaen"/>
          <w:szCs w:val="24"/>
          <w:lang w:val="hy-AM"/>
        </w:rPr>
        <w:t>և</w:t>
      </w:r>
      <w:r w:rsidRPr="00377AA7">
        <w:rPr>
          <w:rFonts w:ascii="GHEA Grapalat" w:hAnsi="GHEA Grapalat" w:cs="Sylfaen"/>
          <w:szCs w:val="24"/>
        </w:rPr>
        <w:t xml:space="preserve"> պ</w:t>
      </w:r>
      <w:r w:rsidRPr="00377AA7">
        <w:rPr>
          <w:rFonts w:ascii="GHEA Grapalat" w:hAnsi="GHEA Grapalat" w:cs="Sylfaen"/>
          <w:szCs w:val="24"/>
          <w:lang w:val="hy-AM"/>
        </w:rPr>
        <w:t>ատվիրատուի</w:t>
      </w:r>
      <w:r w:rsidRPr="00377AA7">
        <w:rPr>
          <w:rFonts w:ascii="GHEA Grapalat" w:hAnsi="GHEA Grapalat" w:cs="Sylfaen"/>
          <w:szCs w:val="24"/>
        </w:rPr>
        <w:t xml:space="preserve"> </w:t>
      </w:r>
      <w:r w:rsidRPr="00377AA7">
        <w:rPr>
          <w:rFonts w:ascii="GHEA Grapalat" w:hAnsi="GHEA Grapalat" w:cs="Sylfaen"/>
          <w:szCs w:val="24"/>
          <w:lang w:val="hy-AM"/>
        </w:rPr>
        <w:t>կողմից</w:t>
      </w:r>
      <w:r w:rsidRPr="00377AA7">
        <w:rPr>
          <w:rFonts w:ascii="GHEA Grapalat" w:hAnsi="GHEA Grapalat" w:cs="Sylfaen"/>
          <w:szCs w:val="24"/>
        </w:rPr>
        <w:t xml:space="preserve"> </w:t>
      </w:r>
      <w:r w:rsidRPr="00377AA7">
        <w:rPr>
          <w:rFonts w:ascii="GHEA Grapalat" w:hAnsi="GHEA Grapalat" w:cs="Sylfaen"/>
          <w:szCs w:val="24"/>
          <w:lang w:val="hy-AM"/>
        </w:rPr>
        <w:t>պայմանագիրը</w:t>
      </w:r>
      <w:r w:rsidRPr="00377AA7">
        <w:rPr>
          <w:rFonts w:ascii="GHEA Grapalat" w:hAnsi="GHEA Grapalat" w:cs="Sylfaen"/>
          <w:szCs w:val="24"/>
        </w:rPr>
        <w:t xml:space="preserve"> </w:t>
      </w:r>
      <w:r w:rsidRPr="00377AA7">
        <w:rPr>
          <w:rFonts w:ascii="GHEA Grapalat" w:hAnsi="GHEA Grapalat" w:cs="Sylfaen"/>
          <w:szCs w:val="24"/>
          <w:lang w:val="hy-AM"/>
        </w:rPr>
        <w:t>կնքելու</w:t>
      </w:r>
      <w:r w:rsidRPr="00377AA7">
        <w:rPr>
          <w:rFonts w:ascii="GHEA Grapalat" w:hAnsi="GHEA Grapalat" w:cs="Sylfaen"/>
          <w:szCs w:val="24"/>
        </w:rPr>
        <w:t xml:space="preserve"> </w:t>
      </w:r>
      <w:r w:rsidRPr="00377AA7">
        <w:rPr>
          <w:rFonts w:ascii="GHEA Grapalat" w:hAnsi="GHEA Grapalat" w:cs="Sylfaen"/>
          <w:szCs w:val="24"/>
          <w:lang w:val="hy-AM"/>
        </w:rPr>
        <w:t>իրավասության</w:t>
      </w:r>
      <w:r w:rsidRPr="00377AA7">
        <w:rPr>
          <w:rFonts w:ascii="GHEA Grapalat" w:hAnsi="GHEA Grapalat" w:cs="Sylfaen"/>
          <w:szCs w:val="24"/>
        </w:rPr>
        <w:t xml:space="preserve"> </w:t>
      </w:r>
      <w:r w:rsidRPr="00377AA7">
        <w:rPr>
          <w:rFonts w:ascii="GHEA Grapalat" w:hAnsi="GHEA Grapalat" w:cs="Sylfaen"/>
          <w:szCs w:val="24"/>
          <w:lang w:val="hy-AM"/>
        </w:rPr>
        <w:t>առաջացման</w:t>
      </w:r>
      <w:r w:rsidRPr="00377AA7">
        <w:rPr>
          <w:rFonts w:ascii="GHEA Grapalat" w:hAnsi="GHEA Grapalat" w:cs="Sylfaen"/>
          <w:szCs w:val="24"/>
        </w:rPr>
        <w:t xml:space="preserve"> </w:t>
      </w:r>
      <w:r w:rsidRPr="00377AA7">
        <w:rPr>
          <w:rFonts w:ascii="GHEA Grapalat" w:hAnsi="GHEA Grapalat" w:cs="Sylfaen"/>
          <w:szCs w:val="24"/>
          <w:lang w:val="hy-AM"/>
        </w:rPr>
        <w:t>օրվա</w:t>
      </w:r>
      <w:r w:rsidRPr="00377AA7">
        <w:rPr>
          <w:rFonts w:ascii="GHEA Grapalat" w:hAnsi="GHEA Grapalat" w:cs="Sylfaen"/>
          <w:szCs w:val="24"/>
        </w:rPr>
        <w:t xml:space="preserve"> </w:t>
      </w:r>
      <w:r w:rsidRPr="00377AA7">
        <w:rPr>
          <w:rFonts w:ascii="GHEA Grapalat" w:hAnsi="GHEA Grapalat" w:cs="Sylfaen"/>
          <w:szCs w:val="24"/>
          <w:lang w:val="hy-AM"/>
        </w:rPr>
        <w:t>միջև</w:t>
      </w:r>
      <w:r w:rsidRPr="00377AA7">
        <w:rPr>
          <w:rFonts w:ascii="GHEA Grapalat" w:hAnsi="GHEA Grapalat" w:cs="Sylfaen"/>
          <w:szCs w:val="24"/>
        </w:rPr>
        <w:t xml:space="preserve"> </w:t>
      </w:r>
      <w:r w:rsidRPr="00377AA7">
        <w:rPr>
          <w:rFonts w:ascii="GHEA Grapalat" w:hAnsi="GHEA Grapalat" w:cs="Sylfaen"/>
          <w:szCs w:val="24"/>
          <w:lang w:val="hy-AM"/>
        </w:rPr>
        <w:t>ընկած</w:t>
      </w:r>
      <w:r w:rsidRPr="00377AA7">
        <w:rPr>
          <w:rFonts w:ascii="GHEA Grapalat" w:hAnsi="GHEA Grapalat" w:cs="Sylfaen"/>
          <w:szCs w:val="24"/>
        </w:rPr>
        <w:t xml:space="preserve"> </w:t>
      </w:r>
      <w:r w:rsidRPr="00377AA7">
        <w:rPr>
          <w:rFonts w:ascii="GHEA Grapalat" w:hAnsi="GHEA Grapalat" w:cs="Sylfaen"/>
          <w:szCs w:val="24"/>
          <w:lang w:val="hy-AM"/>
        </w:rPr>
        <w:t>ժամանակահատվածն</w:t>
      </w:r>
      <w:r w:rsidRPr="00377AA7">
        <w:rPr>
          <w:rFonts w:ascii="GHEA Grapalat" w:hAnsi="GHEA Grapalat" w:cs="Sylfaen"/>
          <w:szCs w:val="24"/>
        </w:rPr>
        <w:t xml:space="preserve"> </w:t>
      </w:r>
      <w:r w:rsidRPr="00377AA7">
        <w:rPr>
          <w:rFonts w:ascii="GHEA Grapalat" w:hAnsi="GHEA Grapalat" w:cs="Sylfaen"/>
          <w:szCs w:val="24"/>
          <w:lang w:val="hy-AM"/>
        </w:rPr>
        <w:t>է։</w:t>
      </w:r>
    </w:p>
    <w:p w:rsidR="00404109" w:rsidRPr="00377AA7" w:rsidRDefault="00404109" w:rsidP="00404109">
      <w:pPr>
        <w:pStyle w:val="23"/>
        <w:spacing w:line="240" w:lineRule="auto"/>
        <w:ind w:firstLine="567"/>
        <w:rPr>
          <w:rFonts w:ascii="GHEA Grapalat" w:hAnsi="GHEA Grapalat"/>
          <w:i/>
          <w:lang w:val="es-ES"/>
        </w:rPr>
      </w:pPr>
      <w:r w:rsidRPr="00377AA7">
        <w:rPr>
          <w:rFonts w:ascii="GHEA Grapalat" w:hAnsi="GHEA Grapalat" w:cs="Sylfaen"/>
          <w:lang w:val="es-ES"/>
        </w:rPr>
        <w:t>Անգործության</w:t>
      </w:r>
      <w:r w:rsidRPr="00377AA7">
        <w:rPr>
          <w:rFonts w:ascii="GHEA Grapalat" w:hAnsi="GHEA Grapalat" w:cs="Arial"/>
          <w:lang w:val="es-ES"/>
        </w:rPr>
        <w:t xml:space="preserve"> </w:t>
      </w:r>
      <w:r w:rsidRPr="00377AA7">
        <w:rPr>
          <w:rFonts w:ascii="GHEA Grapalat" w:hAnsi="GHEA Grapalat" w:cs="Sylfaen"/>
          <w:lang w:val="es-ES"/>
        </w:rPr>
        <w:t>ժամկետը</w:t>
      </w:r>
      <w:r w:rsidRPr="00377AA7">
        <w:rPr>
          <w:rFonts w:ascii="GHEA Grapalat" w:hAnsi="GHEA Grapalat" w:cs="Arial"/>
          <w:lang w:val="es-ES"/>
        </w:rPr>
        <w:t xml:space="preserve"> </w:t>
      </w:r>
      <w:r w:rsidRPr="00377AA7">
        <w:rPr>
          <w:rFonts w:ascii="GHEA Grapalat" w:hAnsi="GHEA Grapalat" w:cs="Sylfaen"/>
          <w:lang w:val="es-ES"/>
        </w:rPr>
        <w:t>սույն</w:t>
      </w:r>
      <w:r w:rsidRPr="00377AA7">
        <w:rPr>
          <w:rFonts w:ascii="GHEA Grapalat" w:hAnsi="GHEA Grapalat" w:cs="Arial"/>
          <w:lang w:val="es-ES"/>
        </w:rPr>
        <w:t xml:space="preserve"> </w:t>
      </w:r>
      <w:r w:rsidRPr="00377AA7">
        <w:rPr>
          <w:rFonts w:ascii="GHEA Grapalat" w:hAnsi="GHEA Grapalat" w:cs="Sylfaen"/>
          <w:lang w:val="es-ES"/>
        </w:rPr>
        <w:t>ընթացակարգի</w:t>
      </w:r>
      <w:r w:rsidRPr="00377AA7">
        <w:rPr>
          <w:rFonts w:ascii="GHEA Grapalat" w:hAnsi="GHEA Grapalat" w:cs="Arial"/>
          <w:lang w:val="es-ES"/>
        </w:rPr>
        <w:t xml:space="preserve"> </w:t>
      </w:r>
      <w:r w:rsidR="007E048A">
        <w:rPr>
          <w:rFonts w:ascii="GHEA Grapalat" w:hAnsi="GHEA Grapalat" w:cs="Sylfaen"/>
          <w:lang w:val="es-ES"/>
        </w:rPr>
        <w:t>դեպքում «5</w:t>
      </w:r>
      <w:r w:rsidRPr="00377AA7">
        <w:rPr>
          <w:rFonts w:ascii="GHEA Grapalat" w:hAnsi="GHEA Grapalat" w:cs="Sylfaen"/>
          <w:lang w:val="es-ES"/>
        </w:rPr>
        <w:t>» օրացուցային</w:t>
      </w:r>
      <w:r w:rsidRPr="00377AA7">
        <w:rPr>
          <w:rFonts w:ascii="GHEA Grapalat" w:hAnsi="GHEA Grapalat" w:cs="Arial"/>
          <w:lang w:val="es-ES"/>
        </w:rPr>
        <w:t xml:space="preserve"> </w:t>
      </w:r>
      <w:r w:rsidRPr="00377AA7">
        <w:rPr>
          <w:rFonts w:ascii="GHEA Grapalat" w:hAnsi="GHEA Grapalat" w:cs="Sylfaen"/>
          <w:lang w:val="es-ES"/>
        </w:rPr>
        <w:t>օր</w:t>
      </w:r>
      <w:r w:rsidRPr="00377AA7">
        <w:rPr>
          <w:rFonts w:ascii="GHEA Grapalat" w:hAnsi="GHEA Grapalat" w:cs="Arial"/>
          <w:lang w:val="es-ES"/>
        </w:rPr>
        <w:t xml:space="preserve"> </w:t>
      </w:r>
      <w:r w:rsidRPr="00377AA7">
        <w:rPr>
          <w:rFonts w:ascii="GHEA Grapalat" w:hAnsi="GHEA Grapalat" w:cs="Sylfaen"/>
          <w:lang w:val="es-ES"/>
        </w:rPr>
        <w:t>է</w:t>
      </w:r>
      <w:r w:rsidRPr="00377AA7">
        <w:rPr>
          <w:rFonts w:ascii="GHEA Grapalat" w:hAnsi="GHEA Grapalat" w:cs="Tahoma"/>
          <w:lang w:val="es-ES"/>
        </w:rPr>
        <w:t>։</w:t>
      </w:r>
      <w:r w:rsidRPr="00377AA7">
        <w:rPr>
          <w:rFonts w:ascii="GHEA Grapalat" w:hAnsi="GHEA Grapalat"/>
          <w:lang w:val="es-ES"/>
        </w:rPr>
        <w:t xml:space="preserve"> </w:t>
      </w:r>
      <w:r w:rsidRPr="00377AA7">
        <w:rPr>
          <w:rFonts w:ascii="GHEA Grapalat" w:hAnsi="GHEA Grapalat" w:cs="Sylfaen"/>
          <w:lang w:val="es-ES"/>
        </w:rPr>
        <w:t>Անգործության</w:t>
      </w:r>
      <w:r w:rsidRPr="00377AA7">
        <w:rPr>
          <w:rFonts w:ascii="GHEA Grapalat" w:hAnsi="GHEA Grapalat" w:cs="Arial"/>
          <w:lang w:val="es-ES"/>
        </w:rPr>
        <w:t xml:space="preserve"> </w:t>
      </w:r>
      <w:r w:rsidRPr="00377AA7">
        <w:rPr>
          <w:rFonts w:ascii="GHEA Grapalat" w:hAnsi="GHEA Grapalat" w:cs="Sylfaen"/>
          <w:lang w:val="es-ES"/>
        </w:rPr>
        <w:t>ժամկետը</w:t>
      </w:r>
      <w:r w:rsidRPr="00377AA7">
        <w:rPr>
          <w:rFonts w:ascii="GHEA Grapalat" w:hAnsi="GHEA Grapalat" w:cs="Arial"/>
          <w:lang w:val="es-ES"/>
        </w:rPr>
        <w:t xml:space="preserve"> </w:t>
      </w:r>
      <w:r w:rsidRPr="00377AA7">
        <w:rPr>
          <w:rFonts w:ascii="GHEA Grapalat" w:hAnsi="GHEA Grapalat" w:cs="Sylfaen"/>
          <w:lang w:val="es-ES"/>
        </w:rPr>
        <w:t>կիրառելի</w:t>
      </w:r>
      <w:r w:rsidRPr="00377AA7">
        <w:rPr>
          <w:rFonts w:ascii="GHEA Grapalat" w:hAnsi="GHEA Grapalat" w:cs="Arial"/>
          <w:lang w:val="es-ES"/>
        </w:rPr>
        <w:t xml:space="preserve"> </w:t>
      </w:r>
      <w:r w:rsidRPr="00377AA7">
        <w:rPr>
          <w:rFonts w:ascii="GHEA Grapalat" w:hAnsi="GHEA Grapalat" w:cs="Sylfaen"/>
          <w:lang w:val="es-ES"/>
        </w:rPr>
        <w:t>չէ</w:t>
      </w:r>
      <w:r w:rsidRPr="00377AA7">
        <w:rPr>
          <w:rFonts w:ascii="GHEA Grapalat" w:hAnsi="GHEA Grapalat" w:cs="Arial"/>
          <w:lang w:val="es-ES"/>
        </w:rPr>
        <w:t xml:space="preserve">, </w:t>
      </w:r>
      <w:r w:rsidRPr="00377AA7">
        <w:rPr>
          <w:rFonts w:ascii="GHEA Grapalat" w:hAnsi="GHEA Grapalat" w:cs="Sylfaen"/>
          <w:lang w:val="es-ES"/>
        </w:rPr>
        <w:t>եթե</w:t>
      </w:r>
      <w:r w:rsidRPr="00377AA7">
        <w:rPr>
          <w:rFonts w:ascii="GHEA Grapalat" w:hAnsi="GHEA Grapalat" w:cs="Arial"/>
          <w:lang w:val="es-ES"/>
        </w:rPr>
        <w:t xml:space="preserve"> </w:t>
      </w:r>
      <w:r w:rsidRPr="00377AA7">
        <w:rPr>
          <w:rFonts w:ascii="GHEA Grapalat" w:hAnsi="GHEA Grapalat" w:cs="Sylfaen"/>
          <w:lang w:val="es-ES"/>
        </w:rPr>
        <w:t>միայն</w:t>
      </w:r>
      <w:r w:rsidRPr="00377AA7">
        <w:rPr>
          <w:rFonts w:ascii="GHEA Grapalat" w:hAnsi="GHEA Grapalat" w:cs="Arial"/>
          <w:lang w:val="es-ES"/>
        </w:rPr>
        <w:t xml:space="preserve"> </w:t>
      </w:r>
      <w:r w:rsidRPr="00377AA7">
        <w:rPr>
          <w:rFonts w:ascii="GHEA Grapalat" w:hAnsi="GHEA Grapalat" w:cs="Sylfaen"/>
          <w:lang w:val="es-ES"/>
        </w:rPr>
        <w:t>մեկ</w:t>
      </w:r>
      <w:r w:rsidRPr="00377AA7">
        <w:rPr>
          <w:rFonts w:ascii="GHEA Grapalat" w:hAnsi="GHEA Grapalat" w:cs="Arial"/>
          <w:lang w:val="es-ES"/>
        </w:rPr>
        <w:t xml:space="preserve"> մ</w:t>
      </w:r>
      <w:r w:rsidRPr="00377AA7">
        <w:rPr>
          <w:rFonts w:ascii="GHEA Grapalat" w:hAnsi="GHEA Grapalat" w:cs="Sylfaen"/>
          <w:lang w:val="es-ES"/>
        </w:rPr>
        <w:t>ասնակից է հայտ ներկայացրել</w:t>
      </w:r>
      <w:r w:rsidRPr="00377AA7">
        <w:rPr>
          <w:rFonts w:ascii="GHEA Grapalat" w:hAnsi="GHEA Grapalat"/>
          <w:i/>
          <w:lang w:val="es-ES"/>
        </w:rPr>
        <w:t>,</w:t>
      </w:r>
      <w:r w:rsidRPr="00377AA7">
        <w:rPr>
          <w:rFonts w:ascii="GHEA Grapalat" w:hAnsi="GHEA Grapalat"/>
          <w:lang w:val="es-ES"/>
        </w:rPr>
        <w:t xml:space="preserve"> </w:t>
      </w:r>
      <w:r w:rsidRPr="00377AA7">
        <w:rPr>
          <w:rFonts w:ascii="GHEA Grapalat" w:hAnsi="GHEA Grapalat" w:cs="Sylfaen"/>
          <w:lang w:val="es-ES"/>
        </w:rPr>
        <w:t>որի</w:t>
      </w:r>
      <w:r w:rsidRPr="00377AA7">
        <w:rPr>
          <w:rFonts w:ascii="GHEA Grapalat" w:hAnsi="GHEA Grapalat" w:cs="Arial"/>
          <w:lang w:val="es-ES"/>
        </w:rPr>
        <w:t xml:space="preserve"> </w:t>
      </w:r>
      <w:r w:rsidRPr="00377AA7">
        <w:rPr>
          <w:rFonts w:ascii="GHEA Grapalat" w:hAnsi="GHEA Grapalat" w:cs="Sylfaen"/>
          <w:lang w:val="es-ES"/>
        </w:rPr>
        <w:t>հետ</w:t>
      </w:r>
      <w:r w:rsidRPr="00377AA7">
        <w:rPr>
          <w:rFonts w:ascii="GHEA Grapalat" w:hAnsi="GHEA Grapalat" w:cs="Arial"/>
          <w:lang w:val="es-ES"/>
        </w:rPr>
        <w:t xml:space="preserve"> </w:t>
      </w:r>
      <w:r w:rsidRPr="00377AA7">
        <w:rPr>
          <w:rFonts w:ascii="GHEA Grapalat" w:hAnsi="GHEA Grapalat" w:cs="Sylfaen"/>
          <w:lang w:val="es-ES"/>
        </w:rPr>
        <w:t>կնքվում</w:t>
      </w:r>
      <w:r w:rsidRPr="00377AA7">
        <w:rPr>
          <w:rFonts w:ascii="GHEA Grapalat" w:hAnsi="GHEA Grapalat" w:cs="Arial"/>
          <w:lang w:val="es-ES"/>
        </w:rPr>
        <w:t xml:space="preserve"> </w:t>
      </w:r>
      <w:r w:rsidRPr="00377AA7">
        <w:rPr>
          <w:rFonts w:ascii="GHEA Grapalat" w:hAnsi="GHEA Grapalat" w:cs="Sylfaen"/>
          <w:lang w:val="es-ES"/>
        </w:rPr>
        <w:t>է</w:t>
      </w:r>
      <w:r w:rsidRPr="00377AA7">
        <w:rPr>
          <w:rFonts w:ascii="GHEA Grapalat" w:hAnsi="GHEA Grapalat" w:cs="Arial"/>
          <w:lang w:val="es-ES"/>
        </w:rPr>
        <w:t xml:space="preserve"> </w:t>
      </w:r>
      <w:r w:rsidRPr="00377AA7">
        <w:rPr>
          <w:rFonts w:ascii="GHEA Grapalat" w:hAnsi="GHEA Grapalat" w:cs="Sylfaen"/>
          <w:lang w:val="es-ES"/>
        </w:rPr>
        <w:t>պայմանագիր</w:t>
      </w:r>
      <w:r w:rsidRPr="00377AA7">
        <w:rPr>
          <w:rFonts w:ascii="GHEA Grapalat" w:hAnsi="GHEA Grapalat" w:cs="Arial"/>
          <w:lang w:val="es-ES"/>
        </w:rPr>
        <w:t>:</w:t>
      </w:r>
    </w:p>
    <w:p w:rsidR="00404109" w:rsidRPr="00377AA7" w:rsidRDefault="00404109" w:rsidP="00404109">
      <w:pPr>
        <w:pStyle w:val="23"/>
        <w:spacing w:line="240" w:lineRule="auto"/>
        <w:ind w:firstLine="567"/>
        <w:rPr>
          <w:rFonts w:ascii="GHEA Grapalat" w:hAnsi="GHEA Grapalat" w:cs="Sylfaen"/>
          <w:szCs w:val="24"/>
          <w:lang w:val="es-ES"/>
        </w:rPr>
      </w:pPr>
      <w:r w:rsidRPr="00377AA7">
        <w:rPr>
          <w:rFonts w:ascii="GHEA Grapalat" w:hAnsi="GHEA Grapalat" w:cs="Sylfaen"/>
          <w:szCs w:val="24"/>
          <w:lang w:val="ru-RU"/>
        </w:rPr>
        <w:t>Պատվիրատուն</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պայմանագիրը</w:t>
      </w:r>
      <w:r w:rsidRPr="00377AA7">
        <w:rPr>
          <w:rFonts w:ascii="GHEA Grapalat" w:hAnsi="GHEA Grapalat" w:cs="Sylfaen"/>
          <w:szCs w:val="24"/>
          <w:lang w:val="es-ES"/>
        </w:rPr>
        <w:t xml:space="preserve"> </w:t>
      </w:r>
      <w:r w:rsidRPr="00377AA7">
        <w:rPr>
          <w:rFonts w:ascii="GHEA Grapalat" w:hAnsi="GHEA Grapalat" w:cs="Sylfaen"/>
          <w:szCs w:val="24"/>
          <w:lang w:val="ru-RU"/>
        </w:rPr>
        <w:t>կնքում</w:t>
      </w:r>
      <w:r w:rsidRPr="00377AA7">
        <w:rPr>
          <w:rFonts w:ascii="GHEA Grapalat" w:hAnsi="GHEA Grapalat" w:cs="Sylfaen"/>
          <w:szCs w:val="24"/>
          <w:lang w:val="es-ES"/>
        </w:rPr>
        <w:t xml:space="preserve"> </w:t>
      </w:r>
      <w:r w:rsidRPr="00377AA7">
        <w:rPr>
          <w:rFonts w:ascii="GHEA Grapalat" w:hAnsi="GHEA Grapalat" w:cs="Sylfaen"/>
          <w:szCs w:val="24"/>
          <w:lang w:val="ru-RU"/>
        </w:rPr>
        <w:t>է</w:t>
      </w:r>
      <w:r w:rsidRPr="00377AA7">
        <w:rPr>
          <w:rFonts w:ascii="GHEA Grapalat" w:hAnsi="GHEA Grapalat" w:cs="Sylfaen"/>
          <w:szCs w:val="24"/>
          <w:lang w:val="es-ES"/>
        </w:rPr>
        <w:t xml:space="preserve">, </w:t>
      </w:r>
      <w:r w:rsidRPr="00377AA7">
        <w:rPr>
          <w:rFonts w:ascii="GHEA Grapalat" w:hAnsi="GHEA Grapalat" w:cs="Sylfaen"/>
          <w:szCs w:val="24"/>
          <w:lang w:val="ru-RU"/>
        </w:rPr>
        <w:t>եթե</w:t>
      </w:r>
      <w:r w:rsidRPr="00377AA7">
        <w:rPr>
          <w:rFonts w:ascii="GHEA Grapalat" w:hAnsi="GHEA Grapalat" w:cs="Sylfaen"/>
          <w:szCs w:val="24"/>
          <w:lang w:val="es-ES"/>
        </w:rPr>
        <w:t xml:space="preserve"> </w:t>
      </w:r>
      <w:r w:rsidRPr="00377AA7">
        <w:rPr>
          <w:rFonts w:ascii="GHEA Grapalat" w:hAnsi="GHEA Grapalat" w:cs="Sylfaen"/>
          <w:szCs w:val="24"/>
          <w:lang w:val="ru-RU"/>
        </w:rPr>
        <w:t>սույն</w:t>
      </w:r>
      <w:r w:rsidRPr="00377AA7">
        <w:rPr>
          <w:rFonts w:ascii="GHEA Grapalat" w:hAnsi="GHEA Grapalat" w:cs="Sylfaen"/>
          <w:szCs w:val="24"/>
          <w:lang w:val="es-ES"/>
        </w:rPr>
        <w:t xml:space="preserve"> </w:t>
      </w:r>
      <w:r w:rsidRPr="00377AA7">
        <w:rPr>
          <w:rFonts w:ascii="GHEA Grapalat" w:hAnsi="GHEA Grapalat" w:cs="Sylfaen"/>
          <w:szCs w:val="24"/>
          <w:lang w:val="ru-RU"/>
        </w:rPr>
        <w:t>կետով</w:t>
      </w:r>
      <w:r w:rsidRPr="00377AA7">
        <w:rPr>
          <w:rFonts w:ascii="GHEA Grapalat" w:hAnsi="GHEA Grapalat" w:cs="Sylfaen"/>
          <w:szCs w:val="24"/>
          <w:lang w:val="es-ES"/>
        </w:rPr>
        <w:t xml:space="preserve"> </w:t>
      </w:r>
      <w:r w:rsidRPr="00377AA7">
        <w:rPr>
          <w:rFonts w:ascii="GHEA Grapalat" w:hAnsi="GHEA Grapalat" w:cs="Sylfaen"/>
          <w:szCs w:val="24"/>
          <w:lang w:val="ru-RU"/>
        </w:rPr>
        <w:t>նախատեսված</w:t>
      </w:r>
      <w:r w:rsidRPr="00377AA7">
        <w:rPr>
          <w:rFonts w:ascii="GHEA Grapalat" w:hAnsi="GHEA Grapalat" w:cs="Sylfaen"/>
          <w:szCs w:val="24"/>
          <w:lang w:val="es-ES"/>
        </w:rPr>
        <w:t xml:space="preserve"> </w:t>
      </w:r>
      <w:r w:rsidRPr="00377AA7">
        <w:rPr>
          <w:rFonts w:ascii="GHEA Grapalat" w:hAnsi="GHEA Grapalat" w:cs="Sylfaen"/>
          <w:szCs w:val="24"/>
          <w:lang w:val="ru-RU"/>
        </w:rPr>
        <w:t>անգործության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ժամկետում</w:t>
      </w:r>
      <w:r w:rsidRPr="00377AA7">
        <w:rPr>
          <w:rFonts w:ascii="GHEA Grapalat" w:hAnsi="GHEA Grapalat" w:cs="Sylfaen"/>
          <w:szCs w:val="24"/>
          <w:lang w:val="es-ES"/>
        </w:rPr>
        <w:t xml:space="preserve"> </w:t>
      </w:r>
      <w:r w:rsidRPr="00377AA7">
        <w:rPr>
          <w:rFonts w:ascii="GHEA Grapalat" w:hAnsi="GHEA Grapalat" w:cs="Sylfaen"/>
          <w:szCs w:val="24"/>
          <w:lang w:val="ru-RU"/>
        </w:rPr>
        <w:t>որևէ</w:t>
      </w:r>
      <w:r w:rsidRPr="00377AA7">
        <w:rPr>
          <w:rFonts w:ascii="GHEA Grapalat" w:hAnsi="GHEA Grapalat" w:cs="Sylfaen"/>
          <w:szCs w:val="24"/>
          <w:lang w:val="es-ES"/>
        </w:rPr>
        <w:t xml:space="preserve"> մ</w:t>
      </w:r>
      <w:r w:rsidRPr="00377AA7">
        <w:rPr>
          <w:rFonts w:ascii="GHEA Grapalat" w:hAnsi="GHEA Grapalat" w:cs="Sylfaen"/>
          <w:szCs w:val="24"/>
          <w:lang w:val="ru-RU"/>
        </w:rPr>
        <w:t>ասնակից</w:t>
      </w:r>
      <w:r w:rsidRPr="00377AA7">
        <w:rPr>
          <w:rFonts w:ascii="GHEA Grapalat" w:hAnsi="GHEA Grapalat" w:cs="Sylfaen"/>
          <w:szCs w:val="24"/>
          <w:lang w:val="es-ES"/>
        </w:rPr>
        <w:t xml:space="preserve"> </w:t>
      </w:r>
      <w:r w:rsidRPr="00377AA7">
        <w:rPr>
          <w:rFonts w:ascii="GHEA Grapalat" w:hAnsi="GHEA Grapalat" w:cs="Sylfaen"/>
        </w:rPr>
        <w:t>գնումների հետ կապված բողոքներ քննող անձին</w:t>
      </w:r>
      <w:r w:rsidRPr="00377AA7">
        <w:rPr>
          <w:rFonts w:ascii="GHEA Grapalat" w:hAnsi="GHEA Grapalat" w:cs="Sylfaen"/>
          <w:szCs w:val="24"/>
          <w:lang w:val="es-ES"/>
        </w:rPr>
        <w:t xml:space="preserve"> </w:t>
      </w:r>
      <w:r w:rsidRPr="00377AA7">
        <w:rPr>
          <w:rFonts w:ascii="GHEA Grapalat" w:hAnsi="GHEA Grapalat" w:cs="Sylfaen"/>
          <w:szCs w:val="24"/>
          <w:lang w:val="ru-RU"/>
        </w:rPr>
        <w:t>չի</w:t>
      </w:r>
      <w:r w:rsidRPr="00377AA7">
        <w:rPr>
          <w:rFonts w:ascii="GHEA Grapalat" w:hAnsi="GHEA Grapalat" w:cs="Sylfaen"/>
          <w:szCs w:val="24"/>
          <w:lang w:val="es-ES"/>
        </w:rPr>
        <w:t xml:space="preserve"> </w:t>
      </w:r>
      <w:r w:rsidRPr="00377AA7">
        <w:rPr>
          <w:rFonts w:ascii="GHEA Grapalat" w:hAnsi="GHEA Grapalat" w:cs="Sylfaen"/>
          <w:szCs w:val="24"/>
          <w:lang w:val="ru-RU"/>
        </w:rPr>
        <w:t>բողոքարկում</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w:t>
      </w:r>
      <w:r w:rsidRPr="00377AA7">
        <w:rPr>
          <w:rFonts w:ascii="GHEA Grapalat" w:hAnsi="GHEA Grapalat" w:cs="Sylfaen"/>
          <w:szCs w:val="24"/>
          <w:lang w:val="es-ES"/>
        </w:rPr>
        <w:t xml:space="preserve"> </w:t>
      </w:r>
      <w:r w:rsidRPr="00377AA7">
        <w:rPr>
          <w:rFonts w:ascii="GHEA Grapalat" w:hAnsi="GHEA Grapalat" w:cs="Sylfaen"/>
          <w:szCs w:val="24"/>
          <w:lang w:val="ru-RU"/>
        </w:rPr>
        <w:t>կնքելու</w:t>
      </w:r>
      <w:r w:rsidRPr="00377AA7">
        <w:rPr>
          <w:rFonts w:ascii="GHEA Grapalat" w:hAnsi="GHEA Grapalat" w:cs="Sylfaen"/>
          <w:szCs w:val="24"/>
          <w:lang w:val="es-ES"/>
        </w:rPr>
        <w:t xml:space="preserve"> </w:t>
      </w:r>
      <w:r w:rsidRPr="00377AA7">
        <w:rPr>
          <w:rFonts w:ascii="GHEA Grapalat" w:hAnsi="GHEA Grapalat" w:cs="Sylfaen"/>
          <w:szCs w:val="24"/>
          <w:lang w:val="ru-RU"/>
        </w:rPr>
        <w:t>մասին</w:t>
      </w:r>
      <w:r w:rsidRPr="00377AA7">
        <w:rPr>
          <w:rFonts w:ascii="GHEA Grapalat" w:hAnsi="GHEA Grapalat" w:cs="Sylfaen"/>
          <w:szCs w:val="24"/>
          <w:lang w:val="es-ES"/>
        </w:rPr>
        <w:t xml:space="preserve"> </w:t>
      </w:r>
      <w:r w:rsidRPr="00377AA7">
        <w:rPr>
          <w:rFonts w:ascii="GHEA Grapalat" w:hAnsi="GHEA Grapalat" w:cs="Sylfaen"/>
          <w:szCs w:val="24"/>
          <w:lang w:val="ru-RU"/>
        </w:rPr>
        <w:t>որոշումը։</w:t>
      </w:r>
      <w:r w:rsidRPr="00377AA7">
        <w:rPr>
          <w:rFonts w:ascii="GHEA Grapalat" w:hAnsi="GHEA Grapalat" w:cs="Sylfaen"/>
          <w:szCs w:val="24"/>
          <w:lang w:val="es-ES"/>
        </w:rPr>
        <w:t xml:space="preserve"> </w:t>
      </w:r>
      <w:r w:rsidRPr="00377AA7">
        <w:rPr>
          <w:rFonts w:ascii="GHEA Grapalat" w:hAnsi="GHEA Grapalat" w:cs="Sylfaen"/>
          <w:szCs w:val="24"/>
          <w:lang w:val="ru-RU"/>
        </w:rPr>
        <w:t>Մինչև</w:t>
      </w:r>
      <w:r w:rsidRPr="00377AA7">
        <w:rPr>
          <w:rFonts w:ascii="GHEA Grapalat" w:hAnsi="GHEA Grapalat" w:cs="Sylfaen"/>
          <w:szCs w:val="24"/>
          <w:lang w:val="es-ES"/>
        </w:rPr>
        <w:t xml:space="preserve"> </w:t>
      </w:r>
      <w:r w:rsidRPr="00377AA7">
        <w:rPr>
          <w:rFonts w:ascii="GHEA Grapalat" w:hAnsi="GHEA Grapalat" w:cs="Sylfaen"/>
          <w:szCs w:val="24"/>
          <w:lang w:val="ru-RU"/>
        </w:rPr>
        <w:t>անգործության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ժամկետը</w:t>
      </w:r>
      <w:r w:rsidRPr="00377AA7">
        <w:rPr>
          <w:rFonts w:ascii="GHEA Grapalat" w:hAnsi="GHEA Grapalat" w:cs="Sylfaen"/>
          <w:szCs w:val="24"/>
          <w:lang w:val="es-ES"/>
        </w:rPr>
        <w:t xml:space="preserve"> </w:t>
      </w:r>
      <w:r w:rsidRPr="00377AA7">
        <w:rPr>
          <w:rFonts w:ascii="GHEA Grapalat" w:hAnsi="GHEA Grapalat" w:cs="Sylfaen"/>
          <w:szCs w:val="24"/>
          <w:lang w:val="ru-RU"/>
        </w:rPr>
        <w:t>լրանալը</w:t>
      </w:r>
      <w:r w:rsidRPr="00377AA7">
        <w:rPr>
          <w:rFonts w:ascii="GHEA Grapalat" w:hAnsi="GHEA Grapalat" w:cs="Sylfaen"/>
          <w:szCs w:val="24"/>
          <w:lang w:val="es-ES"/>
        </w:rPr>
        <w:t xml:space="preserve"> </w:t>
      </w:r>
      <w:r w:rsidRPr="00377AA7">
        <w:rPr>
          <w:rFonts w:ascii="GHEA Grapalat" w:hAnsi="GHEA Grapalat" w:cs="Sylfaen"/>
          <w:szCs w:val="24"/>
          <w:lang w:val="ru-RU"/>
        </w:rPr>
        <w:t>կամ</w:t>
      </w:r>
      <w:r w:rsidRPr="00377AA7">
        <w:rPr>
          <w:rFonts w:ascii="GHEA Grapalat" w:hAnsi="GHEA Grapalat" w:cs="Sylfaen"/>
          <w:szCs w:val="24"/>
          <w:lang w:val="es-ES"/>
        </w:rPr>
        <w:t xml:space="preserve"> </w:t>
      </w:r>
      <w:r w:rsidRPr="00377AA7">
        <w:rPr>
          <w:rFonts w:ascii="GHEA Grapalat" w:hAnsi="GHEA Grapalat" w:cs="Sylfaen"/>
          <w:szCs w:val="24"/>
          <w:lang w:val="ru-RU"/>
        </w:rPr>
        <w:t>առանց</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w:t>
      </w:r>
      <w:r w:rsidRPr="00377AA7">
        <w:rPr>
          <w:rFonts w:ascii="GHEA Grapalat" w:hAnsi="GHEA Grapalat" w:cs="Sylfaen"/>
          <w:szCs w:val="24"/>
          <w:lang w:val="es-ES"/>
        </w:rPr>
        <w:t xml:space="preserve"> </w:t>
      </w:r>
      <w:r w:rsidRPr="00377AA7">
        <w:rPr>
          <w:rFonts w:ascii="GHEA Grapalat" w:hAnsi="GHEA Grapalat" w:cs="Sylfaen"/>
          <w:szCs w:val="24"/>
          <w:lang w:val="ru-RU"/>
        </w:rPr>
        <w:t>կնքելու</w:t>
      </w:r>
      <w:r w:rsidRPr="00377AA7">
        <w:rPr>
          <w:rFonts w:ascii="GHEA Grapalat" w:hAnsi="GHEA Grapalat" w:cs="Sylfaen"/>
          <w:szCs w:val="24"/>
          <w:lang w:val="es-ES"/>
        </w:rPr>
        <w:t xml:space="preserve"> </w:t>
      </w:r>
      <w:r w:rsidRPr="00377AA7">
        <w:rPr>
          <w:rFonts w:ascii="GHEA Grapalat" w:hAnsi="GHEA Grapalat" w:cs="Sylfaen"/>
          <w:szCs w:val="24"/>
          <w:lang w:val="ru-RU"/>
        </w:rPr>
        <w:t>մասին</w:t>
      </w:r>
      <w:r w:rsidRPr="00377AA7">
        <w:rPr>
          <w:rFonts w:ascii="GHEA Grapalat" w:hAnsi="GHEA Grapalat" w:cs="Sylfaen"/>
          <w:szCs w:val="24"/>
          <w:lang w:val="es-ES"/>
        </w:rPr>
        <w:t xml:space="preserve"> </w:t>
      </w:r>
      <w:r w:rsidRPr="00377AA7">
        <w:rPr>
          <w:rFonts w:ascii="GHEA Grapalat" w:hAnsi="GHEA Grapalat" w:cs="Sylfaen"/>
          <w:szCs w:val="24"/>
          <w:lang w:val="ru-RU"/>
        </w:rPr>
        <w:t>հայտարարության</w:t>
      </w:r>
      <w:r w:rsidRPr="00377AA7">
        <w:rPr>
          <w:rFonts w:ascii="GHEA Grapalat" w:hAnsi="GHEA Grapalat" w:cs="Sylfaen"/>
          <w:szCs w:val="24"/>
          <w:lang w:val="es-ES"/>
        </w:rPr>
        <w:t xml:space="preserve"> </w:t>
      </w:r>
      <w:r w:rsidRPr="00377AA7">
        <w:rPr>
          <w:rFonts w:ascii="GHEA Grapalat" w:hAnsi="GHEA Grapalat" w:cs="Sylfaen"/>
          <w:szCs w:val="24"/>
          <w:lang w:val="ru-RU"/>
        </w:rPr>
        <w:t>հրապարակման</w:t>
      </w:r>
      <w:r w:rsidRPr="00377AA7">
        <w:rPr>
          <w:rFonts w:ascii="GHEA Grapalat" w:hAnsi="GHEA Grapalat" w:cs="Sylfaen"/>
          <w:szCs w:val="24"/>
          <w:lang w:val="es-ES"/>
        </w:rPr>
        <w:t xml:space="preserve"> </w:t>
      </w:r>
      <w:r w:rsidRPr="00377AA7">
        <w:rPr>
          <w:rFonts w:ascii="GHEA Grapalat" w:hAnsi="GHEA Grapalat" w:cs="Sylfaen"/>
          <w:szCs w:val="24"/>
          <w:lang w:val="ru-RU"/>
        </w:rPr>
        <w:t>կնք</w:t>
      </w:r>
      <w:r w:rsidRPr="00377AA7">
        <w:rPr>
          <w:rFonts w:ascii="GHEA Grapalat" w:hAnsi="GHEA Grapalat" w:cs="Sylfaen"/>
          <w:szCs w:val="24"/>
          <w:lang w:val="en-US"/>
        </w:rPr>
        <w:t>վ</w:t>
      </w:r>
      <w:r w:rsidRPr="00377AA7">
        <w:rPr>
          <w:rFonts w:ascii="GHEA Grapalat" w:hAnsi="GHEA Grapalat" w:cs="Sylfaen"/>
          <w:szCs w:val="24"/>
          <w:lang w:val="ru-RU"/>
        </w:rPr>
        <w:t>ած</w:t>
      </w:r>
      <w:r w:rsidRPr="00377AA7">
        <w:rPr>
          <w:rFonts w:ascii="GHEA Grapalat" w:hAnsi="GHEA Grapalat" w:cs="Sylfaen"/>
          <w:szCs w:val="24"/>
          <w:lang w:val="es-ES"/>
        </w:rPr>
        <w:t xml:space="preserve"> </w:t>
      </w:r>
      <w:r w:rsidRPr="00377AA7">
        <w:rPr>
          <w:rFonts w:ascii="GHEA Grapalat" w:hAnsi="GHEA Grapalat" w:cs="Sylfaen"/>
          <w:szCs w:val="24"/>
          <w:lang w:val="ru-RU"/>
        </w:rPr>
        <w:t>պայմանագիրն</w:t>
      </w:r>
      <w:r w:rsidRPr="00377AA7">
        <w:rPr>
          <w:rFonts w:ascii="GHEA Grapalat" w:hAnsi="GHEA Grapalat" w:cs="Sylfaen"/>
          <w:szCs w:val="24"/>
          <w:lang w:val="es-ES"/>
        </w:rPr>
        <w:t xml:space="preserve"> </w:t>
      </w:r>
      <w:r w:rsidRPr="00377AA7">
        <w:rPr>
          <w:rFonts w:ascii="GHEA Grapalat" w:hAnsi="GHEA Grapalat" w:cs="Sylfaen"/>
          <w:szCs w:val="24"/>
          <w:lang w:val="ru-RU"/>
        </w:rPr>
        <w:t>առ</w:t>
      </w:r>
      <w:r w:rsidRPr="00377AA7">
        <w:rPr>
          <w:rFonts w:ascii="GHEA Grapalat" w:hAnsi="GHEA Grapalat" w:cs="Sylfaen"/>
          <w:szCs w:val="24"/>
          <w:lang w:val="es-ES"/>
        </w:rPr>
        <w:t xml:space="preserve"> </w:t>
      </w:r>
      <w:r w:rsidRPr="00377AA7">
        <w:rPr>
          <w:rFonts w:ascii="GHEA Grapalat" w:hAnsi="GHEA Grapalat" w:cs="Sylfaen"/>
          <w:szCs w:val="24"/>
          <w:lang w:val="ru-RU"/>
        </w:rPr>
        <w:t>ոչինչ</w:t>
      </w:r>
      <w:r w:rsidRPr="00377AA7">
        <w:rPr>
          <w:rFonts w:ascii="GHEA Grapalat" w:hAnsi="GHEA Grapalat" w:cs="Sylfaen"/>
          <w:szCs w:val="24"/>
          <w:lang w:val="es-ES"/>
        </w:rPr>
        <w:t xml:space="preserve"> </w:t>
      </w:r>
      <w:r w:rsidRPr="00377AA7">
        <w:rPr>
          <w:rFonts w:ascii="GHEA Grapalat" w:hAnsi="GHEA Grapalat" w:cs="Sylfaen"/>
          <w:szCs w:val="24"/>
          <w:lang w:val="ru-RU"/>
        </w:rPr>
        <w:t>է։</w:t>
      </w:r>
    </w:p>
    <w:p w:rsidR="00404109" w:rsidRPr="00377AA7" w:rsidRDefault="00404109" w:rsidP="00404109">
      <w:pPr>
        <w:ind w:firstLine="567"/>
        <w:jc w:val="center"/>
        <w:rPr>
          <w:rFonts w:ascii="GHEA Grapalat" w:hAnsi="GHEA Grapalat"/>
          <w:b/>
          <w:sz w:val="20"/>
          <w:lang w:val="es-ES"/>
        </w:rPr>
      </w:pPr>
    </w:p>
    <w:p w:rsidR="00404109" w:rsidRPr="00377AA7" w:rsidRDefault="00404109" w:rsidP="00404109">
      <w:pPr>
        <w:ind w:firstLine="567"/>
        <w:jc w:val="center"/>
        <w:rPr>
          <w:rFonts w:ascii="GHEA Grapalat" w:hAnsi="GHEA Grapalat"/>
          <w:b/>
          <w:sz w:val="20"/>
          <w:lang w:val="es-ES"/>
        </w:rPr>
      </w:pPr>
    </w:p>
    <w:p w:rsidR="00404109" w:rsidRPr="00377AA7" w:rsidRDefault="00404109" w:rsidP="00404109">
      <w:pPr>
        <w:jc w:val="center"/>
        <w:rPr>
          <w:rFonts w:ascii="GHEA Grapalat" w:hAnsi="GHEA Grapalat" w:cs="Arial"/>
          <w:b/>
          <w:iCs/>
          <w:sz w:val="20"/>
          <w:lang w:val="af-ZA"/>
        </w:rPr>
      </w:pPr>
      <w:r w:rsidRPr="00377AA7">
        <w:rPr>
          <w:rFonts w:ascii="GHEA Grapalat" w:hAnsi="GHEA Grapalat"/>
          <w:b/>
          <w:iCs/>
          <w:sz w:val="20"/>
          <w:lang w:val="es-ES"/>
        </w:rPr>
        <w:t>9</w:t>
      </w:r>
      <w:r w:rsidRPr="00377AA7">
        <w:rPr>
          <w:rFonts w:ascii="GHEA Grapalat" w:hAnsi="GHEA Grapalat"/>
          <w:b/>
          <w:iCs/>
          <w:sz w:val="20"/>
          <w:lang w:val="af-ZA"/>
        </w:rPr>
        <w:t xml:space="preserve">. </w:t>
      </w:r>
      <w:r w:rsidRPr="00377AA7">
        <w:rPr>
          <w:rFonts w:ascii="GHEA Grapalat" w:hAnsi="GHEA Grapalat" w:cs="Sylfaen"/>
          <w:b/>
          <w:iCs/>
          <w:sz w:val="20"/>
          <w:lang w:val="af-ZA"/>
        </w:rPr>
        <w:t>ՊԱՅՄԱՆԱԳՐԻ</w:t>
      </w:r>
      <w:r w:rsidRPr="00377AA7">
        <w:rPr>
          <w:rFonts w:ascii="GHEA Grapalat" w:hAnsi="GHEA Grapalat" w:cs="Arial"/>
          <w:b/>
          <w:iCs/>
          <w:sz w:val="20"/>
          <w:lang w:val="af-ZA"/>
        </w:rPr>
        <w:t xml:space="preserve"> </w:t>
      </w:r>
      <w:r w:rsidRPr="00377AA7">
        <w:rPr>
          <w:rFonts w:ascii="GHEA Grapalat" w:hAnsi="GHEA Grapalat" w:cs="Sylfaen"/>
          <w:b/>
          <w:iCs/>
          <w:sz w:val="20"/>
          <w:lang w:val="af-ZA"/>
        </w:rPr>
        <w:t>ԿՆՔՈՒՄԸ</w:t>
      </w:r>
      <w:r w:rsidRPr="00377AA7">
        <w:rPr>
          <w:rFonts w:ascii="GHEA Grapalat" w:hAnsi="GHEA Grapalat" w:cs="Arial"/>
          <w:b/>
          <w:iCs/>
          <w:sz w:val="20"/>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iCs/>
          <w:sz w:val="20"/>
          <w:lang w:val="es-ES"/>
        </w:rPr>
        <w:t>9</w:t>
      </w:r>
      <w:r w:rsidRPr="00377AA7">
        <w:rPr>
          <w:rFonts w:ascii="GHEA Grapalat" w:hAnsi="GHEA Grapalat"/>
          <w:iCs/>
          <w:sz w:val="20"/>
          <w:lang w:val="af-ZA"/>
        </w:rPr>
        <w:t xml:space="preserve">.1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որոշման</w:t>
      </w:r>
      <w:r w:rsidRPr="00377AA7">
        <w:rPr>
          <w:rFonts w:ascii="GHEA Grapalat" w:hAnsi="GHEA Grapalat" w:cs="Sylfaen"/>
          <w:sz w:val="20"/>
          <w:lang w:val="af-ZA"/>
        </w:rPr>
        <w:t xml:space="preserve"> </w:t>
      </w:r>
      <w:r w:rsidRPr="00377AA7">
        <w:rPr>
          <w:rFonts w:ascii="GHEA Grapalat" w:hAnsi="GHEA Grapalat" w:cs="Sylfaen"/>
          <w:sz w:val="20"/>
          <w:lang w:val="ru-RU"/>
        </w:rPr>
        <w:t>հիման</w:t>
      </w:r>
      <w:r w:rsidRPr="00377AA7">
        <w:rPr>
          <w:rFonts w:ascii="GHEA Grapalat" w:hAnsi="GHEA Grapalat" w:cs="Sylfaen"/>
          <w:sz w:val="20"/>
          <w:lang w:val="af-ZA"/>
        </w:rPr>
        <w:t xml:space="preserve"> </w:t>
      </w:r>
      <w:r w:rsidRPr="00377AA7">
        <w:rPr>
          <w:rFonts w:ascii="GHEA Grapalat" w:hAnsi="GHEA Grapalat" w:cs="Sylfaen"/>
          <w:sz w:val="20"/>
          <w:lang w:val="ru-RU"/>
        </w:rPr>
        <w:t>վրա</w:t>
      </w:r>
      <w:r w:rsidRPr="00377AA7">
        <w:rPr>
          <w:rFonts w:ascii="GHEA Grapalat" w:hAnsi="GHEA Grapalat" w:cs="Sylfaen"/>
          <w:sz w:val="20"/>
          <w:lang w:val="af-ZA"/>
        </w:rPr>
        <w:t xml:space="preserve">` </w:t>
      </w:r>
      <w:r w:rsidRPr="00377AA7">
        <w:rPr>
          <w:rFonts w:ascii="GHEA Grapalat" w:hAnsi="GHEA Grapalat" w:cs="Sylfaen"/>
          <w:sz w:val="20"/>
        </w:rPr>
        <w:t>պ</w:t>
      </w:r>
      <w:r w:rsidRPr="00377AA7">
        <w:rPr>
          <w:rFonts w:ascii="GHEA Grapalat" w:hAnsi="GHEA Grapalat" w:cs="Sylfaen"/>
          <w:sz w:val="20"/>
          <w:lang w:val="ru-RU"/>
        </w:rPr>
        <w:t>ատվիրատուի</w:t>
      </w:r>
      <w:r w:rsidRPr="00377AA7">
        <w:rPr>
          <w:rFonts w:ascii="GHEA Grapalat" w:hAnsi="GHEA Grapalat" w:cs="Sylfaen"/>
          <w:sz w:val="20"/>
          <w:lang w:val="af-ZA"/>
        </w:rPr>
        <w:t xml:space="preserve"> </w:t>
      </w:r>
      <w:r w:rsidRPr="00377AA7">
        <w:rPr>
          <w:rFonts w:ascii="GHEA Grapalat" w:hAnsi="GHEA Grapalat" w:cs="Sylfaen"/>
          <w:sz w:val="20"/>
          <w:lang w:val="ru-RU"/>
        </w:rPr>
        <w:t>կողմից։</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գրավոր</w:t>
      </w:r>
      <w:r w:rsidRPr="00377AA7">
        <w:rPr>
          <w:rFonts w:ascii="GHEA Grapalat" w:hAnsi="GHEA Grapalat" w:cs="Sylfaen"/>
          <w:sz w:val="20"/>
          <w:lang w:val="af-ZA"/>
        </w:rPr>
        <w:t xml:space="preserve">` </w:t>
      </w:r>
      <w:r w:rsidRPr="00377AA7">
        <w:rPr>
          <w:rFonts w:ascii="GHEA Grapalat" w:hAnsi="GHEA Grapalat" w:cs="Sylfaen"/>
          <w:sz w:val="20"/>
          <w:lang w:val="ru-RU"/>
        </w:rPr>
        <w:t>մեկ</w:t>
      </w:r>
      <w:r w:rsidRPr="00377AA7">
        <w:rPr>
          <w:rFonts w:ascii="GHEA Grapalat" w:hAnsi="GHEA Grapalat" w:cs="Sylfaen"/>
          <w:sz w:val="20"/>
          <w:lang w:val="af-ZA"/>
        </w:rPr>
        <w:t xml:space="preserve"> </w:t>
      </w:r>
      <w:r w:rsidRPr="00377AA7">
        <w:rPr>
          <w:rFonts w:ascii="GHEA Grapalat" w:hAnsi="GHEA Grapalat" w:cs="Sylfaen"/>
          <w:sz w:val="20"/>
          <w:lang w:val="ru-RU"/>
        </w:rPr>
        <w:t>փաստաթուղթ</w:t>
      </w:r>
      <w:r w:rsidRPr="00377AA7">
        <w:rPr>
          <w:rFonts w:ascii="GHEA Grapalat" w:hAnsi="GHEA Grapalat" w:cs="Sylfaen"/>
          <w:sz w:val="20"/>
          <w:lang w:val="af-ZA"/>
        </w:rPr>
        <w:t xml:space="preserve"> </w:t>
      </w:r>
      <w:r w:rsidRPr="00377AA7">
        <w:rPr>
          <w:rFonts w:ascii="GHEA Grapalat" w:hAnsi="GHEA Grapalat" w:cs="Sylfaen"/>
          <w:sz w:val="20"/>
          <w:lang w:val="ru-RU"/>
        </w:rPr>
        <w:t>կազմելու</w:t>
      </w:r>
      <w:r w:rsidRPr="00377AA7">
        <w:rPr>
          <w:rFonts w:ascii="GHEA Grapalat" w:hAnsi="GHEA Grapalat" w:cs="Sylfaen"/>
          <w:sz w:val="20"/>
          <w:lang w:val="af-ZA"/>
        </w:rPr>
        <w:t xml:space="preserve"> </w:t>
      </w:r>
      <w:r w:rsidRPr="00377AA7">
        <w:rPr>
          <w:rFonts w:ascii="GHEA Grapalat" w:hAnsi="GHEA Grapalat" w:cs="Sylfaen"/>
          <w:sz w:val="20"/>
          <w:lang w:val="ru-RU"/>
        </w:rPr>
        <w:t>միջոցով։</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9.2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8</w:t>
      </w:r>
      <w:r w:rsidRPr="00377AA7">
        <w:rPr>
          <w:rFonts w:ascii="GHEA Grapalat" w:hAnsi="GHEA Grapalat" w:cs="Sylfaen"/>
          <w:sz w:val="20"/>
          <w:lang w:val="hy-AM"/>
        </w:rPr>
        <w:t>.</w:t>
      </w:r>
      <w:r w:rsidRPr="00377AA7">
        <w:rPr>
          <w:rFonts w:ascii="GHEA Grapalat" w:hAnsi="GHEA Grapalat" w:cs="Sylfaen"/>
          <w:sz w:val="20"/>
          <w:lang w:val="af-ZA"/>
        </w:rPr>
        <w:t xml:space="preserve">22 </w:t>
      </w:r>
      <w:r w:rsidRPr="00377AA7">
        <w:rPr>
          <w:rFonts w:ascii="GHEA Grapalat" w:hAnsi="GHEA Grapalat" w:cs="Sylfaen"/>
          <w:sz w:val="20"/>
          <w:lang w:val="ru-RU"/>
        </w:rPr>
        <w:t>կետով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անգործության</w:t>
      </w:r>
      <w:r w:rsidRPr="00377AA7">
        <w:rPr>
          <w:rFonts w:ascii="GHEA Grapalat" w:hAnsi="GHEA Grapalat" w:cs="Sylfaen"/>
          <w:sz w:val="20"/>
          <w:lang w:val="af-ZA"/>
        </w:rPr>
        <w:t xml:space="preserve"> </w:t>
      </w:r>
      <w:r w:rsidRPr="00377AA7">
        <w:rPr>
          <w:rFonts w:ascii="GHEA Grapalat" w:hAnsi="GHEA Grapalat" w:cs="Sylfaen"/>
          <w:sz w:val="20"/>
          <w:lang w:val="ru-RU"/>
        </w:rPr>
        <w:t>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լրանալուն</w:t>
      </w:r>
      <w:r w:rsidRPr="00377AA7">
        <w:rPr>
          <w:rFonts w:ascii="GHEA Grapalat" w:hAnsi="GHEA Grapalat" w:cs="Sylfaen"/>
          <w:sz w:val="20"/>
          <w:lang w:val="af-ZA"/>
        </w:rPr>
        <w:t xml:space="preserve"> </w:t>
      </w:r>
      <w:r w:rsidRPr="00377AA7">
        <w:rPr>
          <w:rFonts w:ascii="GHEA Grapalat" w:hAnsi="GHEA Grapalat" w:cs="Sylfaen"/>
          <w:sz w:val="20"/>
          <w:lang w:val="ru-RU"/>
        </w:rPr>
        <w:t>հաջորդող</w:t>
      </w:r>
      <w:r w:rsidRPr="00377AA7">
        <w:rPr>
          <w:rFonts w:ascii="GHEA Grapalat" w:hAnsi="GHEA Grapalat" w:cs="Sylfaen"/>
          <w:sz w:val="20"/>
          <w:lang w:val="af-ZA"/>
        </w:rPr>
        <w:t xml:space="preserve"> </w:t>
      </w:r>
      <w:r w:rsidRPr="00377AA7">
        <w:rPr>
          <w:rFonts w:ascii="GHEA Grapalat" w:hAnsi="GHEA Grapalat" w:cs="Sylfaen"/>
          <w:sz w:val="20"/>
          <w:lang w:val="ru-RU"/>
        </w:rPr>
        <w:t>չորս</w:t>
      </w:r>
      <w:r w:rsidRPr="00377AA7">
        <w:rPr>
          <w:rFonts w:ascii="GHEA Grapalat" w:hAnsi="GHEA Grapalat" w:cs="Sylfaen"/>
          <w:sz w:val="20"/>
          <w:lang w:val="af-ZA"/>
        </w:rPr>
        <w:t xml:space="preserve"> </w:t>
      </w:r>
      <w:r w:rsidRPr="00377AA7">
        <w:rPr>
          <w:rFonts w:ascii="GHEA Grapalat" w:hAnsi="GHEA Grapalat" w:cs="Sylfaen"/>
          <w:sz w:val="20"/>
          <w:lang w:val="ru-RU"/>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xml:space="preserve"> </w:t>
      </w:r>
      <w:r w:rsidRPr="00377AA7">
        <w:rPr>
          <w:rFonts w:ascii="GHEA Grapalat" w:hAnsi="GHEA Grapalat" w:cs="Sylfaen"/>
          <w:sz w:val="20"/>
        </w:rPr>
        <w:t>պ</w:t>
      </w:r>
      <w:r w:rsidRPr="00377AA7">
        <w:rPr>
          <w:rFonts w:ascii="GHEA Grapalat" w:hAnsi="GHEA Grapalat" w:cs="Sylfaen"/>
          <w:sz w:val="20"/>
          <w:lang w:val="ru-RU"/>
        </w:rPr>
        <w:t>ատվիրատուն</w:t>
      </w:r>
      <w:r w:rsidRPr="00377AA7">
        <w:rPr>
          <w:rFonts w:ascii="GHEA Grapalat" w:hAnsi="GHEA Grapalat" w:cs="Sylfaen"/>
          <w:sz w:val="20"/>
          <w:lang w:val="af-ZA"/>
        </w:rPr>
        <w:t xml:space="preserve"> </w:t>
      </w:r>
      <w:r w:rsidRPr="00377AA7">
        <w:rPr>
          <w:rFonts w:ascii="GHEA Grapalat" w:hAnsi="GHEA Grapalat" w:cs="Sylfaen"/>
          <w:sz w:val="20"/>
          <w:lang w:val="ru-RU"/>
        </w:rPr>
        <w:t>ծանուցում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rPr>
        <w:t>մ</w:t>
      </w:r>
      <w:r w:rsidRPr="00377AA7">
        <w:rPr>
          <w:rFonts w:ascii="GHEA Grapalat" w:hAnsi="GHEA Grapalat" w:cs="Sylfaen"/>
          <w:sz w:val="20"/>
          <w:lang w:val="ru-RU"/>
        </w:rPr>
        <w:t>ասնակցին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ներկայացնելով</w:t>
      </w:r>
      <w:r w:rsidRPr="00377AA7">
        <w:rPr>
          <w:rFonts w:ascii="GHEA Grapalat" w:hAnsi="GHEA Grapalat" w:cs="Sylfaen"/>
          <w:sz w:val="20"/>
          <w:lang w:val="af-ZA"/>
        </w:rPr>
        <w:t xml:space="preserve"> </w:t>
      </w:r>
      <w:r w:rsidRPr="00377AA7">
        <w:rPr>
          <w:rFonts w:ascii="GHEA Grapalat" w:hAnsi="GHEA Grapalat" w:cs="Sylfaen"/>
          <w:sz w:val="20"/>
          <w:lang w:val="ru-RU"/>
        </w:rPr>
        <w:lastRenderedPageBreak/>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կնքելու</w:t>
      </w:r>
      <w:r w:rsidRPr="00377AA7">
        <w:rPr>
          <w:rFonts w:ascii="GHEA Grapalat" w:hAnsi="GHEA Grapalat" w:cs="Sylfaen"/>
          <w:sz w:val="20"/>
          <w:lang w:val="af-ZA"/>
        </w:rPr>
        <w:t xml:space="preserve"> </w:t>
      </w:r>
      <w:r w:rsidRPr="00377AA7">
        <w:rPr>
          <w:rFonts w:ascii="GHEA Grapalat" w:hAnsi="GHEA Grapalat" w:cs="Sylfaen"/>
          <w:sz w:val="20"/>
          <w:lang w:val="ru-RU"/>
        </w:rPr>
        <w:t>առաջարկը</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ru-RU"/>
        </w:rPr>
        <w:t>նախագիծը</w:t>
      </w:r>
      <w:r w:rsidRPr="00377AA7">
        <w:rPr>
          <w:rFonts w:ascii="GHEA Grapalat" w:hAnsi="GHEA Grapalat" w:cs="Sylfaen"/>
          <w:sz w:val="20"/>
          <w:lang w:val="af-ZA"/>
        </w:rPr>
        <w:t xml:space="preserve">: </w:t>
      </w:r>
      <w:r w:rsidRPr="00377AA7">
        <w:rPr>
          <w:rFonts w:ascii="GHEA Grapalat" w:hAnsi="GHEA Grapalat" w:cs="Sylfaen"/>
          <w:sz w:val="20"/>
          <w:lang w:val="ru-RU"/>
        </w:rPr>
        <w:t>Ընդ</w:t>
      </w:r>
      <w:r w:rsidRPr="00377AA7">
        <w:rPr>
          <w:rFonts w:ascii="GHEA Grapalat" w:hAnsi="GHEA Grapalat" w:cs="Sylfaen"/>
          <w:sz w:val="20"/>
          <w:lang w:val="af-ZA"/>
        </w:rPr>
        <w:t xml:space="preserve"> </w:t>
      </w:r>
      <w:r w:rsidRPr="00377AA7">
        <w:rPr>
          <w:rFonts w:ascii="GHEA Grapalat" w:hAnsi="GHEA Grapalat" w:cs="Sylfaen"/>
          <w:sz w:val="20"/>
          <w:lang w:val="ru-RU"/>
        </w:rPr>
        <w:t>որում</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կնքվել</w:t>
      </w:r>
      <w:r w:rsidRPr="00377AA7">
        <w:rPr>
          <w:rFonts w:ascii="GHEA Grapalat" w:hAnsi="GHEA Grapalat" w:cs="Sylfaen"/>
          <w:sz w:val="20"/>
          <w:lang w:val="af-ZA"/>
        </w:rPr>
        <w:t xml:space="preserve"> </w:t>
      </w:r>
      <w:r w:rsidRPr="00377AA7">
        <w:rPr>
          <w:rFonts w:ascii="GHEA Grapalat" w:hAnsi="GHEA Grapalat" w:cs="Sylfaen"/>
          <w:sz w:val="20"/>
          <w:lang w:val="ru-RU"/>
        </w:rPr>
        <w:t>ոչ</w:t>
      </w:r>
      <w:r w:rsidRPr="00377AA7">
        <w:rPr>
          <w:rFonts w:ascii="GHEA Grapalat" w:hAnsi="GHEA Grapalat" w:cs="Sylfaen"/>
          <w:sz w:val="20"/>
          <w:lang w:val="af-ZA"/>
        </w:rPr>
        <w:t xml:space="preserve"> </w:t>
      </w:r>
      <w:r w:rsidRPr="00377AA7">
        <w:rPr>
          <w:rFonts w:ascii="GHEA Grapalat" w:hAnsi="GHEA Grapalat" w:cs="Sylfaen"/>
          <w:sz w:val="20"/>
          <w:lang w:val="ru-RU"/>
        </w:rPr>
        <w:t>շուտ</w:t>
      </w:r>
      <w:r w:rsidRPr="00377AA7">
        <w:rPr>
          <w:rFonts w:ascii="GHEA Grapalat" w:hAnsi="GHEA Grapalat" w:cs="Sylfaen"/>
          <w:sz w:val="20"/>
          <w:lang w:val="af-ZA"/>
        </w:rPr>
        <w:t xml:space="preserve">, </w:t>
      </w:r>
      <w:r w:rsidRPr="00377AA7">
        <w:rPr>
          <w:rFonts w:ascii="GHEA Grapalat" w:hAnsi="GHEA Grapalat" w:cs="Sylfaen"/>
          <w:sz w:val="20"/>
          <w:lang w:val="ru-RU"/>
        </w:rPr>
        <w:t>քան</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1-</w:t>
      </w:r>
      <w:r w:rsidRPr="00377AA7">
        <w:rPr>
          <w:rFonts w:ascii="GHEA Grapalat" w:hAnsi="GHEA Grapalat" w:cs="Sylfaen"/>
          <w:sz w:val="20"/>
        </w:rPr>
        <w:t>ին</w:t>
      </w:r>
      <w:r w:rsidRPr="00377AA7">
        <w:rPr>
          <w:rFonts w:ascii="GHEA Grapalat" w:hAnsi="GHEA Grapalat" w:cs="Sylfaen"/>
          <w:sz w:val="20"/>
          <w:lang w:val="af-ZA"/>
        </w:rPr>
        <w:t xml:space="preserve"> </w:t>
      </w:r>
      <w:r w:rsidRPr="00377AA7">
        <w:rPr>
          <w:rFonts w:ascii="GHEA Grapalat" w:hAnsi="GHEA Grapalat" w:cs="Sylfaen"/>
          <w:sz w:val="20"/>
        </w:rPr>
        <w:t>մասի</w:t>
      </w:r>
      <w:r w:rsidRPr="00377AA7">
        <w:rPr>
          <w:rFonts w:ascii="GHEA Grapalat" w:hAnsi="GHEA Grapalat" w:cs="Sylfaen"/>
          <w:sz w:val="20"/>
          <w:lang w:val="af-ZA"/>
        </w:rPr>
        <w:t xml:space="preserve"> 8</w:t>
      </w:r>
      <w:r w:rsidRPr="00377AA7">
        <w:rPr>
          <w:rFonts w:ascii="GHEA Grapalat" w:hAnsi="GHEA Grapalat" w:cs="Sylfaen"/>
          <w:sz w:val="20"/>
          <w:lang w:val="hy-AM"/>
        </w:rPr>
        <w:t>.</w:t>
      </w:r>
      <w:r w:rsidRPr="00377AA7">
        <w:rPr>
          <w:rFonts w:ascii="GHEA Grapalat" w:hAnsi="GHEA Grapalat" w:cs="Sylfaen"/>
          <w:sz w:val="20"/>
          <w:lang w:val="af-ZA"/>
        </w:rPr>
        <w:t xml:space="preserve">22 </w:t>
      </w:r>
      <w:r w:rsidRPr="00377AA7">
        <w:rPr>
          <w:rFonts w:ascii="GHEA Grapalat" w:hAnsi="GHEA Grapalat" w:cs="Sylfaen"/>
          <w:sz w:val="20"/>
          <w:lang w:val="ru-RU"/>
        </w:rPr>
        <w:t>կետով</w:t>
      </w:r>
      <w:r w:rsidRPr="00377AA7">
        <w:rPr>
          <w:rFonts w:ascii="GHEA Grapalat" w:hAnsi="GHEA Grapalat" w:cs="Sylfaen"/>
          <w:sz w:val="20"/>
          <w:lang w:val="af-ZA"/>
        </w:rPr>
        <w:t xml:space="preserve"> </w:t>
      </w:r>
      <w:r w:rsidRPr="00377AA7">
        <w:rPr>
          <w:rFonts w:ascii="GHEA Grapalat" w:hAnsi="GHEA Grapalat" w:cs="Sylfaen"/>
          <w:sz w:val="20"/>
          <w:lang w:val="ru-RU"/>
        </w:rPr>
        <w:t>սահմանված</w:t>
      </w:r>
      <w:r w:rsidRPr="00377AA7">
        <w:rPr>
          <w:rFonts w:ascii="GHEA Grapalat" w:hAnsi="GHEA Grapalat" w:cs="Sylfaen"/>
          <w:sz w:val="20"/>
          <w:lang w:val="af-ZA"/>
        </w:rPr>
        <w:t xml:space="preserve"> </w:t>
      </w:r>
      <w:r w:rsidRPr="00377AA7">
        <w:rPr>
          <w:rFonts w:ascii="GHEA Grapalat" w:hAnsi="GHEA Grapalat" w:cs="Sylfaen"/>
          <w:sz w:val="20"/>
          <w:lang w:val="ru-RU"/>
        </w:rPr>
        <w:t>անգործության</w:t>
      </w:r>
      <w:r w:rsidRPr="00377AA7">
        <w:rPr>
          <w:rFonts w:ascii="GHEA Grapalat" w:hAnsi="GHEA Grapalat" w:cs="Sylfaen"/>
          <w:sz w:val="20"/>
          <w:lang w:val="af-ZA"/>
        </w:rPr>
        <w:t xml:space="preserve"> </w:t>
      </w:r>
      <w:r w:rsidRPr="00377AA7">
        <w:rPr>
          <w:rFonts w:ascii="GHEA Grapalat" w:hAnsi="GHEA Grapalat" w:cs="Sylfaen"/>
          <w:sz w:val="20"/>
          <w:lang w:val="ru-RU"/>
        </w:rPr>
        <w:t>ժամկետը</w:t>
      </w:r>
      <w:r w:rsidRPr="00377AA7">
        <w:rPr>
          <w:rFonts w:ascii="GHEA Grapalat" w:hAnsi="GHEA Grapalat" w:cs="Sylfaen"/>
          <w:sz w:val="20"/>
          <w:lang w:val="af-ZA"/>
        </w:rPr>
        <w:t xml:space="preserve"> </w:t>
      </w:r>
      <w:r w:rsidRPr="00377AA7">
        <w:rPr>
          <w:rFonts w:ascii="GHEA Grapalat" w:hAnsi="GHEA Grapalat" w:cs="Sylfaen"/>
          <w:sz w:val="20"/>
          <w:lang w:val="ru-RU"/>
        </w:rPr>
        <w:t>լրանալու</w:t>
      </w:r>
      <w:r w:rsidRPr="00377AA7">
        <w:rPr>
          <w:rFonts w:ascii="GHEA Grapalat" w:hAnsi="GHEA Grapalat" w:cs="Sylfaen"/>
          <w:sz w:val="20"/>
          <w:lang w:val="af-ZA"/>
        </w:rPr>
        <w:t xml:space="preserve"> </w:t>
      </w:r>
      <w:r w:rsidRPr="00377AA7">
        <w:rPr>
          <w:rFonts w:ascii="GHEA Grapalat" w:hAnsi="GHEA Grapalat" w:cs="Sylfaen"/>
          <w:sz w:val="20"/>
          <w:lang w:val="ru-RU"/>
        </w:rPr>
        <w:t>օրվան</w:t>
      </w:r>
      <w:r w:rsidRPr="00377AA7">
        <w:rPr>
          <w:rFonts w:ascii="GHEA Grapalat" w:hAnsi="GHEA Grapalat" w:cs="Sylfaen"/>
          <w:sz w:val="20"/>
          <w:lang w:val="af-ZA"/>
        </w:rPr>
        <w:t xml:space="preserve"> </w:t>
      </w:r>
      <w:r w:rsidRPr="00377AA7">
        <w:rPr>
          <w:rFonts w:ascii="GHEA Grapalat" w:hAnsi="GHEA Grapalat" w:cs="Sylfaen"/>
          <w:sz w:val="20"/>
          <w:lang w:val="ru-RU"/>
        </w:rPr>
        <w:t>հաջորդող</w:t>
      </w:r>
      <w:r w:rsidRPr="00377AA7">
        <w:rPr>
          <w:rFonts w:ascii="GHEA Grapalat" w:hAnsi="GHEA Grapalat" w:cs="Sylfaen"/>
          <w:sz w:val="20"/>
          <w:lang w:val="af-ZA"/>
        </w:rPr>
        <w:t xml:space="preserve"> </w:t>
      </w:r>
      <w:r w:rsidRPr="00377AA7">
        <w:rPr>
          <w:rFonts w:ascii="GHEA Grapalat" w:hAnsi="GHEA Grapalat" w:cs="Sylfaen"/>
          <w:sz w:val="20"/>
          <w:lang w:val="ru-RU"/>
        </w:rPr>
        <w:t>երկրորդ</w:t>
      </w:r>
      <w:r w:rsidRPr="00377AA7">
        <w:rPr>
          <w:rFonts w:ascii="GHEA Grapalat" w:hAnsi="GHEA Grapalat" w:cs="Sylfaen"/>
          <w:sz w:val="20"/>
          <w:lang w:val="af-ZA"/>
        </w:rPr>
        <w:t xml:space="preserve"> </w:t>
      </w:r>
      <w:r w:rsidRPr="00377AA7">
        <w:rPr>
          <w:rFonts w:ascii="GHEA Grapalat" w:hAnsi="GHEA Grapalat" w:cs="Sylfaen"/>
          <w:sz w:val="20"/>
          <w:lang w:val="ru-RU"/>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օրը</w:t>
      </w:r>
      <w:r w:rsidRPr="00377AA7">
        <w:rPr>
          <w:rFonts w:ascii="GHEA Grapalat" w:hAnsi="GHEA Grapalat" w:cs="Sylfaen"/>
          <w:sz w:val="20"/>
          <w:lang w:val="af-ZA"/>
        </w:rPr>
        <w:t>:</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9</w:t>
      </w:r>
      <w:r w:rsidRPr="00377AA7">
        <w:rPr>
          <w:rFonts w:ascii="GHEA Grapalat" w:hAnsi="GHEA Grapalat" w:cs="Sylfaen"/>
          <w:sz w:val="20"/>
          <w:lang w:val="hy-AM"/>
        </w:rPr>
        <w:t>.3</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rPr>
        <w:t>մ</w:t>
      </w:r>
      <w:r w:rsidRPr="00377AA7">
        <w:rPr>
          <w:rFonts w:ascii="GHEA Grapalat" w:hAnsi="GHEA Grapalat" w:cs="Sylfaen"/>
          <w:sz w:val="20"/>
          <w:lang w:val="ru-RU"/>
        </w:rPr>
        <w:t>ասնակցին</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կնքելու</w:t>
      </w:r>
      <w:r w:rsidRPr="00377AA7">
        <w:rPr>
          <w:rFonts w:ascii="GHEA Grapalat" w:hAnsi="GHEA Grapalat" w:cs="Sylfaen"/>
          <w:sz w:val="20"/>
          <w:lang w:val="af-ZA"/>
        </w:rPr>
        <w:t xml:space="preserve"> </w:t>
      </w:r>
      <w:r w:rsidRPr="00377AA7">
        <w:rPr>
          <w:rFonts w:ascii="GHEA Grapalat" w:hAnsi="GHEA Grapalat" w:cs="Sylfaen"/>
          <w:sz w:val="20"/>
          <w:lang w:val="ru-RU"/>
        </w:rPr>
        <w:t>առաջարկը</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կնքվելիք</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ru-RU"/>
        </w:rPr>
        <w:t>նախագիծը</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հանձնաժողովի</w:t>
      </w:r>
      <w:r w:rsidRPr="00377AA7">
        <w:rPr>
          <w:rFonts w:ascii="GHEA Grapalat" w:hAnsi="GHEA Grapalat" w:cs="Sylfaen"/>
          <w:sz w:val="20"/>
          <w:lang w:val="af-ZA"/>
        </w:rPr>
        <w:t xml:space="preserve"> </w:t>
      </w:r>
      <w:r w:rsidRPr="00377AA7">
        <w:rPr>
          <w:rFonts w:ascii="GHEA Grapalat" w:hAnsi="GHEA Grapalat" w:cs="Sylfaen"/>
          <w:sz w:val="20"/>
          <w:lang w:val="ru-RU"/>
        </w:rPr>
        <w:t>քարտուղարը</w:t>
      </w:r>
      <w:r w:rsidRPr="00377AA7">
        <w:rPr>
          <w:rFonts w:ascii="GHEA Grapalat" w:hAnsi="GHEA Grapalat" w:cs="Sylfaen"/>
          <w:sz w:val="20"/>
          <w:lang w:val="af-ZA"/>
        </w:rPr>
        <w:t xml:space="preserve"> </w:t>
      </w:r>
      <w:r w:rsidRPr="00377AA7">
        <w:rPr>
          <w:rFonts w:ascii="GHEA Grapalat" w:hAnsi="GHEA Grapalat" w:cs="Sylfaen"/>
          <w:sz w:val="20"/>
          <w:lang w:val="ru-RU"/>
        </w:rPr>
        <w:t>տրամադրում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էլեկտրոնային</w:t>
      </w:r>
      <w:r w:rsidRPr="00377AA7">
        <w:rPr>
          <w:rFonts w:ascii="GHEA Grapalat" w:hAnsi="GHEA Grapalat" w:cs="Sylfaen"/>
          <w:sz w:val="20"/>
          <w:lang w:val="af-ZA"/>
        </w:rPr>
        <w:t xml:space="preserve"> </w:t>
      </w:r>
      <w:r w:rsidRPr="00377AA7">
        <w:rPr>
          <w:rFonts w:ascii="GHEA Grapalat" w:hAnsi="GHEA Grapalat" w:cs="Sylfaen"/>
          <w:sz w:val="20"/>
          <w:lang w:val="ru-RU"/>
        </w:rPr>
        <w:t>եղանակով</w:t>
      </w:r>
      <w:r w:rsidRPr="00377AA7">
        <w:rPr>
          <w:rFonts w:ascii="GHEA Grapalat" w:hAnsi="GHEA Grapalat" w:cs="Sylfaen"/>
          <w:sz w:val="20"/>
          <w:lang w:val="af-ZA"/>
        </w:rPr>
        <w:t xml:space="preserve">: </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9</w:t>
      </w:r>
      <w:r w:rsidRPr="00377AA7">
        <w:rPr>
          <w:rFonts w:ascii="GHEA Grapalat" w:hAnsi="GHEA Grapalat" w:cs="Sylfaen"/>
          <w:sz w:val="20"/>
          <w:lang w:val="hy-AM"/>
        </w:rPr>
        <w:t>.</w:t>
      </w:r>
      <w:r w:rsidRPr="00377AA7">
        <w:rPr>
          <w:rFonts w:ascii="GHEA Grapalat" w:hAnsi="GHEA Grapalat" w:cs="Sylfaen"/>
          <w:sz w:val="20"/>
          <w:lang w:val="af-ZA"/>
        </w:rPr>
        <w:t xml:space="preserve">4 </w:t>
      </w:r>
      <w:r w:rsidRPr="00377AA7">
        <w:rPr>
          <w:rFonts w:ascii="GHEA Grapalat" w:hAnsi="GHEA Grapalat" w:cs="Sylfaen"/>
          <w:sz w:val="20"/>
          <w:lang w:val="hy-AM"/>
        </w:rPr>
        <w:t>Եթե</w:t>
      </w:r>
      <w:r w:rsidRPr="00377AA7">
        <w:rPr>
          <w:rFonts w:ascii="GHEA Grapalat" w:hAnsi="GHEA Grapalat" w:cs="Sylfaen"/>
          <w:sz w:val="20"/>
          <w:lang w:val="af-ZA"/>
        </w:rPr>
        <w:t xml:space="preserve"> </w:t>
      </w:r>
      <w:r w:rsidRPr="00377AA7">
        <w:rPr>
          <w:rFonts w:ascii="GHEA Grapalat" w:hAnsi="GHEA Grapalat" w:cs="Sylfaen"/>
          <w:sz w:val="20"/>
          <w:lang w:val="hy-AM"/>
        </w:rPr>
        <w:t>ընտրված</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hy-AM"/>
        </w:rPr>
        <w:t>կնքելու</w:t>
      </w:r>
      <w:r w:rsidRPr="00377AA7">
        <w:rPr>
          <w:rFonts w:ascii="GHEA Grapalat" w:hAnsi="GHEA Grapalat" w:cs="Sylfaen"/>
          <w:sz w:val="20"/>
          <w:lang w:val="af-ZA"/>
        </w:rPr>
        <w:t xml:space="preserve"> </w:t>
      </w:r>
      <w:r w:rsidRPr="00377AA7">
        <w:rPr>
          <w:rFonts w:ascii="GHEA Grapalat" w:hAnsi="GHEA Grapalat" w:cs="Sylfaen"/>
          <w:sz w:val="20"/>
          <w:lang w:val="hy-AM"/>
        </w:rPr>
        <w:t>մասին</w:t>
      </w:r>
      <w:r w:rsidRPr="00377AA7">
        <w:rPr>
          <w:rFonts w:ascii="GHEA Grapalat" w:hAnsi="GHEA Grapalat" w:cs="Sylfaen"/>
          <w:sz w:val="20"/>
          <w:lang w:val="af-ZA"/>
        </w:rPr>
        <w:t xml:space="preserve"> </w:t>
      </w:r>
      <w:r w:rsidRPr="00377AA7">
        <w:rPr>
          <w:rFonts w:ascii="GHEA Grapalat" w:hAnsi="GHEA Grapalat" w:cs="Sylfaen"/>
          <w:sz w:val="20"/>
          <w:lang w:val="hy-AM"/>
        </w:rPr>
        <w:t>ծանուցումը</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նախագիծ</w:t>
      </w:r>
      <w:r w:rsidRPr="00377AA7">
        <w:rPr>
          <w:rFonts w:ascii="GHEA Grapalat" w:hAnsi="GHEA Grapalat" w:cs="Sylfaen"/>
          <w:sz w:val="20"/>
        </w:rPr>
        <w:t>ն</w:t>
      </w:r>
      <w:r w:rsidRPr="00377AA7">
        <w:rPr>
          <w:rFonts w:ascii="GHEA Grapalat" w:hAnsi="GHEA Grapalat" w:cs="Sylfaen"/>
          <w:sz w:val="20"/>
          <w:lang w:val="af-ZA"/>
        </w:rPr>
        <w:t xml:space="preserve"> </w:t>
      </w:r>
      <w:r w:rsidRPr="00377AA7">
        <w:rPr>
          <w:rFonts w:ascii="GHEA Grapalat" w:hAnsi="GHEA Grapalat" w:cs="Sylfaen"/>
          <w:sz w:val="20"/>
          <w:lang w:val="hy-AM"/>
        </w:rPr>
        <w:t>ստանալուց</w:t>
      </w:r>
      <w:r w:rsidRPr="00377AA7">
        <w:rPr>
          <w:rFonts w:ascii="GHEA Grapalat" w:hAnsi="GHEA Grapalat" w:cs="Sylfaen"/>
          <w:sz w:val="20"/>
          <w:lang w:val="af-ZA"/>
        </w:rPr>
        <w:t xml:space="preserve"> </w:t>
      </w:r>
      <w:r w:rsidRPr="00377AA7">
        <w:rPr>
          <w:rFonts w:ascii="GHEA Grapalat" w:hAnsi="GHEA Grapalat" w:cs="Sylfaen"/>
          <w:sz w:val="20"/>
          <w:lang w:val="hy-AM"/>
        </w:rPr>
        <w:t>հետո</w:t>
      </w:r>
      <w:r w:rsidRPr="00377AA7">
        <w:rPr>
          <w:rFonts w:ascii="GHEA Grapalat" w:hAnsi="GHEA Grapalat" w:cs="Sylfaen"/>
          <w:sz w:val="20"/>
          <w:lang w:val="af-ZA"/>
        </w:rPr>
        <w:t xml:space="preserve">` 10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hy-AM"/>
        </w:rPr>
        <w:t>օրվա</w:t>
      </w:r>
      <w:r w:rsidRPr="00377AA7">
        <w:rPr>
          <w:rFonts w:ascii="GHEA Grapalat" w:hAnsi="GHEA Grapalat" w:cs="Sylfaen"/>
          <w:sz w:val="20"/>
          <w:lang w:val="af-ZA"/>
        </w:rPr>
        <w:t xml:space="preserve"> </w:t>
      </w:r>
      <w:r w:rsidRPr="00377AA7">
        <w:rPr>
          <w:rFonts w:ascii="GHEA Grapalat" w:hAnsi="GHEA Grapalat" w:cs="Sylfaen"/>
          <w:sz w:val="20"/>
          <w:lang w:val="hy-AM"/>
        </w:rPr>
        <w:t>ընթացքում</w:t>
      </w:r>
      <w:r w:rsidRPr="00377AA7">
        <w:rPr>
          <w:rFonts w:ascii="GHEA Grapalat" w:hAnsi="GHEA Grapalat" w:cs="Sylfaen"/>
          <w:sz w:val="20"/>
          <w:lang w:val="af-ZA"/>
        </w:rPr>
        <w:t xml:space="preserve"> </w:t>
      </w:r>
      <w:r w:rsidRPr="00377AA7">
        <w:rPr>
          <w:rFonts w:ascii="GHEA Grapalat" w:hAnsi="GHEA Grapalat" w:cs="Sylfaen"/>
          <w:sz w:val="20"/>
          <w:lang w:val="hy-AM"/>
        </w:rPr>
        <w:t>չի</w:t>
      </w:r>
      <w:r w:rsidRPr="00377AA7">
        <w:rPr>
          <w:rFonts w:ascii="GHEA Grapalat" w:hAnsi="GHEA Grapalat" w:cs="Sylfaen"/>
          <w:sz w:val="20"/>
          <w:lang w:val="af-ZA"/>
        </w:rPr>
        <w:t xml:space="preserve"> </w:t>
      </w:r>
      <w:r w:rsidRPr="00377AA7">
        <w:rPr>
          <w:rFonts w:ascii="GHEA Grapalat" w:hAnsi="GHEA Grapalat" w:cs="Sylfaen"/>
          <w:sz w:val="20"/>
          <w:lang w:val="hy-AM"/>
        </w:rPr>
        <w:t>ստորագրում</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պայմանագիրը</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պ</w:t>
      </w:r>
      <w:r w:rsidRPr="00377AA7">
        <w:rPr>
          <w:rFonts w:ascii="GHEA Grapalat" w:hAnsi="GHEA Grapalat" w:cs="Sylfaen"/>
          <w:sz w:val="20"/>
          <w:lang w:val="ru-RU"/>
        </w:rPr>
        <w:t>ատվիրատուին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ներկայացնում</w:t>
      </w:r>
      <w:r w:rsidRPr="00377AA7">
        <w:rPr>
          <w:rFonts w:ascii="GHEA Grapalat" w:hAnsi="GHEA Grapalat" w:cs="Sylfaen"/>
          <w:sz w:val="20"/>
          <w:lang w:val="af-ZA"/>
        </w:rPr>
        <w:t xml:space="preserve"> որակավորման և </w:t>
      </w:r>
      <w:r w:rsidRPr="00377AA7">
        <w:rPr>
          <w:rFonts w:ascii="GHEA Grapalat" w:hAnsi="GHEA Grapalat" w:cs="Sylfaen"/>
          <w:sz w:val="20"/>
          <w:lang w:val="ru-RU"/>
        </w:rPr>
        <w:t>պայմանագրի</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w:t>
      </w:r>
      <w:r w:rsidRPr="00377AA7">
        <w:rPr>
          <w:rFonts w:ascii="GHEA Grapalat" w:hAnsi="GHEA Grapalat" w:cs="Sylfaen"/>
          <w:i/>
          <w:sz w:val="20"/>
          <w:lang w:val="af-ZA"/>
        </w:rPr>
        <w:t xml:space="preserve"> </w:t>
      </w:r>
      <w:r w:rsidRPr="00377AA7">
        <w:rPr>
          <w:rFonts w:ascii="GHEA Grapalat" w:hAnsi="GHEA Grapalat" w:cs="Sylfaen"/>
          <w:sz w:val="20"/>
          <w:lang w:val="hy-AM"/>
        </w:rPr>
        <w:t>ապա նա զրկվում է պայմանագիրը ստորագրելու իրավունքից։</w:t>
      </w:r>
      <w:r w:rsidRPr="00377AA7">
        <w:rPr>
          <w:rFonts w:ascii="GHEA Grapalat" w:hAnsi="GHEA Grapalat" w:cs="Sylfaen"/>
          <w:sz w:val="20"/>
          <w:lang w:val="af-ZA"/>
        </w:rPr>
        <w:t xml:space="preserve"> </w:t>
      </w:r>
      <w:r w:rsidRPr="00377AA7">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hy-AM"/>
        </w:rPr>
        <w:t>Ընդ</w:t>
      </w:r>
      <w:r w:rsidRPr="00377AA7">
        <w:rPr>
          <w:rFonts w:ascii="GHEA Grapalat" w:hAnsi="GHEA Grapalat" w:cs="Sylfaen"/>
          <w:sz w:val="20"/>
          <w:lang w:val="af-ZA"/>
        </w:rPr>
        <w:t xml:space="preserve"> </w:t>
      </w:r>
      <w:r w:rsidRPr="00377AA7">
        <w:rPr>
          <w:rFonts w:ascii="GHEA Grapalat" w:hAnsi="GHEA Grapalat" w:cs="Sylfaen"/>
          <w:sz w:val="20"/>
          <w:lang w:val="hy-AM"/>
        </w:rPr>
        <w:t>որում</w:t>
      </w:r>
      <w:r w:rsidRPr="00377AA7">
        <w:rPr>
          <w:rFonts w:ascii="GHEA Grapalat" w:hAnsi="GHEA Grapalat" w:cs="Sylfaen"/>
          <w:sz w:val="20"/>
          <w:lang w:val="af-ZA"/>
        </w:rPr>
        <w:t xml:space="preserve"> </w:t>
      </w:r>
      <w:r w:rsidRPr="00377AA7">
        <w:rPr>
          <w:rFonts w:ascii="GHEA Grapalat" w:hAnsi="GHEA Grapalat" w:cs="Sylfaen"/>
          <w:sz w:val="20"/>
          <w:lang w:val="hy-AM"/>
        </w:rPr>
        <w:t xml:space="preserve">ընտրված մասնակցի կողմից հաստատված պայմանագրի նախագիծը </w:t>
      </w:r>
      <w:r w:rsidRPr="00377AA7">
        <w:rPr>
          <w:rFonts w:ascii="GHEA Grapalat" w:hAnsi="GHEA Grapalat" w:cs="Sylfaen"/>
          <w:sz w:val="20"/>
        </w:rPr>
        <w:t>պ</w:t>
      </w:r>
      <w:r w:rsidRPr="00377AA7">
        <w:rPr>
          <w:rFonts w:ascii="GHEA Grapalat" w:hAnsi="GHEA Grapalat" w:cs="Sylfaen"/>
          <w:sz w:val="20"/>
          <w:lang w:val="hy-AM"/>
        </w:rPr>
        <w:t xml:space="preserve">ատվիրատուին ներկայացվում է գրավոր և դրա ներկայացման գրությունը հաշվառվում է </w:t>
      </w:r>
      <w:r w:rsidRPr="00377AA7">
        <w:rPr>
          <w:rFonts w:ascii="GHEA Grapalat" w:hAnsi="GHEA Grapalat" w:cs="Sylfaen"/>
          <w:sz w:val="20"/>
        </w:rPr>
        <w:t>պ</w:t>
      </w:r>
      <w:r w:rsidRPr="00377AA7">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377AA7">
        <w:rPr>
          <w:rFonts w:ascii="GHEA Grapalat" w:hAnsi="GHEA Grapalat" w:cs="Sylfaen"/>
          <w:sz w:val="20"/>
          <w:lang w:val="af-ZA"/>
        </w:rPr>
        <w:t xml:space="preserve"> </w:t>
      </w:r>
      <w:r w:rsidRPr="00377AA7">
        <w:rPr>
          <w:rFonts w:ascii="GHEA Grapalat" w:hAnsi="GHEA Grapalat" w:cs="Sylfaen"/>
          <w:sz w:val="20"/>
        </w:rPr>
        <w:t>և</w:t>
      </w:r>
      <w:r w:rsidRPr="00377AA7">
        <w:rPr>
          <w:rFonts w:ascii="GHEA Grapalat" w:hAnsi="GHEA Grapalat" w:cs="Sylfaen"/>
          <w:sz w:val="20"/>
          <w:lang w:val="af-ZA"/>
        </w:rPr>
        <w:t xml:space="preserve"> </w:t>
      </w:r>
      <w:r w:rsidRPr="00377AA7">
        <w:rPr>
          <w:rFonts w:ascii="GHEA Grapalat" w:hAnsi="GHEA Grapalat" w:cs="Sylfaen"/>
          <w:sz w:val="20"/>
        </w:rPr>
        <w:t>հաստատմանը</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օրը</w:t>
      </w:r>
      <w:r w:rsidRPr="00377AA7">
        <w:rPr>
          <w:rFonts w:ascii="GHEA Grapalat" w:hAnsi="GHEA Grapalat" w:cs="Sylfaen"/>
          <w:sz w:val="20"/>
          <w:lang w:val="af-ZA"/>
        </w:rPr>
        <w:t xml:space="preserve"> </w:t>
      </w:r>
      <w:r w:rsidRPr="00377AA7">
        <w:rPr>
          <w:rFonts w:ascii="GHEA Grapalat" w:hAnsi="GHEA Grapalat" w:cs="Sylfaen"/>
          <w:sz w:val="20"/>
        </w:rPr>
        <w:t>ուղեկցող</w:t>
      </w:r>
      <w:r w:rsidRPr="00377AA7">
        <w:rPr>
          <w:rFonts w:ascii="GHEA Grapalat" w:hAnsi="GHEA Grapalat" w:cs="Sylfaen"/>
          <w:sz w:val="20"/>
          <w:lang w:val="af-ZA"/>
        </w:rPr>
        <w:t xml:space="preserve"> </w:t>
      </w:r>
      <w:r w:rsidRPr="00377AA7">
        <w:rPr>
          <w:rFonts w:ascii="GHEA Grapalat" w:hAnsi="GHEA Grapalat" w:cs="Sylfaen"/>
          <w:sz w:val="20"/>
        </w:rPr>
        <w:t>գրությամբ</w:t>
      </w:r>
      <w:r w:rsidRPr="00377AA7">
        <w:rPr>
          <w:rFonts w:ascii="GHEA Grapalat" w:hAnsi="GHEA Grapalat" w:cs="Sylfaen"/>
          <w:sz w:val="20"/>
          <w:lang w:val="af-ZA"/>
        </w:rPr>
        <w:t xml:space="preserve"> </w:t>
      </w:r>
      <w:r w:rsidRPr="00377AA7">
        <w:rPr>
          <w:rFonts w:ascii="GHEA Grapalat" w:hAnsi="GHEA Grapalat" w:cs="Sylfaen"/>
          <w:sz w:val="20"/>
        </w:rPr>
        <w:t>տրամադրվում</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մասնակցին</w:t>
      </w:r>
      <w:r w:rsidRPr="00377AA7">
        <w:rPr>
          <w:rFonts w:ascii="GHEA Grapalat" w:hAnsi="GHEA Grapalat" w:cs="Sylfaen"/>
          <w:sz w:val="20"/>
          <w:lang w:val="hy-AM"/>
        </w:rPr>
        <w:t>:</w:t>
      </w:r>
    </w:p>
    <w:p w:rsidR="00404109" w:rsidRPr="00377AA7" w:rsidRDefault="00404109" w:rsidP="007E048A">
      <w:pPr>
        <w:pStyle w:val="a3"/>
        <w:spacing w:line="240" w:lineRule="auto"/>
        <w:ind w:firstLine="0"/>
        <w:rPr>
          <w:rFonts w:ascii="GHEA Grapalat" w:hAnsi="GHEA Grapalat" w:cs="Sylfaen"/>
          <w:i w:val="0"/>
          <w:szCs w:val="24"/>
          <w:lang w:val="af-ZA"/>
        </w:rPr>
      </w:pPr>
      <w:r w:rsidRPr="00377AA7">
        <w:rPr>
          <w:rFonts w:ascii="GHEA Grapalat" w:hAnsi="GHEA Grapalat" w:cs="Sylfaen"/>
          <w:i w:val="0"/>
          <w:szCs w:val="24"/>
          <w:lang w:val="af-ZA"/>
        </w:rPr>
        <w:t xml:space="preserve">9.5 </w:t>
      </w:r>
      <w:r w:rsidRPr="00377AA7">
        <w:rPr>
          <w:rFonts w:ascii="GHEA Grapalat" w:hAnsi="GHEA Grapalat" w:cs="Sylfaen"/>
          <w:i w:val="0"/>
          <w:szCs w:val="24"/>
          <w:lang w:val="ru-RU"/>
        </w:rPr>
        <w:t>Մինչև</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սույն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հրավերի</w:t>
      </w:r>
      <w:r w:rsidRPr="00377AA7">
        <w:rPr>
          <w:rFonts w:ascii="GHEA Grapalat" w:hAnsi="GHEA Grapalat" w:cs="Sylfaen"/>
          <w:i w:val="0"/>
          <w:szCs w:val="24"/>
          <w:lang w:val="af-ZA"/>
        </w:rPr>
        <w:t xml:space="preserve"> 1-ին մասի 9</w:t>
      </w:r>
      <w:r w:rsidRPr="00377AA7">
        <w:rPr>
          <w:rFonts w:ascii="GHEA Grapalat" w:hAnsi="GHEA Grapalat" w:cs="Sylfaen"/>
          <w:i w:val="0"/>
          <w:szCs w:val="24"/>
          <w:lang w:val="hy-AM"/>
        </w:rPr>
        <w:t>.</w:t>
      </w:r>
      <w:r w:rsidRPr="00377AA7">
        <w:rPr>
          <w:rFonts w:ascii="GHEA Grapalat" w:hAnsi="GHEA Grapalat" w:cs="Sylfaen"/>
          <w:i w:val="0"/>
          <w:szCs w:val="24"/>
          <w:lang w:val="af-ZA"/>
        </w:rPr>
        <w:t xml:space="preserve">4 </w:t>
      </w:r>
      <w:r w:rsidRPr="00377AA7">
        <w:rPr>
          <w:rFonts w:ascii="GHEA Grapalat" w:hAnsi="GHEA Grapalat" w:cs="Sylfaen"/>
          <w:i w:val="0"/>
          <w:szCs w:val="24"/>
          <w:lang w:val="ru-RU"/>
        </w:rPr>
        <w:t>կետով</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նախատեսված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ժամկետի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ավարտը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կողմերի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համաձայնությամբ</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պայմանագրի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նախագծում</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կատարվել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փոփոխություններ</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սակայն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դրանք</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չեն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կարող</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հանգեցնել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գնման</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առարկայի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բնութագրերի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փոփոխմանը</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ներառյալ</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ընտրված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մասնակցի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առաջարկած</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գնի</w:t>
      </w:r>
      <w:r w:rsidRPr="00377AA7">
        <w:rPr>
          <w:rFonts w:ascii="GHEA Grapalat" w:hAnsi="GHEA Grapalat" w:cs="Sylfaen"/>
          <w:i w:val="0"/>
          <w:szCs w:val="24"/>
          <w:lang w:val="af-ZA"/>
        </w:rPr>
        <w:t xml:space="preserve"> </w:t>
      </w:r>
      <w:r w:rsidRPr="00377AA7">
        <w:rPr>
          <w:rFonts w:ascii="GHEA Grapalat" w:hAnsi="GHEA Grapalat" w:cs="Sylfaen"/>
          <w:i w:val="0"/>
          <w:szCs w:val="24"/>
          <w:lang w:val="ru-RU"/>
        </w:rPr>
        <w:t>ավելացմանը։</w:t>
      </w:r>
      <w:r w:rsidRPr="00377AA7">
        <w:rPr>
          <w:rFonts w:ascii="GHEA Mariam" w:hAnsi="GHEA Mariam"/>
          <w:spacing w:val="-8"/>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404109">
      <w:pPr>
        <w:jc w:val="center"/>
        <w:rPr>
          <w:rFonts w:ascii="GHEA Grapalat" w:hAnsi="GHEA Grapalat" w:cs="Arial"/>
          <w:b/>
          <w:iCs/>
          <w:sz w:val="20"/>
          <w:lang w:val="af-ZA"/>
        </w:rPr>
      </w:pPr>
      <w:r w:rsidRPr="00377AA7">
        <w:rPr>
          <w:rFonts w:ascii="GHEA Grapalat" w:hAnsi="GHEA Grapalat"/>
          <w:b/>
          <w:iCs/>
          <w:sz w:val="20"/>
          <w:lang w:val="af-ZA"/>
        </w:rPr>
        <w:t xml:space="preserve">10. </w:t>
      </w:r>
      <w:r w:rsidRPr="00377AA7">
        <w:rPr>
          <w:rFonts w:ascii="GHEA Grapalat" w:hAnsi="GHEA Grapalat" w:cs="Sylfaen"/>
          <w:b/>
          <w:iCs/>
          <w:sz w:val="20"/>
          <w:lang w:val="hy-AM"/>
        </w:rPr>
        <w:t>ՈՐԱԿԱՎՈՐՄԱՆ</w:t>
      </w:r>
      <w:r w:rsidRPr="00377AA7">
        <w:rPr>
          <w:rFonts w:ascii="GHEA Grapalat" w:hAnsi="GHEA Grapalat" w:cs="Arial"/>
          <w:b/>
          <w:iCs/>
          <w:sz w:val="20"/>
          <w:lang w:val="af-ZA"/>
        </w:rPr>
        <w:t xml:space="preserve"> </w:t>
      </w:r>
      <w:r w:rsidRPr="00377AA7">
        <w:rPr>
          <w:rFonts w:ascii="GHEA Grapalat" w:hAnsi="GHEA Grapalat" w:cs="Sylfaen"/>
          <w:b/>
          <w:iCs/>
          <w:sz w:val="20"/>
          <w:lang w:val="hy-AM"/>
        </w:rPr>
        <w:t>ԵՎ</w:t>
      </w:r>
      <w:r w:rsidRPr="00377AA7">
        <w:rPr>
          <w:rFonts w:ascii="GHEA Grapalat" w:hAnsi="GHEA Grapalat" w:cs="Sylfaen"/>
          <w:b/>
          <w:iCs/>
          <w:sz w:val="20"/>
          <w:lang w:val="af-ZA"/>
        </w:rPr>
        <w:t xml:space="preserve"> ՊԱՅՄԱՆԱԳՐԻ</w:t>
      </w:r>
      <w:r w:rsidRPr="00377AA7">
        <w:rPr>
          <w:rFonts w:ascii="GHEA Grapalat" w:hAnsi="GHEA Grapalat" w:cs="Sylfaen"/>
          <w:b/>
          <w:iCs/>
          <w:sz w:val="20"/>
          <w:lang w:val="hy-AM"/>
        </w:rPr>
        <w:t xml:space="preserve"> </w:t>
      </w:r>
      <w:r w:rsidRPr="00377AA7">
        <w:rPr>
          <w:rFonts w:ascii="GHEA Grapalat" w:hAnsi="GHEA Grapalat" w:cs="Sylfaen"/>
          <w:b/>
          <w:iCs/>
          <w:sz w:val="20"/>
          <w:lang w:val="af-ZA"/>
        </w:rPr>
        <w:t>ԱՊԱՀՈՎՈՒՄ</w:t>
      </w:r>
      <w:r w:rsidRPr="00377AA7">
        <w:rPr>
          <w:rFonts w:ascii="GHEA Grapalat" w:hAnsi="GHEA Grapalat" w:cs="Sylfaen"/>
          <w:b/>
          <w:iCs/>
          <w:sz w:val="20"/>
          <w:lang w:val="hy-AM"/>
        </w:rPr>
        <w:t>ՆԵՐ</w:t>
      </w:r>
      <w:r w:rsidRPr="00377AA7">
        <w:rPr>
          <w:rFonts w:ascii="GHEA Grapalat" w:hAnsi="GHEA Grapalat" w:cs="Sylfaen"/>
          <w:b/>
          <w:iCs/>
          <w:sz w:val="20"/>
          <w:lang w:val="af-ZA"/>
        </w:rPr>
        <w:t>Ը</w:t>
      </w:r>
      <w:r w:rsidRPr="00377AA7">
        <w:rPr>
          <w:rFonts w:ascii="GHEA Grapalat" w:hAnsi="GHEA Grapalat" w:cs="Arial"/>
          <w:b/>
          <w:iCs/>
          <w:sz w:val="20"/>
          <w:lang w:val="af-ZA"/>
        </w:rPr>
        <w:t xml:space="preserve"> </w:t>
      </w:r>
    </w:p>
    <w:p w:rsidR="00404109" w:rsidRPr="00377AA7" w:rsidRDefault="00404109" w:rsidP="00404109">
      <w:pPr>
        <w:jc w:val="center"/>
        <w:rPr>
          <w:rFonts w:ascii="GHEA Grapalat" w:hAnsi="GHEA Grapalat"/>
          <w:b/>
          <w:iCs/>
          <w:sz w:val="20"/>
          <w:lang w:val="af-ZA"/>
        </w:rPr>
      </w:pPr>
    </w:p>
    <w:p w:rsidR="00404109" w:rsidRPr="00377AA7" w:rsidRDefault="00404109" w:rsidP="007E048A">
      <w:pPr>
        <w:jc w:val="both"/>
        <w:rPr>
          <w:rFonts w:ascii="GHEA Grapalat" w:hAnsi="GHEA Grapalat" w:cs="Sylfaen"/>
          <w:sz w:val="20"/>
          <w:lang w:val="af-ZA"/>
        </w:rPr>
      </w:pPr>
      <w:r w:rsidRPr="00377AA7">
        <w:rPr>
          <w:rFonts w:ascii="GHEA Grapalat" w:hAnsi="GHEA Grapalat"/>
          <w:iCs/>
          <w:sz w:val="20"/>
          <w:lang w:val="af-ZA"/>
        </w:rPr>
        <w:t>10.</w:t>
      </w:r>
      <w:r w:rsidRPr="00377AA7">
        <w:rPr>
          <w:rFonts w:ascii="GHEA Grapalat" w:hAnsi="GHEA Grapalat" w:cs="Sylfaen"/>
          <w:sz w:val="20"/>
          <w:lang w:val="af-ZA"/>
        </w:rPr>
        <w:t xml:space="preserve">1 </w:t>
      </w:r>
      <w:r w:rsidRPr="00377AA7">
        <w:rPr>
          <w:rFonts w:ascii="GHEA Grapalat" w:hAnsi="GHEA Grapalat" w:cs="Sylfaen"/>
          <w:sz w:val="20"/>
          <w:lang w:val="hy-AM"/>
        </w:rPr>
        <w:t>Որակավորման</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պ</w:t>
      </w:r>
      <w:r w:rsidRPr="00377AA7">
        <w:rPr>
          <w:rFonts w:ascii="GHEA Grapalat" w:hAnsi="GHEA Grapalat" w:cs="Sylfaen"/>
          <w:sz w:val="20"/>
          <w:lang w:val="ru-RU"/>
        </w:rPr>
        <w:t>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ները</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ներկայացնելու</w:t>
      </w:r>
      <w:r w:rsidRPr="00377AA7">
        <w:rPr>
          <w:rFonts w:ascii="GHEA Grapalat" w:hAnsi="GHEA Grapalat" w:cs="Sylfaen"/>
          <w:sz w:val="20"/>
          <w:lang w:val="af-ZA"/>
        </w:rPr>
        <w:t xml:space="preserve"> </w:t>
      </w:r>
      <w:r w:rsidRPr="00377AA7">
        <w:rPr>
          <w:rFonts w:ascii="GHEA Grapalat" w:hAnsi="GHEA Grapalat" w:cs="Sylfaen"/>
          <w:sz w:val="20"/>
          <w:lang w:val="ru-RU"/>
        </w:rPr>
        <w:t>պահանջի</w:t>
      </w:r>
      <w:r w:rsidRPr="00377AA7">
        <w:rPr>
          <w:rFonts w:ascii="GHEA Grapalat" w:hAnsi="GHEA Grapalat" w:cs="Sylfaen"/>
          <w:sz w:val="20"/>
          <w:lang w:val="af-ZA"/>
        </w:rPr>
        <w:t xml:space="preserve"> </w:t>
      </w:r>
      <w:r w:rsidRPr="00377AA7">
        <w:rPr>
          <w:rFonts w:ascii="GHEA Grapalat" w:hAnsi="GHEA Grapalat" w:cs="Sylfaen"/>
          <w:sz w:val="20"/>
          <w:lang w:val="ru-RU"/>
        </w:rPr>
        <w:t>հիման</w:t>
      </w:r>
      <w:r w:rsidRPr="00377AA7">
        <w:rPr>
          <w:rFonts w:ascii="GHEA Grapalat" w:hAnsi="GHEA Grapalat" w:cs="Sylfaen"/>
          <w:sz w:val="20"/>
          <w:lang w:val="af-ZA"/>
        </w:rPr>
        <w:t xml:space="preserve"> </w:t>
      </w:r>
      <w:r w:rsidRPr="00377AA7">
        <w:rPr>
          <w:rFonts w:ascii="GHEA Grapalat" w:hAnsi="GHEA Grapalat" w:cs="Sylfaen"/>
          <w:sz w:val="20"/>
          <w:lang w:val="ru-RU"/>
        </w:rPr>
        <w:t>վրա</w:t>
      </w:r>
      <w:r w:rsidRPr="00377AA7">
        <w:rPr>
          <w:rFonts w:ascii="GHEA Grapalat" w:hAnsi="GHEA Grapalat" w:cs="Sylfaen"/>
          <w:sz w:val="20"/>
          <w:lang w:val="af-ZA"/>
        </w:rPr>
        <w:t xml:space="preserve">, </w:t>
      </w:r>
      <w:r w:rsidRPr="00377AA7">
        <w:rPr>
          <w:rFonts w:ascii="GHEA Grapalat" w:hAnsi="GHEA Grapalat" w:cs="Sylfaen"/>
          <w:sz w:val="20"/>
          <w:lang w:val="ru-RU"/>
        </w:rPr>
        <w:t>այն</w:t>
      </w:r>
      <w:r w:rsidRPr="00377AA7">
        <w:rPr>
          <w:rFonts w:ascii="GHEA Grapalat" w:hAnsi="GHEA Grapalat" w:cs="Sylfaen"/>
          <w:sz w:val="20"/>
          <w:lang w:val="af-ZA"/>
        </w:rPr>
        <w:t xml:space="preserve"> </w:t>
      </w:r>
      <w:r w:rsidRPr="00377AA7">
        <w:rPr>
          <w:rFonts w:ascii="GHEA Grapalat" w:hAnsi="GHEA Grapalat" w:cs="Sylfaen"/>
          <w:sz w:val="20"/>
          <w:lang w:val="ru-RU"/>
        </w:rPr>
        <w:t>ստանալու</w:t>
      </w:r>
      <w:r w:rsidRPr="00377AA7">
        <w:rPr>
          <w:rFonts w:ascii="GHEA Grapalat" w:hAnsi="GHEA Grapalat" w:cs="Sylfaen"/>
          <w:sz w:val="20"/>
          <w:lang w:val="af-ZA"/>
        </w:rPr>
        <w:t xml:space="preserve"> </w:t>
      </w:r>
      <w:r w:rsidRPr="00377AA7">
        <w:rPr>
          <w:rFonts w:ascii="GHEA Grapalat" w:hAnsi="GHEA Grapalat" w:cs="Sylfaen"/>
          <w:sz w:val="20"/>
          <w:lang w:val="ru-RU"/>
        </w:rPr>
        <w:t>օրվանից</w:t>
      </w:r>
      <w:r w:rsidRPr="00377AA7">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lang w:val="ru-RU"/>
        </w:rPr>
        <w:t>մասնակիցը</w:t>
      </w:r>
      <w:r w:rsidRPr="00377AA7">
        <w:rPr>
          <w:rFonts w:ascii="GHEA Grapalat" w:hAnsi="GHEA Grapalat" w:cs="Sylfaen"/>
          <w:sz w:val="20"/>
          <w:lang w:val="af-ZA"/>
        </w:rPr>
        <w:t xml:space="preserve"> </w:t>
      </w:r>
      <w:r w:rsidRPr="00377AA7">
        <w:rPr>
          <w:rFonts w:ascii="GHEA Grapalat" w:hAnsi="GHEA Grapalat" w:cs="Sylfaen"/>
          <w:sz w:val="20"/>
          <w:lang w:val="ru-RU"/>
        </w:rPr>
        <w:t>պարտավոր</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w:t>
      </w:r>
      <w:r w:rsidRPr="00377AA7">
        <w:rPr>
          <w:rFonts w:ascii="GHEA Grapalat" w:hAnsi="GHEA Grapalat" w:cs="Sylfaen"/>
          <w:sz w:val="20"/>
          <w:lang w:val="af-ZA"/>
        </w:rPr>
        <w:t xml:space="preserve"> </w:t>
      </w:r>
      <w:r w:rsidRPr="00377AA7">
        <w:rPr>
          <w:rFonts w:ascii="GHEA Grapalat" w:hAnsi="GHEA Grapalat" w:cs="Sylfaen"/>
          <w:sz w:val="20"/>
          <w:lang w:val="hy-AM"/>
        </w:rPr>
        <w:t>որակավորման</w:t>
      </w:r>
      <w:r w:rsidRPr="00377AA7">
        <w:rPr>
          <w:rFonts w:ascii="GHEA Grapalat" w:hAnsi="GHEA Grapalat" w:cs="Sylfaen"/>
          <w:sz w:val="20"/>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w:t>
      </w:r>
      <w:r w:rsidRPr="00377AA7">
        <w:rPr>
          <w:rFonts w:ascii="GHEA Grapalat" w:hAnsi="GHEA Grapalat" w:cs="Sylfaen"/>
          <w:sz w:val="20"/>
          <w:lang w:val="ru-RU"/>
        </w:rPr>
        <w:t>։</w:t>
      </w:r>
      <w:r w:rsidRPr="00377AA7">
        <w:rPr>
          <w:rFonts w:ascii="GHEA Grapalat" w:hAnsi="GHEA Grapalat" w:cs="Sylfaen"/>
          <w:sz w:val="20"/>
          <w:lang w:val="af-ZA"/>
        </w:rPr>
        <w:t xml:space="preserve"> </w:t>
      </w:r>
      <w:r w:rsidRPr="00377AA7">
        <w:rPr>
          <w:rFonts w:ascii="GHEA Grapalat" w:hAnsi="GHEA Grapalat" w:cs="Sylfaen"/>
          <w:sz w:val="20"/>
          <w:lang w:val="ru-RU"/>
        </w:rPr>
        <w:t>Ընտրված</w:t>
      </w:r>
      <w:r w:rsidRPr="00377AA7">
        <w:rPr>
          <w:rFonts w:ascii="GHEA Grapalat" w:hAnsi="GHEA Grapalat" w:cs="Sylfaen"/>
          <w:sz w:val="20"/>
          <w:lang w:val="af-ZA"/>
        </w:rPr>
        <w:t xml:space="preserve"> </w:t>
      </w:r>
      <w:r w:rsidRPr="00377AA7">
        <w:rPr>
          <w:rFonts w:ascii="GHEA Grapalat" w:hAnsi="GHEA Grapalat" w:cs="Sylfaen"/>
          <w:sz w:val="20"/>
          <w:lang w:val="ru-RU"/>
        </w:rPr>
        <w:t>մասնակցի</w:t>
      </w:r>
      <w:r w:rsidRPr="00377AA7">
        <w:rPr>
          <w:rFonts w:ascii="GHEA Grapalat" w:hAnsi="GHEA Grapalat" w:cs="Sylfaen"/>
          <w:sz w:val="20"/>
          <w:lang w:val="af-ZA"/>
        </w:rPr>
        <w:t xml:space="preserve"> </w:t>
      </w:r>
      <w:r w:rsidRPr="00377AA7">
        <w:rPr>
          <w:rFonts w:ascii="GHEA Grapalat" w:hAnsi="GHEA Grapalat" w:cs="Sylfaen"/>
          <w:sz w:val="20"/>
          <w:lang w:val="ru-RU"/>
        </w:rPr>
        <w:t>հետ</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 xml:space="preserve"> </w:t>
      </w:r>
      <w:r w:rsidRPr="00377AA7">
        <w:rPr>
          <w:rFonts w:ascii="GHEA Grapalat" w:hAnsi="GHEA Grapalat" w:cs="Sylfaen"/>
          <w:sz w:val="20"/>
          <w:lang w:val="ru-RU"/>
        </w:rPr>
        <w:t>վերջինս</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hy-AM"/>
        </w:rPr>
        <w:t>որակավորման և</w:t>
      </w:r>
      <w:r w:rsidRPr="00377AA7">
        <w:rPr>
          <w:rFonts w:ascii="GHEA Grapalat" w:hAnsi="GHEA Grapalat" w:cs="Sylfaen"/>
          <w:sz w:val="20"/>
          <w:lang w:val="af-ZA"/>
        </w:rPr>
        <w:t xml:space="preserve"> </w:t>
      </w:r>
      <w:r w:rsidRPr="00377AA7">
        <w:rPr>
          <w:rFonts w:ascii="GHEA Grapalat" w:hAnsi="GHEA Grapalat" w:cs="Sylfaen"/>
          <w:sz w:val="20"/>
          <w:lang w:val="ru-RU"/>
        </w:rPr>
        <w:t>պայմանագրի</w:t>
      </w:r>
      <w:r w:rsidRPr="00377AA7">
        <w:rPr>
          <w:rFonts w:ascii="GHEA Grapalat" w:hAnsi="GHEA Grapalat" w:cs="Sylfaen"/>
          <w:sz w:val="20"/>
          <w:lang w:val="hy-AM"/>
        </w:rPr>
        <w:t xml:space="preserve"> </w:t>
      </w:r>
      <w:r w:rsidRPr="00377AA7">
        <w:rPr>
          <w:rFonts w:ascii="GHEA Grapalat" w:hAnsi="GHEA Grapalat" w:cs="Sylfaen"/>
          <w:sz w:val="20"/>
          <w:lang w:val="ru-RU"/>
        </w:rPr>
        <w:t>ապահովում</w:t>
      </w:r>
      <w:r w:rsidRPr="00377AA7">
        <w:rPr>
          <w:rFonts w:ascii="GHEA Grapalat" w:hAnsi="GHEA Grapalat" w:cs="Sylfaen"/>
          <w:sz w:val="20"/>
          <w:lang w:val="hy-AM"/>
        </w:rPr>
        <w:t>ներ</w:t>
      </w:r>
      <w:r w:rsidRPr="00377AA7">
        <w:rPr>
          <w:rFonts w:ascii="GHEA Grapalat" w:hAnsi="GHEA Grapalat" w:cs="Sylfaen"/>
          <w:sz w:val="20"/>
        </w:rPr>
        <w:t>ը</w:t>
      </w:r>
      <w:r w:rsidRPr="00377AA7">
        <w:rPr>
          <w:rFonts w:ascii="GHEA Grapalat" w:hAnsi="GHEA Grapalat" w:cs="Sylfaen"/>
          <w:sz w:val="20"/>
          <w:lang w:val="ru-RU"/>
        </w:rPr>
        <w:t>։</w:t>
      </w:r>
    </w:p>
    <w:p w:rsidR="00404109" w:rsidRPr="00377AA7" w:rsidRDefault="00404109" w:rsidP="007E048A">
      <w:pPr>
        <w:jc w:val="both"/>
        <w:rPr>
          <w:rFonts w:ascii="GHEA Grapalat" w:hAnsi="GHEA Grapalat" w:cs="Arial"/>
          <w:color w:val="FFFFFF"/>
          <w:sz w:val="20"/>
          <w:lang w:val="af-ZA"/>
        </w:rPr>
      </w:pPr>
      <w:r w:rsidRPr="00377AA7">
        <w:rPr>
          <w:rFonts w:ascii="GHEA Grapalat" w:hAnsi="GHEA Grapalat" w:cs="Sylfaen"/>
          <w:sz w:val="20"/>
          <w:lang w:val="hy-AM"/>
        </w:rPr>
        <w:t>10.2</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ապահովման</w:t>
      </w:r>
      <w:r w:rsidRPr="00377AA7">
        <w:rPr>
          <w:rFonts w:ascii="GHEA Grapalat" w:hAnsi="GHEA Grapalat" w:cs="Sylfaen"/>
          <w:sz w:val="20"/>
          <w:lang w:val="af-ZA"/>
        </w:rPr>
        <w:t xml:space="preserve"> </w:t>
      </w:r>
      <w:r w:rsidRPr="00377AA7">
        <w:rPr>
          <w:rFonts w:ascii="GHEA Grapalat" w:hAnsi="GHEA Grapalat" w:cs="Sylfaen"/>
          <w:sz w:val="20"/>
        </w:rPr>
        <w:t>չափը</w:t>
      </w:r>
      <w:r w:rsidRPr="00377AA7">
        <w:rPr>
          <w:rFonts w:ascii="GHEA Grapalat" w:hAnsi="GHEA Grapalat" w:cs="Sylfaen"/>
          <w:sz w:val="20"/>
          <w:lang w:val="af-ZA"/>
        </w:rPr>
        <w:t xml:space="preserve"> </w:t>
      </w:r>
      <w:r w:rsidRPr="00377AA7">
        <w:rPr>
          <w:rFonts w:ascii="GHEA Grapalat" w:hAnsi="GHEA Grapalat" w:cs="Sylfaen"/>
          <w:sz w:val="20"/>
        </w:rPr>
        <w:t>հավասար</w:t>
      </w:r>
      <w:r w:rsidRPr="00377AA7">
        <w:rPr>
          <w:rFonts w:ascii="GHEA Grapalat" w:hAnsi="GHEA Grapalat" w:cs="Sylfaen"/>
          <w:sz w:val="20"/>
          <w:lang w:val="af-ZA"/>
        </w:rPr>
        <w:t xml:space="preserve"> </w:t>
      </w:r>
      <w:r w:rsidRPr="00377AA7">
        <w:rPr>
          <w:rFonts w:ascii="GHEA Grapalat" w:hAnsi="GHEA Grapalat" w:cs="Sylfaen"/>
          <w:sz w:val="20"/>
        </w:rPr>
        <w:t>է</w:t>
      </w:r>
      <w:r w:rsidRPr="00377AA7">
        <w:rPr>
          <w:rFonts w:ascii="GHEA Grapalat" w:hAnsi="GHEA Grapalat" w:cs="Sylfaen"/>
          <w:sz w:val="20"/>
          <w:lang w:val="af-ZA"/>
        </w:rPr>
        <w:t xml:space="preserve"> </w:t>
      </w:r>
      <w:r w:rsidRPr="00377AA7">
        <w:rPr>
          <w:rFonts w:ascii="GHEA Grapalat" w:hAnsi="GHEA Grapalat" w:cs="Sylfaen"/>
          <w:sz w:val="20"/>
        </w:rPr>
        <w:t>ընտրված</w:t>
      </w:r>
      <w:r w:rsidRPr="00377AA7">
        <w:rPr>
          <w:rFonts w:ascii="GHEA Grapalat" w:hAnsi="GHEA Grapalat" w:cs="Sylfaen"/>
          <w:sz w:val="20"/>
          <w:lang w:val="af-ZA"/>
        </w:rPr>
        <w:t xml:space="preserve"> </w:t>
      </w:r>
      <w:r w:rsidRPr="00377AA7">
        <w:rPr>
          <w:rFonts w:ascii="GHEA Grapalat" w:hAnsi="GHEA Grapalat" w:cs="Sylfaen"/>
          <w:sz w:val="20"/>
        </w:rPr>
        <w:t>մասնակցի</w:t>
      </w:r>
      <w:r w:rsidRPr="00377AA7">
        <w:rPr>
          <w:rFonts w:ascii="GHEA Grapalat" w:hAnsi="GHEA Grapalat" w:cs="Sylfaen"/>
          <w:sz w:val="20"/>
          <w:lang w:val="af-ZA"/>
        </w:rPr>
        <w:t xml:space="preserve"> </w:t>
      </w:r>
      <w:r w:rsidRPr="00377AA7">
        <w:rPr>
          <w:rFonts w:ascii="GHEA Grapalat" w:hAnsi="GHEA Grapalat" w:cs="Sylfaen"/>
          <w:sz w:val="20"/>
        </w:rPr>
        <w:t>գնային</w:t>
      </w:r>
      <w:r w:rsidRPr="00377AA7">
        <w:rPr>
          <w:rFonts w:ascii="GHEA Grapalat" w:hAnsi="GHEA Grapalat" w:cs="Sylfaen"/>
          <w:sz w:val="20"/>
          <w:lang w:val="af-ZA"/>
        </w:rPr>
        <w:t xml:space="preserve"> </w:t>
      </w:r>
      <w:r w:rsidRPr="00377AA7">
        <w:rPr>
          <w:rFonts w:ascii="GHEA Grapalat" w:hAnsi="GHEA Grapalat" w:cs="Sylfaen"/>
          <w:sz w:val="20"/>
        </w:rPr>
        <w:t>առաջարկի</w:t>
      </w:r>
      <w:r w:rsidRPr="00377AA7">
        <w:rPr>
          <w:rFonts w:ascii="GHEA Grapalat" w:hAnsi="GHEA Grapalat" w:cs="Sylfaen"/>
          <w:sz w:val="20"/>
          <w:lang w:val="af-ZA"/>
        </w:rPr>
        <w:t xml:space="preserve"> </w:t>
      </w:r>
      <w:r w:rsidRPr="00377AA7">
        <w:rPr>
          <w:rFonts w:ascii="GHEA Grapalat" w:hAnsi="GHEA Grapalat" w:cs="Sylfaen"/>
          <w:sz w:val="20"/>
        </w:rPr>
        <w:t>չափին</w:t>
      </w:r>
      <w:r w:rsidRPr="00377AA7">
        <w:rPr>
          <w:rFonts w:ascii="GHEA Grapalat" w:hAnsi="GHEA Grapalat" w:cs="Sylfaen"/>
          <w:sz w:val="20"/>
          <w:lang w:val="af-ZA"/>
        </w:rPr>
        <w:t xml:space="preserve">: </w:t>
      </w:r>
      <w:r w:rsidRPr="00377AA7">
        <w:rPr>
          <w:rFonts w:ascii="GHEA Grapalat" w:hAnsi="GHEA Grapalat" w:cs="Sylfaen"/>
          <w:sz w:val="20"/>
        </w:rPr>
        <w:t>Որակավորման</w:t>
      </w:r>
      <w:r w:rsidRPr="00377AA7">
        <w:rPr>
          <w:rFonts w:ascii="GHEA Grapalat" w:hAnsi="GHEA Grapalat" w:cs="Sylfaen"/>
          <w:sz w:val="20"/>
          <w:lang w:val="af-ZA"/>
        </w:rPr>
        <w:t xml:space="preserve"> </w:t>
      </w:r>
      <w:r w:rsidRPr="00377AA7">
        <w:rPr>
          <w:rFonts w:ascii="GHEA Grapalat" w:hAnsi="GHEA Grapalat" w:cs="Sylfaen"/>
          <w:sz w:val="20"/>
        </w:rPr>
        <w:t>ապահովումը</w:t>
      </w:r>
      <w:r w:rsidRPr="00377AA7">
        <w:rPr>
          <w:rFonts w:ascii="GHEA Grapalat" w:hAnsi="GHEA Grapalat" w:cs="Sylfaen"/>
          <w:sz w:val="20"/>
          <w:lang w:val="af-ZA"/>
        </w:rPr>
        <w:t xml:space="preserve"> </w:t>
      </w:r>
      <w:r w:rsidRPr="00377AA7">
        <w:rPr>
          <w:rFonts w:ascii="GHEA Grapalat" w:hAnsi="GHEA Grapalat" w:cs="Sylfaen"/>
          <w:sz w:val="20"/>
        </w:rPr>
        <w:t>ներկայացվում</w:t>
      </w:r>
      <w:r w:rsidRPr="00377AA7">
        <w:rPr>
          <w:rFonts w:ascii="GHEA Grapalat" w:hAnsi="GHEA Grapalat" w:cs="Sylfaen"/>
          <w:sz w:val="20"/>
          <w:lang w:val="af-ZA"/>
        </w:rPr>
        <w:t xml:space="preserve"> </w:t>
      </w:r>
      <w:r w:rsidRPr="00377AA7">
        <w:rPr>
          <w:rFonts w:ascii="GHEA Grapalat" w:hAnsi="GHEA Grapalat" w:cs="Sylfaen"/>
          <w:sz w:val="20"/>
        </w:rPr>
        <w:t>է</w:t>
      </w:r>
      <w:r w:rsidR="00C96EB2" w:rsidRPr="00377AA7">
        <w:rPr>
          <w:rFonts w:ascii="GHEA Grapalat" w:hAnsi="GHEA Grapalat" w:cs="Sylfaen"/>
          <w:sz w:val="20"/>
          <w:lang w:val="af-ZA"/>
        </w:rPr>
        <w:t xml:space="preserve"> </w:t>
      </w:r>
      <w:r w:rsidR="00C96EB2" w:rsidRPr="00377AA7">
        <w:rPr>
          <w:rFonts w:ascii="GHEA Grapalat" w:hAnsi="GHEA Grapalat" w:cs="Sylfaen"/>
          <w:sz w:val="20"/>
          <w:szCs w:val="20"/>
        </w:rPr>
        <w:t>միակողմանի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հաստատված</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հայտարարության՝</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տուժանքի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հավելված</w:t>
      </w:r>
      <w:r w:rsidR="00C96EB2" w:rsidRPr="00377AA7">
        <w:rPr>
          <w:rFonts w:ascii="GHEA Grapalat" w:hAnsi="GHEA Grapalat" w:cs="Sylfaen"/>
          <w:sz w:val="20"/>
          <w:szCs w:val="20"/>
          <w:lang w:val="af-ZA"/>
        </w:rPr>
        <w:t xml:space="preserve"> 4.1) </w:t>
      </w:r>
      <w:r w:rsidR="00C96EB2" w:rsidRPr="00377AA7">
        <w:rPr>
          <w:rFonts w:ascii="GHEA Grapalat" w:hAnsi="GHEA Grapalat" w:cs="Sylfaen"/>
          <w:sz w:val="20"/>
          <w:szCs w:val="20"/>
        </w:rPr>
        <w:t>կամ</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կանխիկ</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փողի</w:t>
      </w:r>
      <w:r w:rsidR="00C96EB2" w:rsidRPr="00377AA7">
        <w:rPr>
          <w:rFonts w:ascii="GHEA Grapalat" w:hAnsi="GHEA Grapalat" w:cs="Sylfaen"/>
          <w:sz w:val="20"/>
          <w:szCs w:val="20"/>
          <w:lang w:val="af-ZA"/>
        </w:rPr>
        <w:t xml:space="preserve"> </w:t>
      </w:r>
      <w:r w:rsidR="00C96EB2" w:rsidRPr="00377AA7">
        <w:rPr>
          <w:rFonts w:ascii="GHEA Grapalat" w:hAnsi="GHEA Grapalat" w:cs="Sylfaen"/>
          <w:sz w:val="20"/>
          <w:szCs w:val="20"/>
        </w:rPr>
        <w:t>ձևով</w:t>
      </w:r>
      <w:r w:rsidR="00C96EB2" w:rsidRPr="00377AA7">
        <w:rPr>
          <w:rFonts w:ascii="GHEA Grapalat" w:hAnsi="GHEA Grapalat" w:cs="Sylfaen"/>
          <w:sz w:val="20"/>
          <w:szCs w:val="20"/>
          <w:lang w:val="af-ZA"/>
        </w:rPr>
        <w:t xml:space="preserve"> </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վավեր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լինի</w:t>
      </w:r>
      <w:r w:rsidRPr="00377AA7">
        <w:rPr>
          <w:rFonts w:ascii="GHEA Grapalat" w:hAnsi="GHEA Grapalat" w:cs="Sylfaen"/>
          <w:sz w:val="20"/>
          <w:szCs w:val="20"/>
          <w:lang w:val="af-ZA"/>
        </w:rPr>
        <w:t xml:space="preserve"> </w:t>
      </w:r>
      <w:r w:rsidRPr="00377AA7">
        <w:rPr>
          <w:rFonts w:ascii="GHEA Grapalat" w:hAnsi="GHEA Grapalat" w:cs="Sylfaen"/>
          <w:sz w:val="20"/>
          <w:szCs w:val="20"/>
        </w:rPr>
        <w:t>առնվազն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պայմանագրի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արդյունքը</w:t>
      </w:r>
      <w:r w:rsidRPr="00377AA7">
        <w:rPr>
          <w:rFonts w:ascii="GHEA Grapalat" w:hAnsi="GHEA Grapalat" w:cs="Sylfaen"/>
          <w:sz w:val="20"/>
          <w:lang w:val="af-ZA"/>
        </w:rPr>
        <w:t xml:space="preserve"> </w:t>
      </w:r>
      <w:r w:rsidRPr="00377AA7">
        <w:rPr>
          <w:rFonts w:ascii="GHEA Grapalat" w:hAnsi="GHEA Grapalat" w:cs="Sylfaen"/>
          <w:sz w:val="20"/>
        </w:rPr>
        <w:t>պատվիրատուից</w:t>
      </w:r>
      <w:r w:rsidRPr="00377AA7">
        <w:rPr>
          <w:rFonts w:ascii="GHEA Grapalat" w:hAnsi="GHEA Grapalat" w:cs="Sylfaen"/>
          <w:sz w:val="20"/>
          <w:lang w:val="af-ZA"/>
        </w:rPr>
        <w:t xml:space="preserve"> </w:t>
      </w:r>
      <w:r w:rsidRPr="00377AA7">
        <w:rPr>
          <w:rFonts w:ascii="GHEA Grapalat" w:hAnsi="GHEA Grapalat" w:cs="Sylfaen"/>
          <w:sz w:val="20"/>
        </w:rPr>
        <w:t>կողմից</w:t>
      </w:r>
      <w:r w:rsidRPr="00377AA7">
        <w:rPr>
          <w:rFonts w:ascii="GHEA Grapalat" w:hAnsi="GHEA Grapalat" w:cs="Sylfaen"/>
          <w:sz w:val="20"/>
          <w:lang w:val="af-ZA"/>
        </w:rPr>
        <w:t xml:space="preserve"> </w:t>
      </w:r>
      <w:r w:rsidRPr="00377AA7">
        <w:rPr>
          <w:rFonts w:ascii="GHEA Grapalat" w:hAnsi="GHEA Grapalat" w:cs="Sylfaen"/>
          <w:sz w:val="20"/>
        </w:rPr>
        <w:t>ամբողջական</w:t>
      </w:r>
      <w:r w:rsidRPr="00377AA7">
        <w:rPr>
          <w:rFonts w:ascii="GHEA Grapalat" w:hAnsi="GHEA Grapalat" w:cs="Sylfaen"/>
          <w:sz w:val="20"/>
          <w:lang w:val="af-ZA"/>
        </w:rPr>
        <w:t xml:space="preserve"> </w:t>
      </w:r>
      <w:r w:rsidRPr="00377AA7">
        <w:rPr>
          <w:rFonts w:ascii="GHEA Grapalat" w:hAnsi="GHEA Grapalat" w:cs="Sylfaen"/>
          <w:sz w:val="20"/>
        </w:rPr>
        <w:t>ընդունվելու</w:t>
      </w:r>
      <w:r w:rsidRPr="00377AA7">
        <w:rPr>
          <w:rFonts w:ascii="GHEA Grapalat" w:hAnsi="GHEA Grapalat" w:cs="Sylfaen"/>
          <w:sz w:val="20"/>
          <w:lang w:val="af-ZA"/>
        </w:rPr>
        <w:t xml:space="preserve"> </w:t>
      </w:r>
      <w:r w:rsidRPr="00377AA7">
        <w:rPr>
          <w:rFonts w:ascii="GHEA Grapalat" w:hAnsi="GHEA Grapalat" w:cs="Sylfaen"/>
          <w:sz w:val="20"/>
        </w:rPr>
        <w:t>օրվան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20-</w:t>
      </w:r>
      <w:r w:rsidRPr="00377AA7">
        <w:rPr>
          <w:rFonts w:ascii="GHEA Grapalat" w:hAnsi="GHEA Grapalat" w:cs="Sylfaen"/>
          <w:sz w:val="20"/>
        </w:rPr>
        <w:t>րդ</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rPr>
        <w:t>օրը</w:t>
      </w:r>
      <w:r w:rsidRPr="00377AA7">
        <w:rPr>
          <w:rFonts w:ascii="GHEA Grapalat" w:hAnsi="GHEA Grapalat" w:cs="Sylfaen"/>
          <w:sz w:val="20"/>
          <w:lang w:val="af-ZA"/>
        </w:rPr>
        <w:t xml:space="preserve"> </w:t>
      </w:r>
      <w:r w:rsidRPr="00377AA7">
        <w:rPr>
          <w:rFonts w:ascii="GHEA Grapalat" w:hAnsi="GHEA Grapalat" w:cs="Arial"/>
          <w:sz w:val="20"/>
        </w:rPr>
        <w:t>ներառյալ</w:t>
      </w:r>
      <w:r w:rsidRPr="00377AA7">
        <w:rPr>
          <w:rFonts w:ascii="GHEA Grapalat" w:hAnsi="GHEA Grapalat" w:cs="Arial"/>
          <w:sz w:val="20"/>
          <w:lang w:val="af-ZA"/>
        </w:rPr>
        <w:t>:</w:t>
      </w:r>
      <w:r w:rsidRPr="00377AA7">
        <w:rPr>
          <w:rFonts w:ascii="GHEA Grapalat" w:hAnsi="GHEA Grapalat" w:cs="Arial"/>
          <w:sz w:val="20"/>
          <w:vertAlign w:val="superscript"/>
          <w:lang w:val="af-ZA"/>
        </w:rPr>
        <w:t>12</w:t>
      </w:r>
      <w:r w:rsidRPr="00377AA7">
        <w:rPr>
          <w:rFonts w:ascii="GHEA Grapalat" w:hAnsi="GHEA Grapalat" w:cs="Arial"/>
          <w:sz w:val="20"/>
          <w:lang w:val="af-ZA"/>
        </w:rPr>
        <w:t xml:space="preserve">   </w:t>
      </w:r>
      <w:r w:rsidRPr="00377AA7">
        <w:rPr>
          <w:rStyle w:val="af6"/>
          <w:rFonts w:ascii="GHEA Grapalat" w:hAnsi="GHEA Grapalat" w:cs="Arial"/>
          <w:color w:val="FFFFFF"/>
          <w:sz w:val="20"/>
        </w:rPr>
        <w:footnoteReference w:id="3"/>
      </w:r>
    </w:p>
    <w:p w:rsidR="00404109" w:rsidRPr="00377AA7" w:rsidRDefault="00404109" w:rsidP="00404109">
      <w:pPr>
        <w:ind w:firstLine="567"/>
        <w:jc w:val="both"/>
        <w:rPr>
          <w:rFonts w:ascii="GHEA Grapalat" w:hAnsi="GHEA Grapalat" w:cs="Arial"/>
          <w:sz w:val="20"/>
          <w:lang w:val="hy-AM"/>
        </w:rPr>
      </w:pPr>
      <w:proofErr w:type="gramStart"/>
      <w:r w:rsidRPr="00377AA7">
        <w:rPr>
          <w:rFonts w:ascii="GHEA Grapalat" w:hAnsi="GHEA Grapalat" w:cs="Arial"/>
          <w:sz w:val="20"/>
        </w:rPr>
        <w:t>Եթե</w:t>
      </w:r>
      <w:r w:rsidRPr="00377AA7">
        <w:rPr>
          <w:rFonts w:ascii="GHEA Grapalat" w:hAnsi="GHEA Grapalat" w:cs="Arial"/>
          <w:sz w:val="20"/>
          <w:lang w:val="af-ZA"/>
        </w:rPr>
        <w:t xml:space="preserve"> </w:t>
      </w:r>
      <w:r w:rsidRPr="00377AA7">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w:t>
      </w:r>
      <w:proofErr w:type="gramEnd"/>
      <w:r w:rsidRPr="00377AA7">
        <w:rPr>
          <w:rFonts w:ascii="GHEA Grapalat" w:hAnsi="GHEA Grapalat" w:cs="Arial"/>
          <w:sz w:val="20"/>
          <w:lang w:val="hy-AM"/>
        </w:rPr>
        <w:t xml:space="preserve"> ՀՀ դրամը, ապա որակավորման ապահովումը ներկայացվում է բանկային երաշխիքի ձևով՝ պայմանագրի ընդհանուր գնի չափով:</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404109" w:rsidRPr="00377AA7" w:rsidRDefault="00404109" w:rsidP="007E048A">
      <w:pPr>
        <w:jc w:val="both"/>
        <w:rPr>
          <w:rFonts w:ascii="GHEA Grapalat" w:hAnsi="GHEA Grapalat" w:cs="Sylfaen"/>
          <w:sz w:val="20"/>
          <w:vertAlign w:val="superscript"/>
          <w:lang w:val="hy-AM"/>
        </w:rPr>
      </w:pPr>
      <w:r w:rsidRPr="00377AA7">
        <w:rPr>
          <w:rFonts w:ascii="GHEA Grapalat" w:hAnsi="GHEA Grapalat" w:cs="Sylfaen"/>
          <w:sz w:val="20"/>
          <w:lang w:val="hy-AM"/>
        </w:rPr>
        <w:t>10.3. 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ապահովման</w:t>
      </w:r>
      <w:r w:rsidRPr="00377AA7">
        <w:rPr>
          <w:rFonts w:ascii="GHEA Grapalat" w:hAnsi="GHEA Grapalat" w:cs="Sylfaen"/>
          <w:sz w:val="20"/>
          <w:lang w:val="af-ZA"/>
        </w:rPr>
        <w:t xml:space="preserve"> </w:t>
      </w:r>
      <w:r w:rsidRPr="00377AA7">
        <w:rPr>
          <w:rFonts w:ascii="GHEA Grapalat" w:hAnsi="GHEA Grapalat" w:cs="Sylfaen"/>
          <w:sz w:val="20"/>
          <w:lang w:val="hy-AM"/>
        </w:rPr>
        <w:t>չափը</w:t>
      </w:r>
      <w:r w:rsidRPr="00377AA7">
        <w:rPr>
          <w:rFonts w:ascii="GHEA Grapalat" w:hAnsi="GHEA Grapalat" w:cs="Sylfaen"/>
          <w:sz w:val="20"/>
          <w:lang w:val="af-ZA"/>
        </w:rPr>
        <w:t xml:space="preserve"> </w:t>
      </w:r>
      <w:r w:rsidRPr="00377AA7">
        <w:rPr>
          <w:rFonts w:ascii="GHEA Grapalat" w:hAnsi="GHEA Grapalat" w:cs="Sylfaen"/>
          <w:sz w:val="20"/>
          <w:lang w:val="hy-AM"/>
        </w:rPr>
        <w:t>կազմում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կնքվելիք </w:t>
      </w:r>
      <w:r w:rsidRPr="00377AA7">
        <w:rPr>
          <w:rFonts w:ascii="GHEA Grapalat" w:hAnsi="GHEA Grapalat" w:cs="Sylfaen"/>
          <w:sz w:val="20"/>
          <w:lang w:val="hy-AM"/>
        </w:rPr>
        <w:t>պայմանագրի</w:t>
      </w:r>
      <w:r w:rsidRPr="00377AA7">
        <w:rPr>
          <w:rFonts w:ascii="GHEA Grapalat" w:hAnsi="GHEA Grapalat" w:cs="Sylfaen"/>
          <w:sz w:val="20"/>
          <w:lang w:val="af-ZA"/>
        </w:rPr>
        <w:t xml:space="preserve"> </w:t>
      </w:r>
      <w:r w:rsidRPr="00377AA7">
        <w:rPr>
          <w:rFonts w:ascii="GHEA Grapalat" w:hAnsi="GHEA Grapalat" w:cs="Sylfaen"/>
          <w:sz w:val="20"/>
          <w:lang w:val="hy-AM"/>
        </w:rPr>
        <w:t>գնի</w:t>
      </w:r>
      <w:r w:rsidRPr="00377AA7">
        <w:rPr>
          <w:rFonts w:ascii="GHEA Grapalat" w:hAnsi="GHEA Grapalat" w:cs="Sylfaen"/>
          <w:sz w:val="20"/>
          <w:lang w:val="af-ZA"/>
        </w:rPr>
        <w:t xml:space="preserve"> 10  </w:t>
      </w:r>
      <w:r w:rsidRPr="00377AA7">
        <w:rPr>
          <w:rFonts w:ascii="GHEA Grapalat" w:hAnsi="GHEA Grapalat" w:cs="Sylfaen"/>
          <w:sz w:val="20"/>
          <w:lang w:val="hy-AM"/>
        </w:rPr>
        <w:t xml:space="preserve">տոկոսը: Պայմանագրի ապահովումը ներկայացվում է </w:t>
      </w:r>
      <w:r w:rsidR="00C96EB2" w:rsidRPr="00377AA7">
        <w:rPr>
          <w:rFonts w:ascii="GHEA Grapalat" w:hAnsi="GHEA Grapalat" w:cs="Sylfaen"/>
          <w:sz w:val="20"/>
          <w:szCs w:val="20"/>
          <w:lang w:val="hy-AM"/>
        </w:rPr>
        <w:t>միակողմանի հաստատված հայտարարության՝ տուժանքի (հավելված 5.1) կամ կանխիկ փողի ձևով</w:t>
      </w:r>
      <w:r w:rsidRPr="00377AA7">
        <w:rPr>
          <w:rFonts w:ascii="GHEA Grapalat" w:hAnsi="GHEA Grapalat" w:cs="Sylfaen"/>
          <w:sz w:val="20"/>
          <w:lang w:val="hy-AM"/>
        </w:rPr>
        <w:t xml:space="preserve"> կամ կանխիխ փողի ձևով:</w:t>
      </w:r>
      <w:r w:rsidRPr="00377AA7">
        <w:rPr>
          <w:rFonts w:ascii="GHEA Grapalat" w:hAnsi="GHEA Grapalat" w:cs="Sylfaen"/>
          <w:sz w:val="20"/>
          <w:vertAlign w:val="superscript"/>
          <w:lang w:val="hy-AM"/>
        </w:rPr>
        <w:t>13</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404109" w:rsidRPr="00377AA7" w:rsidRDefault="00404109" w:rsidP="00404109">
      <w:pPr>
        <w:ind w:firstLine="567"/>
        <w:jc w:val="both"/>
        <w:rPr>
          <w:rFonts w:ascii="GHEA Grapalat" w:hAnsi="GHEA Grapalat"/>
          <w:sz w:val="20"/>
          <w:szCs w:val="20"/>
          <w:lang w:val="hy-AM"/>
        </w:rPr>
      </w:pPr>
      <w:r w:rsidRPr="00377AA7">
        <w:rPr>
          <w:rFonts w:ascii="GHEA Grapalat" w:hAnsi="GHEA Grapalat" w:cs="Sylfaen"/>
          <w:sz w:val="20"/>
          <w:lang w:val="hy-AM"/>
        </w:rPr>
        <w:lastRenderedPageBreak/>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377AA7">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sz w:val="20"/>
          <w:szCs w:val="20"/>
          <w:lang w:val="hy-AM"/>
        </w:rPr>
        <w:t>Կանխիկ</w:t>
      </w:r>
      <w:r w:rsidRPr="00377AA7">
        <w:rPr>
          <w:rFonts w:ascii="GHEA Grapalat" w:hAnsi="GHEA Grapalat"/>
          <w:sz w:val="20"/>
          <w:szCs w:val="20"/>
          <w:lang w:val="af-ZA"/>
        </w:rPr>
        <w:t xml:space="preserve"> </w:t>
      </w:r>
      <w:r w:rsidRPr="00377AA7">
        <w:rPr>
          <w:rFonts w:ascii="GHEA Grapalat" w:hAnsi="GHEA Grapalat"/>
          <w:sz w:val="20"/>
          <w:szCs w:val="20"/>
          <w:lang w:val="hy-AM"/>
        </w:rPr>
        <w:t>փողի</w:t>
      </w:r>
      <w:r w:rsidRPr="00377AA7">
        <w:rPr>
          <w:rFonts w:ascii="GHEA Grapalat" w:hAnsi="GHEA Grapalat"/>
          <w:sz w:val="20"/>
          <w:szCs w:val="20"/>
          <w:lang w:val="af-ZA"/>
        </w:rPr>
        <w:t xml:space="preserve"> </w:t>
      </w:r>
      <w:r w:rsidRPr="00377AA7">
        <w:rPr>
          <w:rFonts w:ascii="GHEA Grapalat" w:hAnsi="GHEA Grapalat"/>
          <w:sz w:val="20"/>
          <w:szCs w:val="20"/>
          <w:lang w:val="hy-AM"/>
        </w:rPr>
        <w:t>ձևով</w:t>
      </w:r>
      <w:r w:rsidRPr="00377AA7">
        <w:rPr>
          <w:rFonts w:ascii="GHEA Grapalat" w:hAnsi="GHEA Grapalat"/>
          <w:sz w:val="20"/>
          <w:szCs w:val="20"/>
          <w:lang w:val="af-ZA"/>
        </w:rPr>
        <w:t xml:space="preserve"> </w:t>
      </w:r>
      <w:r w:rsidRPr="00377AA7">
        <w:rPr>
          <w:rFonts w:ascii="GHEA Grapalat" w:hAnsi="GHEA Grapalat"/>
          <w:sz w:val="20"/>
          <w:szCs w:val="20"/>
          <w:lang w:val="hy-AM"/>
        </w:rPr>
        <w:t>ներկայացված</w:t>
      </w:r>
      <w:r w:rsidRPr="00377AA7">
        <w:rPr>
          <w:rFonts w:ascii="GHEA Grapalat" w:hAnsi="GHEA Grapalat"/>
          <w:sz w:val="20"/>
          <w:szCs w:val="20"/>
          <w:lang w:val="af-ZA"/>
        </w:rPr>
        <w:t xml:space="preserve"> </w:t>
      </w:r>
      <w:r w:rsidRPr="00377AA7">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404109" w:rsidRPr="00377AA7" w:rsidRDefault="00404109" w:rsidP="007E048A">
      <w:pPr>
        <w:jc w:val="both"/>
        <w:rPr>
          <w:rFonts w:ascii="GHEA Grapalat" w:hAnsi="GHEA Grapalat" w:cs="Arial"/>
          <w:sz w:val="20"/>
          <w:lang w:val="hy-AM"/>
        </w:rPr>
      </w:pPr>
      <w:r w:rsidRPr="00377AA7">
        <w:rPr>
          <w:rFonts w:ascii="GHEA Grapalat" w:hAnsi="GHEA Grapalat" w:cs="Sylfaen"/>
          <w:sz w:val="20"/>
          <w:lang w:val="hy-AM"/>
        </w:rPr>
        <w:t xml:space="preserve">10.4 </w:t>
      </w:r>
      <w:r w:rsidRPr="00377AA7">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404109" w:rsidRPr="00377AA7" w:rsidRDefault="00404109" w:rsidP="007E048A">
      <w:pPr>
        <w:jc w:val="both"/>
        <w:rPr>
          <w:rFonts w:ascii="GHEA Grapalat" w:hAnsi="GHEA Grapalat" w:cs="Arial"/>
          <w:sz w:val="20"/>
          <w:lang w:val="hy-AM"/>
        </w:rPr>
      </w:pPr>
      <w:r w:rsidRPr="00377AA7">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404109" w:rsidRPr="00377AA7" w:rsidRDefault="00404109" w:rsidP="00404109">
      <w:pPr>
        <w:ind w:firstLine="567"/>
        <w:jc w:val="both"/>
        <w:rPr>
          <w:rFonts w:ascii="GHEA Grapalat" w:hAnsi="GHEA Grapalat" w:cs="Arial"/>
          <w:sz w:val="20"/>
          <w:lang w:val="hy-AM"/>
        </w:rPr>
      </w:pPr>
      <w:r w:rsidRPr="00377AA7">
        <w:rPr>
          <w:rFonts w:ascii="GHEA Grapalat" w:hAnsi="GHEA Grapalat"/>
          <w:sz w:val="20"/>
          <w:szCs w:val="20"/>
          <w:lang w:val="hy-AM"/>
        </w:rPr>
        <w:t>Կանխիկ</w:t>
      </w:r>
      <w:r w:rsidRPr="00377AA7">
        <w:rPr>
          <w:rFonts w:ascii="GHEA Grapalat" w:hAnsi="GHEA Grapalat"/>
          <w:sz w:val="20"/>
          <w:szCs w:val="20"/>
          <w:lang w:val="af-ZA"/>
        </w:rPr>
        <w:t xml:space="preserve"> </w:t>
      </w:r>
      <w:r w:rsidRPr="00377AA7">
        <w:rPr>
          <w:rFonts w:ascii="GHEA Grapalat" w:hAnsi="GHEA Grapalat"/>
          <w:sz w:val="20"/>
          <w:szCs w:val="20"/>
          <w:lang w:val="hy-AM"/>
        </w:rPr>
        <w:t>փողի</w:t>
      </w:r>
      <w:r w:rsidRPr="00377AA7">
        <w:rPr>
          <w:rFonts w:ascii="GHEA Grapalat" w:hAnsi="GHEA Grapalat"/>
          <w:sz w:val="20"/>
          <w:szCs w:val="20"/>
          <w:lang w:val="af-ZA"/>
        </w:rPr>
        <w:t xml:space="preserve"> </w:t>
      </w:r>
      <w:r w:rsidRPr="00377AA7">
        <w:rPr>
          <w:rFonts w:ascii="GHEA Grapalat" w:hAnsi="GHEA Grapalat"/>
          <w:sz w:val="20"/>
          <w:szCs w:val="20"/>
          <w:lang w:val="hy-AM"/>
        </w:rPr>
        <w:t>ձևով</w:t>
      </w:r>
      <w:r w:rsidRPr="00377AA7">
        <w:rPr>
          <w:rFonts w:ascii="GHEA Grapalat" w:hAnsi="GHEA Grapalat"/>
          <w:sz w:val="20"/>
          <w:szCs w:val="20"/>
          <w:lang w:val="af-ZA"/>
        </w:rPr>
        <w:t xml:space="preserve"> </w:t>
      </w:r>
      <w:r w:rsidRPr="00377AA7">
        <w:rPr>
          <w:rFonts w:ascii="GHEA Grapalat" w:hAnsi="GHEA Grapalat"/>
          <w:sz w:val="20"/>
          <w:szCs w:val="20"/>
          <w:lang w:val="hy-AM"/>
        </w:rPr>
        <w:t>ներկայացված</w:t>
      </w:r>
      <w:r w:rsidRPr="00377AA7">
        <w:rPr>
          <w:rFonts w:ascii="GHEA Grapalat" w:hAnsi="GHEA Grapalat"/>
          <w:sz w:val="20"/>
          <w:szCs w:val="20"/>
          <w:lang w:val="af-ZA"/>
        </w:rPr>
        <w:t xml:space="preserve"> </w:t>
      </w:r>
      <w:r w:rsidRPr="00377AA7">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404109" w:rsidRPr="00377AA7" w:rsidRDefault="00404109" w:rsidP="007E048A">
      <w:pPr>
        <w:jc w:val="both"/>
        <w:rPr>
          <w:rFonts w:ascii="GHEA Grapalat" w:hAnsi="GHEA Grapalat" w:cs="Sylfaen"/>
          <w:i/>
          <w:sz w:val="20"/>
          <w:lang w:val="af-ZA"/>
        </w:rPr>
      </w:pPr>
      <w:r w:rsidRPr="00377AA7">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377AA7">
        <w:rPr>
          <w:rFonts w:ascii="GHEA Grapalat" w:hAnsi="GHEA Grapalat" w:cs="Sylfaen"/>
          <w:sz w:val="20"/>
          <w:lang w:val="hy-AM"/>
        </w:rPr>
        <w:t>10</w:t>
      </w:r>
      <w:r w:rsidRPr="00377AA7">
        <w:rPr>
          <w:rFonts w:ascii="GHEA Grapalat" w:hAnsi="GHEA Grapalat" w:cs="Sylfaen"/>
          <w:sz w:val="20"/>
          <w:lang w:val="af-ZA"/>
        </w:rPr>
        <w:t xml:space="preserve">.5 </w:t>
      </w:r>
      <w:r w:rsidRPr="00377AA7">
        <w:rPr>
          <w:rFonts w:ascii="GHEA Grapalat" w:hAnsi="GHEA Grapalat" w:cs="Sylfaen"/>
          <w:sz w:val="20"/>
          <w:lang w:val="hy-AM"/>
        </w:rPr>
        <w:t>Պայմանագրով</w:t>
      </w:r>
      <w:r w:rsidRPr="00377AA7">
        <w:rPr>
          <w:rFonts w:ascii="GHEA Grapalat" w:hAnsi="GHEA Grapalat" w:cs="Sylfaen"/>
          <w:sz w:val="20"/>
          <w:lang w:val="af-ZA"/>
        </w:rPr>
        <w:t xml:space="preserve"> պ</w:t>
      </w:r>
      <w:r w:rsidRPr="00377AA7">
        <w:rPr>
          <w:rFonts w:ascii="GHEA Grapalat" w:hAnsi="GHEA Grapalat" w:cs="Sylfaen"/>
          <w:sz w:val="20"/>
          <w:lang w:val="hy-AM"/>
        </w:rPr>
        <w:t>ատվիրատուի</w:t>
      </w:r>
      <w:r w:rsidRPr="00377AA7">
        <w:rPr>
          <w:rFonts w:ascii="GHEA Grapalat" w:hAnsi="GHEA Grapalat" w:cs="Sylfaen"/>
          <w:sz w:val="20"/>
          <w:lang w:val="af-ZA"/>
        </w:rPr>
        <w:t xml:space="preserve"> </w:t>
      </w:r>
      <w:r w:rsidRPr="00377AA7">
        <w:rPr>
          <w:rFonts w:ascii="GHEA Grapalat" w:hAnsi="GHEA Grapalat" w:cs="Sylfaen"/>
          <w:sz w:val="20"/>
          <w:lang w:val="hy-AM"/>
        </w:rPr>
        <w:t>կողմից</w:t>
      </w:r>
      <w:r w:rsidRPr="00377AA7">
        <w:rPr>
          <w:rFonts w:ascii="GHEA Grapalat" w:hAnsi="GHEA Grapalat" w:cs="Sylfaen"/>
          <w:sz w:val="20"/>
          <w:lang w:val="af-ZA"/>
        </w:rPr>
        <w:t xml:space="preserve"> </w:t>
      </w:r>
      <w:r w:rsidRPr="00377AA7">
        <w:rPr>
          <w:rFonts w:ascii="GHEA Grapalat" w:hAnsi="GHEA Grapalat" w:cs="Sylfaen"/>
          <w:sz w:val="20"/>
          <w:lang w:val="hy-AM"/>
        </w:rPr>
        <w:t>կանխավճար</w:t>
      </w:r>
      <w:r w:rsidRPr="00377AA7">
        <w:rPr>
          <w:rFonts w:ascii="GHEA Grapalat" w:hAnsi="GHEA Grapalat" w:cs="Sylfaen"/>
          <w:sz w:val="20"/>
          <w:lang w:val="af-ZA"/>
        </w:rPr>
        <w:t xml:space="preserve"> </w:t>
      </w:r>
      <w:r w:rsidRPr="00377AA7">
        <w:rPr>
          <w:rFonts w:ascii="GHEA Grapalat" w:hAnsi="GHEA Grapalat" w:cs="Sylfaen"/>
          <w:sz w:val="20"/>
          <w:lang w:val="hy-AM"/>
        </w:rPr>
        <w:t>հատկացվելու</w:t>
      </w:r>
      <w:r w:rsidRPr="00377AA7">
        <w:rPr>
          <w:rFonts w:ascii="GHEA Grapalat" w:hAnsi="GHEA Grapalat" w:cs="Sylfaen"/>
          <w:sz w:val="20"/>
          <w:lang w:val="af-ZA"/>
        </w:rPr>
        <w:t xml:space="preserve"> </w:t>
      </w:r>
      <w:r w:rsidRPr="00377AA7">
        <w:rPr>
          <w:rFonts w:ascii="GHEA Grapalat" w:hAnsi="GHEA Grapalat" w:cs="Sylfaen"/>
          <w:sz w:val="20"/>
          <w:lang w:val="hy-AM"/>
        </w:rPr>
        <w:t>պայման</w:t>
      </w:r>
      <w:r w:rsidRPr="00377AA7">
        <w:rPr>
          <w:rFonts w:ascii="GHEA Grapalat" w:hAnsi="GHEA Grapalat" w:cs="Sylfaen"/>
          <w:sz w:val="20"/>
          <w:lang w:val="af-ZA"/>
        </w:rPr>
        <w:t xml:space="preserve"> </w:t>
      </w:r>
      <w:r w:rsidRPr="00377AA7">
        <w:rPr>
          <w:rFonts w:ascii="GHEA Grapalat" w:hAnsi="GHEA Grapalat" w:cs="Sylfaen"/>
          <w:sz w:val="20"/>
          <w:lang w:val="hy-AM"/>
        </w:rPr>
        <w:t>նախատեսվելու</w:t>
      </w:r>
      <w:r w:rsidRPr="00377AA7">
        <w:rPr>
          <w:rFonts w:ascii="GHEA Grapalat" w:hAnsi="GHEA Grapalat" w:cs="Sylfaen"/>
          <w:sz w:val="20"/>
          <w:lang w:val="af-ZA"/>
        </w:rPr>
        <w:t xml:space="preserve"> </w:t>
      </w:r>
      <w:r w:rsidRPr="00377AA7">
        <w:rPr>
          <w:rFonts w:ascii="GHEA Grapalat" w:hAnsi="GHEA Grapalat" w:cs="Sylfaen"/>
          <w:sz w:val="20"/>
          <w:lang w:val="hy-AM"/>
        </w:rPr>
        <w:t>դեպքում</w:t>
      </w:r>
      <w:r w:rsidRPr="00377AA7">
        <w:rPr>
          <w:rFonts w:ascii="GHEA Grapalat" w:hAnsi="GHEA Grapalat" w:cs="Sylfaen"/>
          <w:sz w:val="20"/>
          <w:lang w:val="af-ZA"/>
        </w:rPr>
        <w:t xml:space="preserve"> </w:t>
      </w:r>
      <w:r w:rsidRPr="00377AA7">
        <w:rPr>
          <w:rFonts w:ascii="GHEA Grapalat" w:hAnsi="GHEA Grapalat" w:cs="Sylfaen"/>
          <w:sz w:val="20"/>
          <w:lang w:val="hy-AM"/>
        </w:rPr>
        <w:t>ընտրված</w:t>
      </w:r>
      <w:r w:rsidRPr="00377AA7">
        <w:rPr>
          <w:rFonts w:ascii="GHEA Grapalat" w:hAnsi="GHEA Grapalat" w:cs="Sylfaen"/>
          <w:sz w:val="20"/>
          <w:lang w:val="af-ZA"/>
        </w:rPr>
        <w:t xml:space="preserve"> </w:t>
      </w:r>
      <w:r w:rsidRPr="00377AA7">
        <w:rPr>
          <w:rFonts w:ascii="GHEA Grapalat" w:hAnsi="GHEA Grapalat" w:cs="Sylfaen"/>
          <w:sz w:val="20"/>
          <w:lang w:val="hy-AM"/>
        </w:rPr>
        <w:t>մասնակիցը</w:t>
      </w:r>
      <w:r w:rsidRPr="00377AA7">
        <w:rPr>
          <w:rFonts w:ascii="GHEA Grapalat" w:hAnsi="GHEA Grapalat" w:cs="Sylfaen"/>
          <w:sz w:val="20"/>
          <w:lang w:val="af-ZA"/>
        </w:rPr>
        <w:t xml:space="preserve"> պ</w:t>
      </w:r>
      <w:r w:rsidRPr="00377AA7">
        <w:rPr>
          <w:rFonts w:ascii="GHEA Grapalat" w:hAnsi="GHEA Grapalat" w:cs="Sylfaen"/>
          <w:sz w:val="20"/>
          <w:lang w:val="hy-AM"/>
        </w:rPr>
        <w:t>ատվիրատուին</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ներկայացնում</w:t>
      </w:r>
      <w:r w:rsidRPr="00377AA7">
        <w:rPr>
          <w:rFonts w:ascii="GHEA Grapalat" w:hAnsi="GHEA Grapalat" w:cs="Sylfaen"/>
          <w:sz w:val="20"/>
          <w:lang w:val="af-ZA"/>
        </w:rPr>
        <w:t xml:space="preserve"> նաև </w:t>
      </w:r>
      <w:r w:rsidRPr="00377AA7">
        <w:rPr>
          <w:rFonts w:ascii="GHEA Grapalat" w:hAnsi="GHEA Grapalat" w:cs="Sylfaen"/>
          <w:sz w:val="20"/>
          <w:lang w:val="hy-AM"/>
        </w:rPr>
        <w:t>կանխավճարի</w:t>
      </w:r>
      <w:r w:rsidRPr="00377AA7">
        <w:rPr>
          <w:rFonts w:ascii="GHEA Grapalat" w:hAnsi="GHEA Grapalat" w:cs="Sylfaen"/>
          <w:sz w:val="20"/>
          <w:lang w:val="af-ZA"/>
        </w:rPr>
        <w:t xml:space="preserve"> </w:t>
      </w:r>
      <w:r w:rsidRPr="00377AA7">
        <w:rPr>
          <w:rFonts w:ascii="GHEA Grapalat" w:hAnsi="GHEA Grapalat" w:cs="Sylfaen"/>
          <w:sz w:val="20"/>
          <w:lang w:val="hy-AM"/>
        </w:rPr>
        <w:t>ապահովում</w:t>
      </w:r>
      <w:r w:rsidRPr="00377AA7">
        <w:rPr>
          <w:rFonts w:ascii="GHEA Grapalat" w:hAnsi="GHEA Grapalat" w:cs="Sylfaen"/>
          <w:sz w:val="20"/>
          <w:lang w:val="af-ZA"/>
        </w:rPr>
        <w:t xml:space="preserve">` </w:t>
      </w:r>
      <w:r w:rsidRPr="00377AA7">
        <w:rPr>
          <w:rFonts w:ascii="GHEA Grapalat" w:hAnsi="GHEA Grapalat" w:cs="Sylfaen"/>
          <w:sz w:val="20"/>
          <w:lang w:val="hy-AM"/>
        </w:rPr>
        <w:t>կանխավճարի</w:t>
      </w:r>
      <w:r w:rsidRPr="00377AA7">
        <w:rPr>
          <w:rFonts w:ascii="GHEA Grapalat" w:hAnsi="GHEA Grapalat" w:cs="Sylfaen"/>
          <w:sz w:val="20"/>
          <w:lang w:val="af-ZA"/>
        </w:rPr>
        <w:t xml:space="preserve"> </w:t>
      </w:r>
      <w:r w:rsidRPr="00377AA7">
        <w:rPr>
          <w:rFonts w:ascii="GHEA Grapalat" w:hAnsi="GHEA Grapalat" w:cs="Sylfaen"/>
          <w:sz w:val="20"/>
          <w:lang w:val="hy-AM"/>
        </w:rPr>
        <w:t>չափով</w:t>
      </w:r>
      <w:r w:rsidRPr="00377AA7">
        <w:rPr>
          <w:rFonts w:ascii="GHEA Grapalat" w:hAnsi="GHEA Grapalat" w:cs="Sylfaen"/>
          <w:sz w:val="20"/>
          <w:lang w:val="af-ZA"/>
        </w:rPr>
        <w:t xml:space="preserve">, բանկային </w:t>
      </w:r>
      <w:r w:rsidRPr="00377AA7">
        <w:rPr>
          <w:rFonts w:ascii="GHEA Grapalat" w:hAnsi="GHEA Grapalat" w:cs="Sylfaen"/>
          <w:sz w:val="20"/>
          <w:lang w:val="hy-AM"/>
        </w:rPr>
        <w:t>երաշխիքի</w:t>
      </w:r>
      <w:r w:rsidRPr="00377AA7">
        <w:rPr>
          <w:rFonts w:ascii="GHEA Grapalat" w:hAnsi="GHEA Grapalat" w:cs="Sylfaen"/>
          <w:sz w:val="20"/>
          <w:lang w:val="af-ZA"/>
        </w:rPr>
        <w:t xml:space="preserve"> </w:t>
      </w:r>
      <w:r w:rsidRPr="00377AA7">
        <w:rPr>
          <w:rFonts w:ascii="GHEA Grapalat" w:hAnsi="GHEA Grapalat" w:cs="Sylfaen"/>
          <w:sz w:val="20"/>
          <w:lang w:val="hy-AM"/>
        </w:rPr>
        <w:t>ձևով:</w:t>
      </w:r>
      <w:r w:rsidRPr="00377AA7">
        <w:rPr>
          <w:rFonts w:ascii="GHEA Grapalat" w:hAnsi="GHEA Grapalat" w:cs="Sylfaen"/>
          <w:i/>
          <w:sz w:val="20"/>
          <w:lang w:val="af-ZA"/>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404109" w:rsidRPr="00377AA7" w:rsidRDefault="00404109" w:rsidP="00404109">
      <w:pPr>
        <w:jc w:val="center"/>
        <w:rPr>
          <w:rFonts w:ascii="GHEA Grapalat" w:hAnsi="GHEA Grapalat"/>
          <w:b/>
          <w:szCs w:val="22"/>
          <w:lang w:val="af-ZA"/>
        </w:rPr>
      </w:pPr>
    </w:p>
    <w:p w:rsidR="00404109" w:rsidRPr="00377AA7" w:rsidRDefault="00404109" w:rsidP="00404109">
      <w:pPr>
        <w:jc w:val="center"/>
        <w:rPr>
          <w:rFonts w:ascii="GHEA Grapalat" w:hAnsi="GHEA Grapalat" w:cs="Arial"/>
          <w:b/>
          <w:sz w:val="20"/>
          <w:lang w:val="af-ZA"/>
        </w:rPr>
      </w:pPr>
      <w:r w:rsidRPr="00377AA7">
        <w:rPr>
          <w:rFonts w:ascii="GHEA Grapalat" w:hAnsi="GHEA Grapalat"/>
          <w:b/>
          <w:sz w:val="20"/>
          <w:lang w:val="af-ZA"/>
        </w:rPr>
        <w:t xml:space="preserve">11. </w:t>
      </w:r>
      <w:r w:rsidRPr="00377AA7">
        <w:rPr>
          <w:rFonts w:ascii="GHEA Grapalat" w:hAnsi="GHEA Grapalat" w:cs="Sylfaen"/>
          <w:b/>
          <w:sz w:val="20"/>
          <w:lang w:val="af-ZA"/>
        </w:rPr>
        <w:t>ԸՆԹԱՑԱԿԱՐԳԸ</w:t>
      </w:r>
      <w:r w:rsidRPr="00377AA7">
        <w:rPr>
          <w:rFonts w:ascii="GHEA Grapalat" w:hAnsi="GHEA Grapalat" w:cs="Arial"/>
          <w:b/>
          <w:sz w:val="20"/>
          <w:lang w:val="af-ZA"/>
        </w:rPr>
        <w:t xml:space="preserve"> </w:t>
      </w:r>
      <w:r w:rsidRPr="00377AA7">
        <w:rPr>
          <w:rFonts w:ascii="GHEA Grapalat" w:hAnsi="GHEA Grapalat" w:cs="Sylfaen"/>
          <w:b/>
          <w:sz w:val="20"/>
          <w:lang w:val="af-ZA"/>
        </w:rPr>
        <w:t>ՉԿԱՅԱՑԱԾ</w:t>
      </w:r>
      <w:r w:rsidRPr="00377AA7">
        <w:rPr>
          <w:rFonts w:ascii="GHEA Grapalat" w:hAnsi="GHEA Grapalat" w:cs="Arial"/>
          <w:b/>
          <w:sz w:val="20"/>
          <w:lang w:val="af-ZA"/>
        </w:rPr>
        <w:t xml:space="preserve"> </w:t>
      </w:r>
      <w:r w:rsidRPr="00377AA7">
        <w:rPr>
          <w:rFonts w:ascii="GHEA Grapalat" w:hAnsi="GHEA Grapalat" w:cs="Sylfaen"/>
          <w:b/>
          <w:sz w:val="20"/>
          <w:lang w:val="af-ZA"/>
        </w:rPr>
        <w:t>ՀԱՅՏԱՐԱՐԵԼԸ</w:t>
      </w:r>
    </w:p>
    <w:p w:rsidR="00404109" w:rsidRPr="00377AA7" w:rsidRDefault="00404109" w:rsidP="00404109">
      <w:pPr>
        <w:jc w:val="center"/>
        <w:rPr>
          <w:rFonts w:ascii="GHEA Grapalat" w:hAnsi="GHEA Grapalat"/>
          <w:b/>
          <w:sz w:val="20"/>
          <w:lang w:val="af-ZA"/>
        </w:rPr>
      </w:pPr>
    </w:p>
    <w:p w:rsidR="00404109" w:rsidRPr="00377AA7" w:rsidRDefault="00404109" w:rsidP="007E048A">
      <w:pPr>
        <w:jc w:val="both"/>
        <w:rPr>
          <w:rFonts w:ascii="GHEA Grapalat" w:hAnsi="GHEA Grapalat" w:cs="Sylfaen"/>
          <w:sz w:val="20"/>
          <w:lang w:val="af-ZA"/>
        </w:rPr>
      </w:pPr>
      <w:r w:rsidRPr="00377AA7">
        <w:rPr>
          <w:rFonts w:ascii="GHEA Grapalat" w:hAnsi="GHEA Grapalat"/>
          <w:sz w:val="20"/>
          <w:lang w:val="af-ZA"/>
        </w:rPr>
        <w:t>11.</w:t>
      </w:r>
      <w:r w:rsidRPr="00377AA7">
        <w:rPr>
          <w:rFonts w:ascii="GHEA Grapalat" w:hAnsi="GHEA Grapalat" w:cs="Sylfaen"/>
          <w:sz w:val="20"/>
          <w:lang w:val="af-ZA"/>
        </w:rPr>
        <w:t xml:space="preserve">1 </w:t>
      </w:r>
      <w:r w:rsidRPr="00377AA7">
        <w:rPr>
          <w:rFonts w:ascii="GHEA Grapalat" w:hAnsi="GHEA Grapalat" w:cs="Sylfaen"/>
          <w:sz w:val="20"/>
          <w:lang w:val="ru-RU"/>
        </w:rPr>
        <w:t>Օրենքի</w:t>
      </w:r>
      <w:r w:rsidRPr="00377AA7">
        <w:rPr>
          <w:rFonts w:ascii="GHEA Grapalat" w:hAnsi="GHEA Grapalat" w:cs="Sylfaen"/>
          <w:sz w:val="20"/>
          <w:lang w:val="af-ZA"/>
        </w:rPr>
        <w:t xml:space="preserve"> 37-</w:t>
      </w:r>
      <w:r w:rsidRPr="00377AA7">
        <w:rPr>
          <w:rFonts w:ascii="GHEA Grapalat" w:hAnsi="GHEA Grapalat" w:cs="Sylfaen"/>
          <w:sz w:val="20"/>
          <w:lang w:val="ru-RU"/>
        </w:rPr>
        <w:t>րդ</w:t>
      </w:r>
      <w:r w:rsidRPr="00377AA7">
        <w:rPr>
          <w:rFonts w:ascii="GHEA Grapalat" w:hAnsi="GHEA Grapalat" w:cs="Sylfaen"/>
          <w:sz w:val="20"/>
          <w:lang w:val="af-ZA"/>
        </w:rPr>
        <w:t xml:space="preserve"> </w:t>
      </w:r>
      <w:r w:rsidRPr="00377AA7">
        <w:rPr>
          <w:rFonts w:ascii="GHEA Grapalat" w:hAnsi="GHEA Grapalat" w:cs="Sylfaen"/>
          <w:sz w:val="20"/>
          <w:lang w:val="ru-RU"/>
        </w:rPr>
        <w:t>հոդվածի</w:t>
      </w:r>
      <w:r w:rsidRPr="00377AA7">
        <w:rPr>
          <w:rFonts w:ascii="GHEA Grapalat" w:hAnsi="GHEA Grapalat" w:cs="Sylfaen"/>
          <w:sz w:val="20"/>
          <w:lang w:val="af-ZA"/>
        </w:rPr>
        <w:t xml:space="preserve"> </w:t>
      </w:r>
      <w:r w:rsidRPr="00377AA7">
        <w:rPr>
          <w:rFonts w:ascii="GHEA Grapalat" w:hAnsi="GHEA Grapalat" w:cs="Sylfaen"/>
          <w:sz w:val="20"/>
          <w:lang w:val="ru-RU"/>
        </w:rPr>
        <w:t>համաձայն</w:t>
      </w:r>
      <w:r w:rsidRPr="00377AA7">
        <w:rPr>
          <w:rFonts w:ascii="GHEA Grapalat" w:hAnsi="GHEA Grapalat" w:cs="Sylfaen"/>
          <w:sz w:val="20"/>
          <w:lang w:val="af-ZA"/>
        </w:rPr>
        <w:t xml:space="preserve">` </w:t>
      </w:r>
      <w:r w:rsidRPr="00377AA7">
        <w:rPr>
          <w:rFonts w:ascii="GHEA Grapalat" w:hAnsi="GHEA Grapalat" w:cs="Sylfaen"/>
          <w:sz w:val="20"/>
          <w:lang w:val="ru-RU"/>
        </w:rPr>
        <w:t>հանձնաժողովը</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հայտարարում</w:t>
      </w:r>
      <w:r w:rsidRPr="00377AA7">
        <w:rPr>
          <w:rFonts w:ascii="GHEA Grapalat" w:hAnsi="GHEA Grapalat" w:cs="Sylfaen"/>
          <w:sz w:val="20"/>
          <w:lang w:val="af-ZA"/>
        </w:rPr>
        <w:t xml:space="preserve">, </w:t>
      </w:r>
      <w:r w:rsidRPr="00377AA7">
        <w:rPr>
          <w:rFonts w:ascii="GHEA Grapalat" w:hAnsi="GHEA Grapalat" w:cs="Sylfaen"/>
          <w:sz w:val="20"/>
          <w:lang w:val="ru-RU"/>
        </w:rPr>
        <w:t>եթե</w:t>
      </w:r>
      <w:r w:rsidRPr="00377AA7">
        <w:rPr>
          <w:rFonts w:ascii="GHEA Grapalat" w:hAnsi="GHEA Grapalat" w:cs="Sylfaen"/>
          <w:sz w:val="20"/>
          <w:lang w:val="af-ZA"/>
        </w:rPr>
        <w:t>`</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1) </w:t>
      </w:r>
      <w:r w:rsidRPr="00377AA7">
        <w:rPr>
          <w:rFonts w:ascii="GHEA Grapalat" w:hAnsi="GHEA Grapalat" w:cs="Sylfaen"/>
          <w:sz w:val="20"/>
          <w:lang w:val="ru-RU"/>
        </w:rPr>
        <w:t>հայտերից</w:t>
      </w:r>
      <w:r w:rsidRPr="00377AA7">
        <w:rPr>
          <w:rFonts w:ascii="GHEA Grapalat" w:hAnsi="GHEA Grapalat" w:cs="Sylfaen"/>
          <w:sz w:val="20"/>
          <w:lang w:val="af-ZA"/>
        </w:rPr>
        <w:t xml:space="preserve"> </w:t>
      </w:r>
      <w:r w:rsidRPr="00377AA7">
        <w:rPr>
          <w:rFonts w:ascii="GHEA Grapalat" w:hAnsi="GHEA Grapalat" w:cs="Sylfaen"/>
          <w:sz w:val="20"/>
          <w:lang w:val="ru-RU"/>
        </w:rPr>
        <w:t>ոչ</w:t>
      </w:r>
      <w:r w:rsidRPr="00377AA7">
        <w:rPr>
          <w:rFonts w:ascii="GHEA Grapalat" w:hAnsi="GHEA Grapalat" w:cs="Sylfaen"/>
          <w:sz w:val="20"/>
          <w:lang w:val="af-ZA"/>
        </w:rPr>
        <w:t xml:space="preserve"> </w:t>
      </w:r>
      <w:r w:rsidRPr="00377AA7">
        <w:rPr>
          <w:rFonts w:ascii="GHEA Grapalat" w:hAnsi="GHEA Grapalat" w:cs="Sylfaen"/>
          <w:sz w:val="20"/>
          <w:lang w:val="ru-RU"/>
        </w:rPr>
        <w:t>մեկը</w:t>
      </w:r>
      <w:r w:rsidRPr="00377AA7">
        <w:rPr>
          <w:rFonts w:ascii="GHEA Grapalat" w:hAnsi="GHEA Grapalat" w:cs="Sylfaen"/>
          <w:sz w:val="20"/>
          <w:lang w:val="af-ZA"/>
        </w:rPr>
        <w:t xml:space="preserve"> </w:t>
      </w:r>
      <w:r w:rsidRPr="00377AA7">
        <w:rPr>
          <w:rFonts w:ascii="GHEA Grapalat" w:hAnsi="GHEA Grapalat" w:cs="Sylfaen"/>
          <w:sz w:val="20"/>
          <w:lang w:val="ru-RU"/>
        </w:rPr>
        <w:t>չի</w:t>
      </w:r>
      <w:r w:rsidRPr="00377AA7">
        <w:rPr>
          <w:rFonts w:ascii="GHEA Grapalat" w:hAnsi="GHEA Grapalat" w:cs="Sylfaen"/>
          <w:sz w:val="20"/>
          <w:lang w:val="af-ZA"/>
        </w:rPr>
        <w:t xml:space="preserve"> </w:t>
      </w:r>
      <w:r w:rsidRPr="00377AA7">
        <w:rPr>
          <w:rFonts w:ascii="GHEA Grapalat" w:hAnsi="GHEA Grapalat" w:cs="Sylfaen"/>
          <w:sz w:val="20"/>
          <w:lang w:val="ru-RU"/>
        </w:rPr>
        <w:t>համապատասխանում</w:t>
      </w:r>
      <w:r w:rsidRPr="00377AA7">
        <w:rPr>
          <w:rFonts w:ascii="GHEA Grapalat" w:hAnsi="GHEA Grapalat" w:cs="Sylfaen"/>
          <w:sz w:val="20"/>
          <w:lang w:val="af-ZA"/>
        </w:rPr>
        <w:t xml:space="preserve"> </w:t>
      </w:r>
      <w:r w:rsidRPr="00377AA7">
        <w:rPr>
          <w:rFonts w:ascii="GHEA Grapalat" w:hAnsi="GHEA Grapalat" w:cs="Sylfaen"/>
          <w:sz w:val="20"/>
          <w:lang w:val="ru-RU"/>
        </w:rPr>
        <w:t>հրավերի</w:t>
      </w:r>
      <w:r w:rsidRPr="00377AA7">
        <w:rPr>
          <w:rFonts w:ascii="GHEA Grapalat" w:hAnsi="GHEA Grapalat" w:cs="Sylfaen"/>
          <w:sz w:val="20"/>
          <w:lang w:val="af-ZA"/>
        </w:rPr>
        <w:t xml:space="preserve"> </w:t>
      </w:r>
      <w:r w:rsidRPr="00377AA7">
        <w:rPr>
          <w:rFonts w:ascii="GHEA Grapalat" w:hAnsi="GHEA Grapalat" w:cs="Sylfaen"/>
          <w:sz w:val="20"/>
          <w:lang w:val="ru-RU"/>
        </w:rPr>
        <w:t>պայմաններին</w:t>
      </w:r>
      <w:r w:rsidRPr="00377AA7">
        <w:rPr>
          <w:rFonts w:ascii="GHEA Grapalat" w:hAnsi="GHEA Grapalat" w:cs="Sylfaen"/>
          <w:sz w:val="20"/>
          <w:lang w:val="af-ZA"/>
        </w:rPr>
        <w:t>.</w:t>
      </w:r>
    </w:p>
    <w:p w:rsidR="00404109" w:rsidRPr="00377AA7" w:rsidRDefault="00404109" w:rsidP="007E048A">
      <w:pPr>
        <w:jc w:val="both"/>
        <w:rPr>
          <w:rFonts w:ascii="GHEA Grapalat" w:hAnsi="GHEA Grapalat" w:cs="Sylfaen"/>
          <w:sz w:val="20"/>
          <w:vertAlign w:val="superscript"/>
          <w:lang w:val="af-ZA"/>
        </w:rPr>
      </w:pPr>
      <w:r w:rsidRPr="00377AA7">
        <w:rPr>
          <w:rFonts w:ascii="GHEA Grapalat" w:hAnsi="GHEA Grapalat" w:cs="Sylfaen"/>
          <w:sz w:val="20"/>
          <w:lang w:val="af-ZA"/>
        </w:rPr>
        <w:t xml:space="preserve">2) </w:t>
      </w:r>
      <w:r w:rsidRPr="00377AA7">
        <w:rPr>
          <w:rFonts w:ascii="GHEA Grapalat" w:hAnsi="GHEA Grapalat" w:cs="Sylfaen"/>
          <w:sz w:val="20"/>
          <w:lang w:val="ru-RU"/>
        </w:rPr>
        <w:t>դադարում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գոյություն</w:t>
      </w:r>
      <w:r w:rsidRPr="00377AA7">
        <w:rPr>
          <w:rFonts w:ascii="GHEA Grapalat" w:hAnsi="GHEA Grapalat" w:cs="Sylfaen"/>
          <w:sz w:val="20"/>
          <w:lang w:val="af-ZA"/>
        </w:rPr>
        <w:t xml:space="preserve"> </w:t>
      </w:r>
      <w:r w:rsidRPr="00377AA7">
        <w:rPr>
          <w:rFonts w:ascii="GHEA Grapalat" w:hAnsi="GHEA Grapalat" w:cs="Sylfaen"/>
          <w:sz w:val="20"/>
          <w:lang w:val="ru-RU"/>
        </w:rPr>
        <w:t>ունենալ</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պահանջը</w:t>
      </w:r>
      <w:r w:rsidRPr="00377AA7">
        <w:rPr>
          <w:rFonts w:ascii="GHEA Grapalat" w:hAnsi="GHEA Grapalat" w:cs="Sylfaen"/>
          <w:sz w:val="20"/>
          <w:lang w:val="hy-AM"/>
        </w:rPr>
        <w:t>: Ընդ որում պ</w:t>
      </w:r>
      <w:r w:rsidRPr="00377AA7">
        <w:rPr>
          <w:rFonts w:ascii="GHEA Grapalat" w:hAnsi="GHEA Grapalat" w:cs="Sylfaen"/>
          <w:sz w:val="20"/>
          <w:lang w:val="ru-RU"/>
        </w:rPr>
        <w:t>ետության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համայնքների</w:t>
      </w:r>
      <w:r w:rsidRPr="00377AA7">
        <w:rPr>
          <w:rFonts w:ascii="GHEA Grapalat" w:hAnsi="GHEA Grapalat" w:cs="Sylfaen"/>
          <w:sz w:val="20"/>
          <w:lang w:val="af-ZA"/>
        </w:rPr>
        <w:t xml:space="preserve"> </w:t>
      </w:r>
      <w:r w:rsidRPr="00377AA7">
        <w:rPr>
          <w:rFonts w:ascii="GHEA Grapalat" w:hAnsi="GHEA Grapalat" w:cs="Sylfaen"/>
          <w:sz w:val="20"/>
          <w:lang w:val="ru-RU"/>
        </w:rPr>
        <w:t>կարիքների</w:t>
      </w:r>
      <w:r w:rsidRPr="00377AA7">
        <w:rPr>
          <w:rFonts w:ascii="GHEA Grapalat" w:hAnsi="GHEA Grapalat" w:cs="Sylfaen"/>
          <w:sz w:val="20"/>
          <w:lang w:val="af-ZA"/>
        </w:rPr>
        <w:t xml:space="preserve"> </w:t>
      </w:r>
      <w:r w:rsidRPr="00377AA7">
        <w:rPr>
          <w:rFonts w:ascii="GHEA Grapalat" w:hAnsi="GHEA Grapalat" w:cs="Sylfaen"/>
          <w:sz w:val="20"/>
          <w:lang w:val="ru-RU"/>
        </w:rPr>
        <w:t>համար</w:t>
      </w:r>
      <w:r w:rsidRPr="00377AA7">
        <w:rPr>
          <w:rFonts w:ascii="GHEA Grapalat" w:hAnsi="GHEA Grapalat" w:cs="Sylfaen"/>
          <w:sz w:val="20"/>
          <w:lang w:val="af-ZA"/>
        </w:rPr>
        <w:t xml:space="preserve"> </w:t>
      </w:r>
      <w:r w:rsidRPr="00377AA7">
        <w:rPr>
          <w:rFonts w:ascii="GHEA Grapalat" w:hAnsi="GHEA Grapalat" w:cs="Sylfaen"/>
          <w:sz w:val="20"/>
          <w:lang w:val="ru-RU"/>
        </w:rPr>
        <w:t>կազմակերպված</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ամբողջությամբ</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մասնակի</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w:t>
      </w:r>
      <w:r w:rsidRPr="00377AA7">
        <w:rPr>
          <w:rFonts w:ascii="GHEA Grapalat" w:hAnsi="GHEA Grapalat" w:cs="Sylfaen"/>
          <w:sz w:val="20"/>
          <w:lang w:val="af-ZA"/>
        </w:rPr>
        <w:t xml:space="preserve"> </w:t>
      </w:r>
      <w:r w:rsidRPr="00377AA7">
        <w:rPr>
          <w:rFonts w:ascii="GHEA Grapalat" w:hAnsi="GHEA Grapalat" w:cs="Sylfaen"/>
          <w:sz w:val="20"/>
          <w:lang w:val="ru-RU"/>
        </w:rPr>
        <w:t>համապատասխանաբար</w:t>
      </w:r>
      <w:r w:rsidRPr="00377AA7">
        <w:rPr>
          <w:rFonts w:ascii="GHEA Grapalat" w:hAnsi="GHEA Grapalat" w:cs="Sylfaen"/>
          <w:sz w:val="20"/>
          <w:lang w:val="af-ZA"/>
        </w:rPr>
        <w:t xml:space="preserve"> </w:t>
      </w:r>
      <w:r w:rsidRPr="00377AA7">
        <w:rPr>
          <w:rFonts w:ascii="GHEA Grapalat" w:hAnsi="GHEA Grapalat" w:cs="Sylfaen"/>
          <w:sz w:val="20"/>
          <w:lang w:val="ru-RU"/>
        </w:rPr>
        <w:t>Հայաստանի</w:t>
      </w:r>
      <w:r w:rsidRPr="00377AA7">
        <w:rPr>
          <w:rFonts w:ascii="GHEA Grapalat" w:hAnsi="GHEA Grapalat" w:cs="Sylfaen"/>
          <w:sz w:val="20"/>
          <w:lang w:val="af-ZA"/>
        </w:rPr>
        <w:t xml:space="preserve"> </w:t>
      </w:r>
      <w:r w:rsidRPr="00377AA7">
        <w:rPr>
          <w:rFonts w:ascii="GHEA Grapalat" w:hAnsi="GHEA Grapalat" w:cs="Sylfaen"/>
          <w:sz w:val="20"/>
          <w:lang w:val="ru-RU"/>
        </w:rPr>
        <w:t>Հանրապետության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կառավարության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համայնքի</w:t>
      </w:r>
      <w:r w:rsidRPr="00377AA7">
        <w:rPr>
          <w:rFonts w:ascii="GHEA Grapalat" w:hAnsi="GHEA Grapalat" w:cs="Sylfaen"/>
          <w:sz w:val="20"/>
          <w:lang w:val="af-ZA"/>
        </w:rPr>
        <w:t xml:space="preserve"> </w:t>
      </w:r>
      <w:r w:rsidRPr="00377AA7">
        <w:rPr>
          <w:rFonts w:ascii="GHEA Grapalat" w:hAnsi="GHEA Grapalat" w:cs="Sylfaen"/>
          <w:sz w:val="20"/>
          <w:lang w:val="ru-RU"/>
        </w:rPr>
        <w:t>ավագանու</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պատվիրատուների</w:t>
      </w:r>
      <w:r w:rsidRPr="00377AA7">
        <w:rPr>
          <w:rFonts w:ascii="GHEA Grapalat" w:hAnsi="GHEA Grapalat" w:cs="Sylfaen"/>
          <w:sz w:val="20"/>
          <w:lang w:val="af-ZA"/>
        </w:rPr>
        <w:t xml:space="preserve"> </w:t>
      </w:r>
      <w:r w:rsidRPr="00377AA7">
        <w:rPr>
          <w:rFonts w:ascii="GHEA Grapalat" w:hAnsi="GHEA Grapalat" w:cs="Sylfaen"/>
          <w:sz w:val="20"/>
          <w:lang w:val="ru-RU"/>
        </w:rPr>
        <w:t>դեպքում</w:t>
      </w:r>
      <w:r w:rsidRPr="00377AA7">
        <w:rPr>
          <w:rFonts w:ascii="GHEA Grapalat" w:hAnsi="GHEA Grapalat" w:cs="Sylfaen"/>
          <w:sz w:val="20"/>
          <w:lang w:val="af-ZA"/>
        </w:rPr>
        <w:t xml:space="preserve">` </w:t>
      </w:r>
      <w:r w:rsidRPr="00377AA7">
        <w:rPr>
          <w:rFonts w:ascii="GHEA Grapalat" w:hAnsi="GHEA Grapalat" w:cs="Sylfaen"/>
          <w:sz w:val="20"/>
          <w:lang w:val="ru-RU"/>
        </w:rPr>
        <w:t>ընդհանուր</w:t>
      </w:r>
      <w:r w:rsidRPr="00377AA7">
        <w:rPr>
          <w:rFonts w:ascii="GHEA Grapalat" w:hAnsi="GHEA Grapalat" w:cs="Sylfaen"/>
          <w:sz w:val="20"/>
          <w:lang w:val="af-ZA"/>
        </w:rPr>
        <w:t xml:space="preserve"> </w:t>
      </w:r>
      <w:r w:rsidRPr="00377AA7">
        <w:rPr>
          <w:rFonts w:ascii="GHEA Grapalat" w:hAnsi="GHEA Grapalat" w:cs="Sylfaen"/>
          <w:sz w:val="20"/>
          <w:lang w:val="ru-RU"/>
        </w:rPr>
        <w:t>կառավարումն</w:t>
      </w:r>
      <w:r w:rsidRPr="00377AA7">
        <w:rPr>
          <w:rFonts w:ascii="GHEA Grapalat" w:hAnsi="GHEA Grapalat" w:cs="Sylfaen"/>
          <w:sz w:val="20"/>
          <w:lang w:val="af-ZA"/>
        </w:rPr>
        <w:t xml:space="preserve"> </w:t>
      </w:r>
      <w:r w:rsidRPr="00377AA7">
        <w:rPr>
          <w:rFonts w:ascii="GHEA Grapalat" w:hAnsi="GHEA Grapalat" w:cs="Sylfaen"/>
          <w:sz w:val="20"/>
          <w:lang w:val="ru-RU"/>
        </w:rPr>
        <w:t>իրականացնող</w:t>
      </w:r>
      <w:r w:rsidRPr="00377AA7">
        <w:rPr>
          <w:rFonts w:ascii="GHEA Grapalat" w:hAnsi="GHEA Grapalat" w:cs="Sylfaen"/>
          <w:sz w:val="20"/>
          <w:lang w:val="af-ZA"/>
        </w:rPr>
        <w:t xml:space="preserve"> </w:t>
      </w:r>
      <w:r w:rsidRPr="00377AA7">
        <w:rPr>
          <w:rFonts w:ascii="GHEA Grapalat" w:hAnsi="GHEA Grapalat" w:cs="Sylfaen"/>
          <w:sz w:val="20"/>
          <w:lang w:val="ru-RU"/>
        </w:rPr>
        <w:t>լիազորված</w:t>
      </w:r>
      <w:r w:rsidRPr="00377AA7">
        <w:rPr>
          <w:rFonts w:ascii="GHEA Grapalat" w:hAnsi="GHEA Grapalat" w:cs="Sylfaen"/>
          <w:sz w:val="20"/>
          <w:lang w:val="af-ZA"/>
        </w:rPr>
        <w:t xml:space="preserve"> </w:t>
      </w:r>
      <w:r w:rsidRPr="00377AA7">
        <w:rPr>
          <w:rFonts w:ascii="GHEA Grapalat" w:hAnsi="GHEA Grapalat" w:cs="Sylfaen"/>
          <w:sz w:val="20"/>
          <w:lang w:val="ru-RU"/>
        </w:rPr>
        <w:t>մարմնի</w:t>
      </w:r>
      <w:r w:rsidRPr="00377AA7">
        <w:rPr>
          <w:rFonts w:ascii="GHEA Grapalat" w:hAnsi="GHEA Grapalat" w:cs="Sylfaen"/>
          <w:sz w:val="20"/>
          <w:lang w:val="af-ZA"/>
        </w:rPr>
        <w:t xml:space="preserve"> </w:t>
      </w:r>
      <w:r w:rsidRPr="00377AA7">
        <w:rPr>
          <w:rFonts w:ascii="GHEA Grapalat" w:hAnsi="GHEA Grapalat" w:cs="Sylfaen"/>
          <w:sz w:val="20"/>
          <w:lang w:val="ru-RU"/>
        </w:rPr>
        <w:t>ղեկավարի</w:t>
      </w:r>
      <w:r w:rsidRPr="00377AA7">
        <w:rPr>
          <w:rFonts w:ascii="GHEA Grapalat" w:hAnsi="GHEA Grapalat" w:cs="Sylfaen"/>
          <w:sz w:val="20"/>
          <w:lang w:val="af-ZA"/>
        </w:rPr>
        <w:t xml:space="preserve">, </w:t>
      </w:r>
      <w:r w:rsidRPr="00377AA7">
        <w:rPr>
          <w:rFonts w:ascii="GHEA Grapalat" w:hAnsi="GHEA Grapalat" w:cs="Sylfaen"/>
          <w:sz w:val="20"/>
        </w:rPr>
        <w:t>իսկ</w:t>
      </w:r>
      <w:r w:rsidRPr="00377AA7">
        <w:rPr>
          <w:rFonts w:ascii="GHEA Grapalat" w:hAnsi="GHEA Grapalat" w:cs="Sylfaen"/>
          <w:sz w:val="20"/>
          <w:lang w:val="af-ZA"/>
        </w:rPr>
        <w:t xml:space="preserve"> </w:t>
      </w:r>
      <w:r w:rsidRPr="00377AA7">
        <w:rPr>
          <w:rFonts w:ascii="GHEA Grapalat" w:hAnsi="GHEA Grapalat" w:cs="Sylfaen"/>
          <w:sz w:val="20"/>
        </w:rPr>
        <w:t>հիմնադրամների</w:t>
      </w:r>
      <w:r w:rsidRPr="00377AA7">
        <w:rPr>
          <w:rFonts w:ascii="GHEA Grapalat" w:hAnsi="GHEA Grapalat" w:cs="Sylfaen"/>
          <w:sz w:val="20"/>
          <w:lang w:val="af-ZA"/>
        </w:rPr>
        <w:t xml:space="preserve"> </w:t>
      </w:r>
      <w:r w:rsidRPr="00377AA7">
        <w:rPr>
          <w:rFonts w:ascii="GHEA Grapalat" w:hAnsi="GHEA Grapalat" w:cs="Sylfaen"/>
          <w:sz w:val="20"/>
        </w:rPr>
        <w:t>դեպքում</w:t>
      </w:r>
      <w:r w:rsidRPr="00377AA7">
        <w:rPr>
          <w:rFonts w:ascii="GHEA Grapalat" w:hAnsi="GHEA Grapalat" w:cs="Sylfaen"/>
          <w:sz w:val="20"/>
          <w:lang w:val="af-ZA"/>
        </w:rPr>
        <w:t xml:space="preserve"> </w:t>
      </w:r>
      <w:r w:rsidRPr="00377AA7">
        <w:rPr>
          <w:rFonts w:ascii="GHEA Grapalat" w:hAnsi="GHEA Grapalat" w:cs="Sylfaen"/>
          <w:sz w:val="20"/>
        </w:rPr>
        <w:t>հոգաբարձուների</w:t>
      </w:r>
      <w:r w:rsidRPr="00377AA7">
        <w:rPr>
          <w:rFonts w:ascii="GHEA Grapalat" w:hAnsi="GHEA Grapalat" w:cs="Sylfaen"/>
          <w:sz w:val="20"/>
          <w:lang w:val="af-ZA"/>
        </w:rPr>
        <w:t xml:space="preserve"> </w:t>
      </w:r>
      <w:r w:rsidRPr="00377AA7">
        <w:rPr>
          <w:rFonts w:ascii="GHEA Grapalat" w:hAnsi="GHEA Grapalat" w:cs="Sylfaen"/>
          <w:sz w:val="20"/>
        </w:rPr>
        <w:t>խորհրդի</w:t>
      </w:r>
      <w:r w:rsidRPr="00377AA7">
        <w:rPr>
          <w:rFonts w:ascii="GHEA Grapalat" w:hAnsi="GHEA Grapalat" w:cs="Sylfaen"/>
          <w:sz w:val="20"/>
          <w:lang w:val="af-ZA"/>
        </w:rPr>
        <w:t xml:space="preserve"> </w:t>
      </w:r>
      <w:r w:rsidRPr="00377AA7">
        <w:rPr>
          <w:rFonts w:ascii="GHEA Grapalat" w:hAnsi="GHEA Grapalat" w:cs="Sylfaen"/>
          <w:sz w:val="20"/>
        </w:rPr>
        <w:t>որոշման</w:t>
      </w:r>
      <w:r w:rsidRPr="00377AA7">
        <w:rPr>
          <w:rFonts w:ascii="GHEA Grapalat" w:hAnsi="GHEA Grapalat" w:cs="Sylfaen"/>
          <w:sz w:val="20"/>
          <w:lang w:val="af-ZA"/>
        </w:rPr>
        <w:t xml:space="preserve"> </w:t>
      </w:r>
      <w:r w:rsidRPr="00377AA7">
        <w:rPr>
          <w:rFonts w:ascii="GHEA Grapalat" w:hAnsi="GHEA Grapalat" w:cs="Sylfaen"/>
          <w:sz w:val="20"/>
        </w:rPr>
        <w:t>հիման</w:t>
      </w:r>
      <w:r w:rsidRPr="00377AA7">
        <w:rPr>
          <w:rFonts w:ascii="GHEA Grapalat" w:hAnsi="GHEA Grapalat" w:cs="Sylfaen"/>
          <w:sz w:val="20"/>
          <w:lang w:val="af-ZA"/>
        </w:rPr>
        <w:t xml:space="preserve"> </w:t>
      </w:r>
      <w:r w:rsidRPr="00377AA7">
        <w:rPr>
          <w:rFonts w:ascii="GHEA Grapalat" w:hAnsi="GHEA Grapalat" w:cs="Sylfaen"/>
          <w:sz w:val="20"/>
        </w:rPr>
        <w:t>վրա</w:t>
      </w:r>
      <w:r w:rsidRPr="00377AA7">
        <w:rPr>
          <w:rStyle w:val="af6"/>
          <w:rFonts w:ascii="GHEA Grapalat" w:hAnsi="GHEA Grapalat" w:cs="Sylfaen"/>
          <w:color w:val="FFFFFF"/>
          <w:sz w:val="20"/>
        </w:rPr>
        <w:footnoteReference w:id="4"/>
      </w:r>
      <w:r w:rsidRPr="00377AA7">
        <w:rPr>
          <w:rFonts w:ascii="GHEA Grapalat" w:hAnsi="GHEA Grapalat" w:cs="Sylfaen"/>
          <w:sz w:val="20"/>
          <w:lang w:val="hy-AM"/>
        </w:rPr>
        <w:t>:</w:t>
      </w:r>
      <w:r w:rsidRPr="00377AA7">
        <w:rPr>
          <w:rFonts w:ascii="GHEA Grapalat" w:hAnsi="GHEA Grapalat" w:cs="Sylfaen"/>
          <w:sz w:val="20"/>
          <w:vertAlign w:val="superscript"/>
          <w:lang w:val="af-ZA"/>
        </w:rPr>
        <w:t>14</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3) </w:t>
      </w:r>
      <w:r w:rsidRPr="00377AA7">
        <w:rPr>
          <w:rFonts w:ascii="GHEA Grapalat" w:hAnsi="GHEA Grapalat" w:cs="Sylfaen"/>
          <w:sz w:val="20"/>
          <w:lang w:val="hy-AM"/>
        </w:rPr>
        <w:t>ոչ</w:t>
      </w:r>
      <w:r w:rsidRPr="00377AA7">
        <w:rPr>
          <w:rFonts w:ascii="GHEA Grapalat" w:hAnsi="GHEA Grapalat" w:cs="Sylfaen"/>
          <w:sz w:val="20"/>
          <w:lang w:val="af-ZA"/>
        </w:rPr>
        <w:t xml:space="preserve"> </w:t>
      </w:r>
      <w:r w:rsidRPr="00377AA7">
        <w:rPr>
          <w:rFonts w:ascii="GHEA Grapalat" w:hAnsi="GHEA Grapalat" w:cs="Sylfaen"/>
          <w:sz w:val="20"/>
          <w:lang w:val="hy-AM"/>
        </w:rPr>
        <w:t>մի</w:t>
      </w:r>
      <w:r w:rsidRPr="00377AA7">
        <w:rPr>
          <w:rFonts w:ascii="GHEA Grapalat" w:hAnsi="GHEA Grapalat" w:cs="Sylfaen"/>
          <w:sz w:val="20"/>
          <w:lang w:val="af-ZA"/>
        </w:rPr>
        <w:t xml:space="preserve"> </w:t>
      </w:r>
      <w:r w:rsidRPr="00377AA7">
        <w:rPr>
          <w:rFonts w:ascii="GHEA Grapalat" w:hAnsi="GHEA Grapalat" w:cs="Sylfaen"/>
          <w:sz w:val="20"/>
          <w:lang w:val="hy-AM"/>
        </w:rPr>
        <w:t>հայտ</w:t>
      </w:r>
      <w:r w:rsidRPr="00377AA7">
        <w:rPr>
          <w:rFonts w:ascii="GHEA Grapalat" w:hAnsi="GHEA Grapalat" w:cs="Sylfaen"/>
          <w:sz w:val="20"/>
          <w:lang w:val="af-ZA"/>
        </w:rPr>
        <w:t xml:space="preserve"> </w:t>
      </w:r>
      <w:r w:rsidRPr="00377AA7">
        <w:rPr>
          <w:rFonts w:ascii="GHEA Grapalat" w:hAnsi="GHEA Grapalat" w:cs="Sylfaen"/>
          <w:sz w:val="20"/>
          <w:lang w:val="hy-AM"/>
        </w:rPr>
        <w:t>չի</w:t>
      </w:r>
      <w:r w:rsidRPr="00377AA7">
        <w:rPr>
          <w:rFonts w:ascii="GHEA Grapalat" w:hAnsi="GHEA Grapalat" w:cs="Sylfaen"/>
          <w:sz w:val="20"/>
          <w:lang w:val="af-ZA"/>
        </w:rPr>
        <w:t xml:space="preserve"> </w:t>
      </w:r>
      <w:r w:rsidRPr="00377AA7">
        <w:rPr>
          <w:rFonts w:ascii="GHEA Grapalat" w:hAnsi="GHEA Grapalat" w:cs="Sylfaen"/>
          <w:sz w:val="20"/>
          <w:lang w:val="hy-AM"/>
        </w:rPr>
        <w:t>ներկայացվել</w:t>
      </w:r>
      <w:r w:rsidRPr="00377AA7">
        <w:rPr>
          <w:rFonts w:ascii="GHEA Grapalat" w:hAnsi="GHEA Grapalat" w:cs="Sylfaen"/>
          <w:sz w:val="20"/>
          <w:lang w:val="af-ZA"/>
        </w:rPr>
        <w:t>.</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4) </w:t>
      </w:r>
      <w:r w:rsidRPr="00377AA7">
        <w:rPr>
          <w:rFonts w:ascii="GHEA Grapalat" w:hAnsi="GHEA Grapalat" w:cs="Sylfaen"/>
          <w:sz w:val="20"/>
          <w:lang w:val="ru-RU"/>
        </w:rPr>
        <w:t>պայմանագիր</w:t>
      </w:r>
      <w:r w:rsidRPr="00377AA7">
        <w:rPr>
          <w:rFonts w:ascii="GHEA Grapalat" w:hAnsi="GHEA Grapalat" w:cs="Sylfaen"/>
          <w:sz w:val="20"/>
          <w:lang w:val="af-ZA"/>
        </w:rPr>
        <w:t xml:space="preserve"> </w:t>
      </w:r>
      <w:r w:rsidRPr="00377AA7">
        <w:rPr>
          <w:rFonts w:ascii="GHEA Grapalat" w:hAnsi="GHEA Grapalat" w:cs="Sylfaen"/>
          <w:sz w:val="20"/>
          <w:lang w:val="ru-RU"/>
        </w:rPr>
        <w:t>չի</w:t>
      </w:r>
      <w:r w:rsidRPr="00377AA7">
        <w:rPr>
          <w:rFonts w:ascii="GHEA Grapalat" w:hAnsi="GHEA Grapalat" w:cs="Sylfaen"/>
          <w:sz w:val="20"/>
          <w:lang w:val="af-ZA"/>
        </w:rPr>
        <w:t xml:space="preserve"> </w:t>
      </w:r>
      <w:r w:rsidRPr="00377AA7">
        <w:rPr>
          <w:rFonts w:ascii="GHEA Grapalat" w:hAnsi="GHEA Grapalat" w:cs="Sylfaen"/>
          <w:sz w:val="20"/>
          <w:lang w:val="ru-RU"/>
        </w:rPr>
        <w:t>կնքվում։</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11.2 Գ</w:t>
      </w:r>
      <w:r w:rsidRPr="00377AA7">
        <w:rPr>
          <w:rFonts w:ascii="GHEA Grapalat" w:hAnsi="GHEA Grapalat" w:cs="Sylfaen"/>
          <w:sz w:val="20"/>
          <w:lang w:val="ru-RU"/>
        </w:rPr>
        <w:t>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հայտարարվելու</w:t>
      </w:r>
      <w:r w:rsidRPr="00377AA7">
        <w:rPr>
          <w:rFonts w:ascii="GHEA Grapalat" w:hAnsi="GHEA Grapalat" w:cs="Sylfaen"/>
          <w:sz w:val="20"/>
        </w:rPr>
        <w:t>ն</w:t>
      </w:r>
      <w:r w:rsidRPr="00377AA7">
        <w:rPr>
          <w:rFonts w:ascii="GHEA Grapalat" w:hAnsi="GHEA Grapalat" w:cs="Sylfaen"/>
          <w:sz w:val="20"/>
          <w:lang w:val="af-ZA"/>
        </w:rPr>
        <w:t xml:space="preserve"> </w:t>
      </w:r>
      <w:r w:rsidRPr="00377AA7">
        <w:rPr>
          <w:rFonts w:ascii="GHEA Grapalat" w:hAnsi="GHEA Grapalat" w:cs="Sylfaen"/>
          <w:sz w:val="20"/>
        </w:rPr>
        <w:t>հաջորդող</w:t>
      </w:r>
      <w:r w:rsidRPr="00377AA7">
        <w:rPr>
          <w:rFonts w:ascii="GHEA Grapalat" w:hAnsi="GHEA Grapalat" w:cs="Sylfaen"/>
          <w:sz w:val="20"/>
          <w:lang w:val="af-ZA"/>
        </w:rPr>
        <w:t xml:space="preserve"> </w:t>
      </w:r>
      <w:r w:rsidRPr="00377AA7">
        <w:rPr>
          <w:rFonts w:ascii="GHEA Grapalat" w:hAnsi="GHEA Grapalat" w:cs="Sylfaen"/>
          <w:sz w:val="20"/>
        </w:rPr>
        <w:t>աշխատանքային</w:t>
      </w:r>
      <w:r w:rsidRPr="00377AA7">
        <w:rPr>
          <w:rFonts w:ascii="GHEA Grapalat" w:hAnsi="GHEA Grapalat" w:cs="Sylfaen"/>
          <w:sz w:val="20"/>
          <w:lang w:val="af-ZA"/>
        </w:rPr>
        <w:t xml:space="preserve"> </w:t>
      </w:r>
      <w:r w:rsidRPr="00377AA7">
        <w:rPr>
          <w:rFonts w:ascii="GHEA Grapalat" w:hAnsi="GHEA Grapalat" w:cs="Sylfaen"/>
          <w:sz w:val="20"/>
          <w:lang w:val="ru-RU"/>
        </w:rPr>
        <w:t>օրվա</w:t>
      </w:r>
      <w:r w:rsidRPr="00377AA7">
        <w:rPr>
          <w:rFonts w:ascii="GHEA Grapalat" w:hAnsi="GHEA Grapalat" w:cs="Sylfaen"/>
          <w:sz w:val="20"/>
          <w:lang w:val="af-ZA"/>
        </w:rPr>
        <w:t xml:space="preserve"> </w:t>
      </w:r>
      <w:r w:rsidRPr="00377AA7">
        <w:rPr>
          <w:rFonts w:ascii="GHEA Grapalat" w:hAnsi="GHEA Grapalat" w:cs="Sylfaen"/>
          <w:sz w:val="20"/>
          <w:lang w:val="ru-RU"/>
        </w:rPr>
        <w:t>ընթացքում</w:t>
      </w:r>
      <w:r w:rsidRPr="00377AA7">
        <w:rPr>
          <w:rFonts w:ascii="GHEA Grapalat" w:hAnsi="GHEA Grapalat" w:cs="Sylfaen"/>
          <w:sz w:val="20"/>
          <w:lang w:val="af-ZA"/>
        </w:rPr>
        <w:t>, պ</w:t>
      </w:r>
      <w:r w:rsidRPr="00377AA7">
        <w:rPr>
          <w:rFonts w:ascii="GHEA Grapalat" w:hAnsi="GHEA Grapalat" w:cs="Sylfaen"/>
          <w:sz w:val="20"/>
          <w:lang w:val="ru-RU"/>
        </w:rPr>
        <w:t>ատվիրատուն</w:t>
      </w:r>
      <w:r w:rsidRPr="00377AA7">
        <w:rPr>
          <w:rFonts w:ascii="GHEA Grapalat" w:hAnsi="GHEA Grapalat" w:cs="Sylfaen"/>
          <w:sz w:val="20"/>
          <w:lang w:val="af-ZA"/>
        </w:rPr>
        <w:t xml:space="preserve"> տեղեկագրում հրապարակում է </w:t>
      </w:r>
      <w:r w:rsidRPr="00377AA7">
        <w:rPr>
          <w:rFonts w:ascii="GHEA Grapalat" w:hAnsi="GHEA Grapalat" w:cs="Sylfaen"/>
          <w:sz w:val="20"/>
          <w:lang w:val="ru-RU"/>
        </w:rPr>
        <w:t>հայտարարություն</w:t>
      </w:r>
      <w:r w:rsidRPr="00377AA7">
        <w:rPr>
          <w:rFonts w:ascii="GHEA Grapalat" w:hAnsi="GHEA Grapalat" w:cs="Sylfaen"/>
          <w:sz w:val="20"/>
          <w:lang w:val="af-ZA"/>
        </w:rPr>
        <w:t xml:space="preserve">, </w:t>
      </w:r>
      <w:r w:rsidRPr="00377AA7">
        <w:rPr>
          <w:rFonts w:ascii="GHEA Grapalat" w:hAnsi="GHEA Grapalat" w:cs="Sylfaen"/>
          <w:sz w:val="20"/>
          <w:lang w:val="ru-RU"/>
        </w:rPr>
        <w:t>որում</w:t>
      </w:r>
      <w:r w:rsidRPr="00377AA7">
        <w:rPr>
          <w:rFonts w:ascii="GHEA Grapalat" w:hAnsi="GHEA Grapalat" w:cs="Sylfaen"/>
          <w:sz w:val="20"/>
          <w:lang w:val="af-ZA"/>
        </w:rPr>
        <w:t xml:space="preserve"> </w:t>
      </w:r>
      <w:r w:rsidRPr="00377AA7">
        <w:rPr>
          <w:rFonts w:ascii="GHEA Grapalat" w:hAnsi="GHEA Grapalat" w:cs="Sylfaen"/>
          <w:sz w:val="20"/>
          <w:lang w:val="ru-RU"/>
        </w:rPr>
        <w:t>նշվում</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գնման</w:t>
      </w:r>
      <w:r w:rsidRPr="00377AA7">
        <w:rPr>
          <w:rFonts w:ascii="GHEA Grapalat" w:hAnsi="GHEA Grapalat" w:cs="Sylfaen"/>
          <w:sz w:val="20"/>
          <w:lang w:val="af-ZA"/>
        </w:rPr>
        <w:t xml:space="preserve"> </w:t>
      </w:r>
      <w:r w:rsidRPr="00377AA7">
        <w:rPr>
          <w:rFonts w:ascii="GHEA Grapalat" w:hAnsi="GHEA Grapalat" w:cs="Sylfaen"/>
          <w:sz w:val="20"/>
          <w:lang w:val="ru-RU"/>
        </w:rPr>
        <w:t>ընթացակարգը</w:t>
      </w:r>
      <w:r w:rsidRPr="00377AA7">
        <w:rPr>
          <w:rFonts w:ascii="GHEA Grapalat" w:hAnsi="GHEA Grapalat" w:cs="Sylfaen"/>
          <w:sz w:val="20"/>
          <w:lang w:val="af-ZA"/>
        </w:rPr>
        <w:t xml:space="preserve"> </w:t>
      </w:r>
      <w:r w:rsidRPr="00377AA7">
        <w:rPr>
          <w:rFonts w:ascii="GHEA Grapalat" w:hAnsi="GHEA Grapalat" w:cs="Sylfaen"/>
          <w:sz w:val="20"/>
          <w:lang w:val="ru-RU"/>
        </w:rPr>
        <w:t>չկայացած</w:t>
      </w:r>
      <w:r w:rsidRPr="00377AA7">
        <w:rPr>
          <w:rFonts w:ascii="GHEA Grapalat" w:hAnsi="GHEA Grapalat" w:cs="Sylfaen"/>
          <w:sz w:val="20"/>
          <w:lang w:val="af-ZA"/>
        </w:rPr>
        <w:t xml:space="preserve"> </w:t>
      </w:r>
      <w:r w:rsidRPr="00377AA7">
        <w:rPr>
          <w:rFonts w:ascii="GHEA Grapalat" w:hAnsi="GHEA Grapalat" w:cs="Sylfaen"/>
          <w:sz w:val="20"/>
          <w:lang w:val="ru-RU"/>
        </w:rPr>
        <w:t>հայտարարվելու</w:t>
      </w:r>
      <w:r w:rsidRPr="00377AA7">
        <w:rPr>
          <w:rFonts w:ascii="GHEA Grapalat" w:hAnsi="GHEA Grapalat" w:cs="Sylfaen"/>
          <w:sz w:val="20"/>
          <w:lang w:val="af-ZA"/>
        </w:rPr>
        <w:t xml:space="preserve"> </w:t>
      </w:r>
      <w:r w:rsidRPr="00377AA7">
        <w:rPr>
          <w:rFonts w:ascii="GHEA Grapalat" w:hAnsi="GHEA Grapalat" w:cs="Sylfaen"/>
          <w:sz w:val="20"/>
          <w:lang w:val="ru-RU"/>
        </w:rPr>
        <w:t>հիմնավորումը։</w:t>
      </w:r>
      <w:r w:rsidRPr="00377AA7">
        <w:rPr>
          <w:rFonts w:ascii="GHEA Grapalat" w:hAnsi="GHEA Grapalat" w:cs="Sylfaen"/>
          <w:sz w:val="20"/>
          <w:lang w:val="af-ZA"/>
        </w:rPr>
        <w:t xml:space="preserve"> </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pStyle w:val="a3"/>
        <w:spacing w:line="240" w:lineRule="auto"/>
        <w:rPr>
          <w:rFonts w:ascii="GHEA Grapalat" w:hAnsi="GHEA Grapalat"/>
          <w:i w:val="0"/>
          <w:sz w:val="18"/>
          <w:szCs w:val="18"/>
          <w:u w:val="single"/>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12. ԳՆՄԱՆ ԳՈՐԾԸՆԹԱՑԻ ՀԵՏ ԿԱՊՎԱԾ ԳՈՐԾՈՂՈՒԹՅՈՒՆՆԵՐԸ ԵՎ (ԿԱՄ) </w:t>
      </w: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ԸՆԴՈՒՆՎԱԾ ՈՐՈՇՈՒՄՆԵՐԸ ԲՈՂՈՔԱՐԿԵԼՈՒ ՄԱՍՆԱԿՑԻ </w:t>
      </w: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ԻՐԱՎՈՒՆՔԸ ԵՎ ԿԱՐԳԸ</w:t>
      </w:r>
    </w:p>
    <w:p w:rsidR="00404109" w:rsidRPr="00377AA7" w:rsidRDefault="00404109" w:rsidP="00404109">
      <w:pPr>
        <w:jc w:val="center"/>
        <w:rPr>
          <w:rFonts w:ascii="GHEA Grapalat" w:hAnsi="GHEA Grapalat"/>
          <w:b/>
          <w:sz w:val="20"/>
          <w:lang w:val="af-ZA"/>
        </w:rPr>
      </w:pP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12.1</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Mariam" w:hAnsi="GHEA Mariam" w:cs="Sylfaen"/>
          <w:sz w:val="20"/>
          <w:szCs w:val="20"/>
          <w:lang w:val="af-ZA"/>
        </w:rPr>
        <w:t xml:space="preserve"> </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որոշումները։</w:t>
      </w:r>
    </w:p>
    <w:p w:rsidR="00404109" w:rsidRPr="00377AA7" w:rsidRDefault="007E048A" w:rsidP="007E048A">
      <w:pPr>
        <w:jc w:val="both"/>
        <w:rPr>
          <w:rFonts w:ascii="GHEA Grapalat" w:hAnsi="GHEA Grapalat" w:cs="Sylfaen"/>
          <w:sz w:val="20"/>
          <w:szCs w:val="20"/>
          <w:lang w:val="af-ZA"/>
        </w:rPr>
      </w:pPr>
      <w:r>
        <w:rPr>
          <w:rFonts w:ascii="GHEA Grapalat" w:hAnsi="GHEA Grapalat" w:cs="Sylfaen"/>
          <w:sz w:val="20"/>
          <w:szCs w:val="20"/>
          <w:lang w:val="af-ZA"/>
        </w:rPr>
        <w:t>12.2</w:t>
      </w:r>
      <w:r w:rsidR="00404109" w:rsidRPr="00377AA7">
        <w:rPr>
          <w:rFonts w:ascii="GHEA Grapalat" w:hAnsi="GHEA Grapalat" w:cs="Sylfaen"/>
          <w:sz w:val="20"/>
          <w:szCs w:val="20"/>
          <w:lang w:val="ru-RU"/>
        </w:rPr>
        <w:t>Գնումների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այդ</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թվում</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բողոքի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rPr>
        <w:t>քննման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հետ</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կապված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հարաբերությունները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վարչական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հարաբերություններ</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չեն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և</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դրանք</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կարգավորվում</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են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Հայաստանի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Հանարապետության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քաղաքացիաիրավական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հարաբերությունները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կարգավորող</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օրենսդրությամբ։</w:t>
      </w:r>
    </w:p>
    <w:p w:rsidR="00404109" w:rsidRPr="00377AA7" w:rsidRDefault="007E048A" w:rsidP="007E048A">
      <w:pPr>
        <w:jc w:val="both"/>
        <w:rPr>
          <w:rFonts w:ascii="GHEA Grapalat" w:hAnsi="GHEA Grapalat" w:cs="Sylfaen"/>
          <w:sz w:val="20"/>
          <w:szCs w:val="20"/>
          <w:lang w:val="af-ZA"/>
        </w:rPr>
      </w:pPr>
      <w:r>
        <w:rPr>
          <w:rFonts w:ascii="GHEA Grapalat" w:hAnsi="GHEA Grapalat" w:cs="Sylfaen"/>
          <w:sz w:val="20"/>
          <w:szCs w:val="20"/>
          <w:lang w:val="af-ZA"/>
        </w:rPr>
        <w:t xml:space="preserve">12.3 </w:t>
      </w:r>
      <w:r w:rsidR="00404109" w:rsidRPr="00377AA7">
        <w:rPr>
          <w:rFonts w:ascii="GHEA Grapalat" w:hAnsi="GHEA Grapalat" w:cs="Sylfaen"/>
          <w:sz w:val="20"/>
          <w:szCs w:val="20"/>
          <w:lang w:val="ru-RU"/>
        </w:rPr>
        <w:t>Յուրաքանչյուր</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անձ</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իրավունք</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ունի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Օրենքի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համաձայն</w:t>
      </w:r>
      <w:r w:rsidR="00404109"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lastRenderedPageBreak/>
        <w:t xml:space="preserve">1) </w:t>
      </w:r>
      <w:r w:rsidRPr="00377AA7">
        <w:rPr>
          <w:rFonts w:ascii="GHEA Grapalat" w:hAnsi="GHEA Grapalat" w:cs="Sylfaen"/>
          <w:sz w:val="20"/>
          <w:szCs w:val="20"/>
          <w:lang w:val="ru-RU"/>
        </w:rPr>
        <w:t>նախքան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պայմանագրի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և </w:t>
      </w:r>
      <w:r w:rsidRPr="00377AA7">
        <w:rPr>
          <w:rFonts w:ascii="GHEA Grapalat" w:hAnsi="GHEA Grapalat" w:cs="Sylfaen"/>
          <w:sz w:val="20"/>
          <w:szCs w:val="20"/>
          <w:lang w:val="ru-RU"/>
        </w:rPr>
        <w:t>որոշումները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bookmarkStart w:id="8" w:name="_Hlk9264573"/>
      <w:r w:rsidRPr="00377AA7">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lang w:val="ru-RU"/>
        </w:rPr>
        <w:t>դատական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անգործությունը</w:t>
      </w:r>
      <w:r w:rsidRPr="00377AA7">
        <w:rPr>
          <w:rFonts w:ascii="GHEA Grapalat" w:hAnsi="GHEA Grapalat" w:cs="Sylfaen"/>
          <w:sz w:val="20"/>
          <w:szCs w:val="20"/>
          <w:lang w:val="af-ZA"/>
        </w:rPr>
        <w:t xml:space="preserve">) և </w:t>
      </w:r>
      <w:r w:rsidRPr="00377AA7">
        <w:rPr>
          <w:rFonts w:ascii="GHEA Grapalat" w:hAnsi="GHEA Grapalat" w:cs="Sylfaen"/>
          <w:sz w:val="20"/>
          <w:szCs w:val="20"/>
          <w:lang w:val="ru-RU"/>
        </w:rPr>
        <w:t>որոշումները։</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12.4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lang w:val="ru-RU"/>
        </w:rPr>
        <w:t>պայմանագիր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w:t>
      </w:r>
      <w:r w:rsidRPr="00377AA7">
        <w:rPr>
          <w:rFonts w:ascii="GHEA Grapalat" w:hAnsi="GHEA Grapalat" w:cs="Sylfaen"/>
          <w:sz w:val="20"/>
          <w:szCs w:val="20"/>
        </w:rPr>
        <w:t>ն</w:t>
      </w:r>
      <w:r w:rsidRPr="00377AA7">
        <w:rPr>
          <w:rFonts w:ascii="GHEA Grapalat" w:hAnsi="GHEA Grapalat" w:cs="Sylfaen"/>
          <w:sz w:val="20"/>
          <w:szCs w:val="20"/>
          <w:lang w:val="ru-RU"/>
        </w:rPr>
        <w:t>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w:t>
      </w:r>
      <w:r w:rsidRPr="00377AA7">
        <w:rPr>
          <w:rFonts w:ascii="GHEA Grapalat" w:hAnsi="GHEA Grapalat" w:cs="Sylfaen"/>
          <w:sz w:val="20"/>
          <w:szCs w:val="20"/>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w:t>
      </w:r>
      <w:r w:rsidRPr="00377AA7">
        <w:rPr>
          <w:rFonts w:ascii="GHEA Grapalat" w:hAnsi="GHEA Grapalat" w:cs="Sylfaen"/>
          <w:sz w:val="20"/>
          <w:szCs w:val="20"/>
          <w:lang w:val="af-ZA"/>
        </w:rPr>
        <w:t xml:space="preserve"> 8.28-</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ժամանակահատվածում</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առարկայի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բնութագրերը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w:t>
      </w:r>
      <w:r w:rsidRPr="00377AA7">
        <w:rPr>
          <w:rFonts w:ascii="GHEA Grapalat" w:hAnsi="GHEA Grapalat" w:cs="Sylfaen"/>
          <w:sz w:val="20"/>
          <w:szCs w:val="20"/>
        </w:rPr>
        <w:t>ն</w:t>
      </w:r>
      <w:r w:rsidRPr="00377AA7">
        <w:rPr>
          <w:rFonts w:ascii="GHEA Grapalat" w:hAnsi="GHEA Grapalat" w:cs="Sylfaen"/>
          <w:sz w:val="20"/>
          <w:szCs w:val="20"/>
          <w:lang w:val="ru-RU"/>
        </w:rPr>
        <w:t>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վերջնաժամկետը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rPr>
        <w:t>լրանալը</w:t>
      </w:r>
      <w:r w:rsidRPr="00377AA7">
        <w:rPr>
          <w:rFonts w:ascii="GHEA Grapalat" w:hAnsi="GHEA Grapalat" w:cs="Sylfaen"/>
          <w:sz w:val="20"/>
          <w:szCs w:val="20"/>
          <w:lang w:val="af-ZA"/>
        </w:rPr>
        <w:t xml:space="preserve">:  </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12.5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ստորագրված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ներառելով</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ազգանունը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հաստատող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հասցեն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2) 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հասցեն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3) </w:t>
      </w:r>
      <w:r w:rsidRPr="00377AA7">
        <w:rPr>
          <w:rFonts w:ascii="GHEA Grapalat" w:hAnsi="GHEA Grapalat" w:cs="Sylfaen"/>
          <w:sz w:val="20"/>
          <w:szCs w:val="20"/>
          <w:lang w:val="ru-RU"/>
        </w:rPr>
        <w:t>բողոքարկվող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ծածկագիրը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4) </w:t>
      </w:r>
      <w:r w:rsidRPr="00377AA7">
        <w:rPr>
          <w:rFonts w:ascii="GHEA Grapalat" w:hAnsi="GHEA Grapalat" w:cs="Sylfaen"/>
          <w:sz w:val="20"/>
          <w:szCs w:val="20"/>
          <w:lang w:val="ru-RU"/>
        </w:rPr>
        <w:t>վեճի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առարկան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5)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փաստացի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հիմքերը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ապացույցները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eastAsia="ru-RU"/>
        </w:rPr>
      </w:pPr>
      <w:r w:rsidRPr="00377AA7">
        <w:rPr>
          <w:rFonts w:ascii="GHEA Grapalat" w:hAnsi="GHEA Grapalat" w:cs="Sylfaen"/>
          <w:sz w:val="20"/>
          <w:szCs w:val="20"/>
          <w:lang w:val="af-ZA"/>
        </w:rPr>
        <w:t xml:space="preserve">6)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լինելը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հիմնավորող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rPr>
        <w:t>Ը</w:t>
      </w:r>
      <w:r w:rsidRPr="00377AA7">
        <w:rPr>
          <w:rFonts w:ascii="GHEA Grapalat" w:hAnsi="GHEA Grapalat" w:cs="Sylfaen"/>
          <w:sz w:val="20"/>
          <w:szCs w:val="20"/>
          <w:lang w:val="ru-RU"/>
        </w:rPr>
        <w:t>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չափը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կազմում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30 </w:t>
      </w:r>
      <w:r w:rsidRPr="00377AA7">
        <w:rPr>
          <w:rFonts w:ascii="GHEA Grapalat" w:hAnsi="GHEA Grapalat" w:cs="Sylfaen"/>
          <w:sz w:val="20"/>
          <w:szCs w:val="20"/>
          <w:lang w:val="ru-RU"/>
        </w:rPr>
        <w:t>հազար</w:t>
      </w:r>
      <w:r w:rsidRPr="00377AA7">
        <w:rPr>
          <w:rFonts w:ascii="GHEA Grapalat" w:hAnsi="GHEA Grapalat" w:cs="Sylfaen"/>
          <w:sz w:val="20"/>
          <w:szCs w:val="20"/>
          <w:lang w:val="af-ZA"/>
        </w:rPr>
        <w:t xml:space="preserve"> ՀՀ </w:t>
      </w:r>
      <w:r w:rsidRPr="00377AA7">
        <w:rPr>
          <w:rFonts w:ascii="GHEA Grapalat" w:hAnsi="GHEA Grapalat" w:cs="Sylfaen"/>
          <w:sz w:val="20"/>
          <w:szCs w:val="20"/>
          <w:lang w:val="ru-RU"/>
        </w:rPr>
        <w:t>դրամ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ՀՀ</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բյուջե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նպատակով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բացված</w:t>
      </w:r>
      <w:r w:rsidRPr="00377AA7">
        <w:rPr>
          <w:rFonts w:ascii="GHEA Grapalat" w:hAnsi="GHEA Grapalat" w:cs="Sylfaen"/>
          <w:sz w:val="20"/>
          <w:szCs w:val="20"/>
          <w:lang w:val="af-ZA"/>
        </w:rPr>
        <w:t xml:space="preserve"> </w:t>
      </w:r>
      <w:r w:rsidRPr="00377AA7">
        <w:rPr>
          <w:rFonts w:ascii="GHEA Grapalat" w:hAnsi="GHEA Grapalat"/>
          <w:sz w:val="20"/>
          <w:szCs w:val="20"/>
          <w:lang w:val="af-ZA"/>
        </w:rPr>
        <w:t>«</w:t>
      </w:r>
      <w:r w:rsidRPr="00377AA7">
        <w:rPr>
          <w:rFonts w:ascii="GHEA Grapalat" w:hAnsi="GHEA Grapalat" w:cs="Sylfaen"/>
          <w:sz w:val="20"/>
          <w:szCs w:val="20"/>
          <w:lang w:val="af-ZA"/>
        </w:rPr>
        <w:t>900008000482</w:t>
      </w:r>
      <w:r w:rsidRPr="00377AA7">
        <w:rPr>
          <w:rFonts w:ascii="GHEA Grapalat" w:hAnsi="GHEA Grapalat"/>
          <w:sz w:val="20"/>
          <w:szCs w:val="20"/>
          <w:lang w:val="af-ZA"/>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գանձապետական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հաշվին</w:t>
      </w:r>
      <w:r w:rsidRPr="00377AA7">
        <w:rPr>
          <w:rFonts w:ascii="GHEA Grapalat" w:hAnsi="GHEA Grapalat" w:cs="Sylfaen"/>
          <w:sz w:val="20"/>
          <w:szCs w:val="20"/>
          <w:lang w:val="af-ZA"/>
        </w:rPr>
        <w:t>:</w:t>
      </w:r>
      <w:r w:rsidRPr="00377AA7">
        <w:rPr>
          <w:rFonts w:ascii="GHEA Grapalat" w:hAnsi="GHEA Grapalat" w:cs="Sylfaen"/>
          <w:sz w:val="20"/>
          <w:szCs w:val="20"/>
          <w:lang w:val="af-ZA" w:eastAsia="ru-RU"/>
        </w:rPr>
        <w:t xml:space="preserve"> </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7)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հաշվեհամարը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w:t>
      </w:r>
      <w:r w:rsidRPr="00377AA7">
        <w:rPr>
          <w:rFonts w:ascii="GHEA Grapalat" w:hAnsi="GHEA Grapalat" w:cs="Sylfaen"/>
          <w:sz w:val="20"/>
          <w:szCs w:val="20"/>
        </w:rPr>
        <w:t>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8) </w:t>
      </w:r>
      <w:r w:rsidRPr="00377AA7">
        <w:rPr>
          <w:rFonts w:ascii="GHEA Grapalat" w:hAnsi="GHEA Grapalat" w:cs="Sylfaen"/>
          <w:sz w:val="20"/>
          <w:szCs w:val="20"/>
          <w:lang w:val="ru-RU"/>
        </w:rPr>
        <w:t>այլ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տեղեկություններ։</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377AA7">
        <w:rPr>
          <w:rFonts w:ascii="Calibri" w:hAnsi="Calibri" w:cs="Calibri"/>
          <w:sz w:val="20"/>
          <w:szCs w:val="20"/>
          <w:lang w:val="af-ZA"/>
        </w:rPr>
        <w:t> </w:t>
      </w:r>
      <w:r w:rsidRPr="00377AA7">
        <w:rPr>
          <w:rFonts w:ascii="GHEA Grapalat" w:hAnsi="GHEA Grapalat" w:cs="Sylfaen"/>
          <w:sz w:val="20"/>
          <w:szCs w:val="20"/>
          <w:lang w:val="af-ZA"/>
        </w:rPr>
        <w:t xml:space="preserve">  12.7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թվում</w:t>
      </w:r>
      <w:r w:rsidRPr="00377AA7">
        <w:rPr>
          <w:rFonts w:ascii="GHEA Grapalat" w:hAnsi="GHEA Grapalat" w:cs="Sylfaen"/>
          <w:sz w:val="20"/>
          <w:szCs w:val="20"/>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հրապարակվելուն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տվյալ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տրամադրում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լինելը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հավաստող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անվանումը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հաշվեհամարը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պետք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վերադարձվող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գումարը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Լ</w:t>
      </w:r>
      <w:r w:rsidRPr="00377AA7">
        <w:rPr>
          <w:rFonts w:ascii="GHEA Grapalat" w:hAnsi="GHEA Grapalat" w:cs="Sylfaen"/>
          <w:sz w:val="20"/>
          <w:szCs w:val="20"/>
          <w:lang w:val="ru-RU"/>
        </w:rPr>
        <w:t>իազորված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մարմինը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հինգ</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վճարած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բանկային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փոխանցելու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12.8 </w:t>
      </w:r>
      <w:bookmarkStart w:id="9" w:name="_Hlk9264773"/>
      <w:r w:rsidRPr="00377AA7">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w:t>
      </w:r>
      <w:r w:rsidRPr="00377AA7">
        <w:rPr>
          <w:rFonts w:ascii="GHEA Grapalat" w:hAnsi="GHEA Grapalat" w:cs="Sylfaen"/>
          <w:sz w:val="20"/>
          <w:szCs w:val="20"/>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w:t>
      </w:r>
      <w:r w:rsidRPr="00377AA7">
        <w:rPr>
          <w:rFonts w:ascii="GHEA Grapalat" w:hAnsi="GHEA Grapalat" w:cs="Sylfaen"/>
          <w:sz w:val="20"/>
          <w:szCs w:val="20"/>
          <w:lang w:val="af-ZA"/>
        </w:rPr>
        <w:t xml:space="preserve"> 12.4 </w:t>
      </w:r>
      <w:r w:rsidRPr="00377AA7">
        <w:rPr>
          <w:rFonts w:ascii="GHEA Grapalat" w:hAnsi="GHEA Grapalat" w:cs="Sylfaen"/>
          <w:sz w:val="20"/>
          <w:szCs w:val="20"/>
          <w:lang w:val="ru-RU"/>
        </w:rPr>
        <w:t>կետի</w:t>
      </w:r>
      <w:r w:rsidRPr="00377AA7">
        <w:rPr>
          <w:rFonts w:ascii="GHEA Grapalat" w:hAnsi="GHEA Grapalat" w:cs="Sylfaen"/>
          <w:sz w:val="20"/>
          <w:szCs w:val="20"/>
          <w:lang w:val="af-ZA"/>
        </w:rPr>
        <w:t xml:space="preserve"> 2-</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ենթակետով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բավարարել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շտկված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12.9</w:t>
      </w:r>
      <w:bookmarkStart w:id="10" w:name="_Hlk9264833"/>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նպատակով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հրավիրվող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առցանց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հետևելու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համացանցային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հղումը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արձանագրված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թերությունների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հրավերի</w:t>
      </w:r>
      <w:r w:rsidRPr="00377AA7">
        <w:rPr>
          <w:rFonts w:ascii="GHEA Grapalat" w:hAnsi="GHEA Grapalat" w:cs="Sylfaen"/>
          <w:sz w:val="20"/>
          <w:szCs w:val="20"/>
          <w:lang w:val="af-ZA"/>
        </w:rPr>
        <w:t xml:space="preserve"> 12.8 </w:t>
      </w:r>
      <w:r w:rsidRPr="00377AA7">
        <w:rPr>
          <w:rFonts w:ascii="GHEA Grapalat" w:hAnsi="GHEA Grapalat" w:cs="Sylfaen"/>
          <w:sz w:val="20"/>
          <w:szCs w:val="20"/>
          <w:lang w:val="ru-RU"/>
        </w:rPr>
        <w:t>կետով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լրանալու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իսկ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թերությունները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տրամադրվելու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12.10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դիմում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պատվիրատուին՝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դիրքորոշում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ինչպես</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կցելով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պատճենը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առկայության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դիրքորոշումը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w:t>
      </w:r>
      <w:r w:rsidRPr="00377AA7">
        <w:rPr>
          <w:rFonts w:ascii="GHEA Grapalat" w:hAnsi="GHEA Grapalat" w:cs="Sylfaen"/>
          <w:sz w:val="20"/>
          <w:szCs w:val="20"/>
        </w:rPr>
        <w:t>ը</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բնօրինակից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արտատպված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սկանավորված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ձևով</w:t>
      </w:r>
      <w:r w:rsidRPr="00377AA7">
        <w:rPr>
          <w:rFonts w:ascii="GHEA Grapalat" w:hAnsi="GHEA Grapalat" w:cs="Sylfaen"/>
          <w:sz w:val="20"/>
          <w:szCs w:val="20"/>
        </w:rPr>
        <w:t>՝</w:t>
      </w:r>
      <w:r w:rsidRPr="00377AA7">
        <w:rPr>
          <w:rFonts w:ascii="GHEA Grapalat" w:hAnsi="GHEA Grapalat" w:cs="Sylfaen"/>
          <w:sz w:val="20"/>
          <w:szCs w:val="20"/>
          <w:lang w:val="af-ZA"/>
        </w:rPr>
        <w:t xml:space="preserve"> </w:t>
      </w:r>
      <w:r w:rsidRPr="00377AA7">
        <w:rPr>
          <w:rFonts w:ascii="GHEA Grapalat" w:hAnsi="GHEA Grapalat" w:cs="Sylfaen"/>
          <w:sz w:val="20"/>
          <w:szCs w:val="20"/>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հրավերի</w:t>
      </w:r>
      <w:r w:rsidRPr="00377AA7">
        <w:rPr>
          <w:rFonts w:ascii="GHEA Grapalat" w:hAnsi="GHEA Grapalat" w:cs="Sylfaen"/>
          <w:sz w:val="20"/>
          <w:szCs w:val="20"/>
          <w:lang w:val="af-ZA"/>
        </w:rPr>
        <w:t xml:space="preserve"> 12.5 </w:t>
      </w:r>
      <w:r w:rsidRPr="00377AA7">
        <w:rPr>
          <w:rFonts w:ascii="GHEA Grapalat" w:hAnsi="GHEA Grapalat" w:cs="Sylfaen"/>
          <w:sz w:val="20"/>
          <w:szCs w:val="20"/>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էլեկտրոնային</w:t>
      </w:r>
      <w:r w:rsidRPr="00377AA7">
        <w:rPr>
          <w:rFonts w:ascii="GHEA Grapalat" w:hAnsi="GHEA Grapalat" w:cs="Sylfaen"/>
          <w:sz w:val="20"/>
          <w:szCs w:val="20"/>
          <w:lang w:val="af-ZA"/>
        </w:rPr>
        <w:t xml:space="preserve"> </w:t>
      </w:r>
      <w:r w:rsidRPr="00377AA7">
        <w:rPr>
          <w:rFonts w:ascii="GHEA Grapalat" w:hAnsi="GHEA Grapalat" w:cs="Sylfaen"/>
          <w:sz w:val="20"/>
          <w:szCs w:val="20"/>
        </w:rPr>
        <w:t>փոստին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ուղարկվելու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կետում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փաստաթղթերը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lastRenderedPageBreak/>
        <w:t>պ</w:t>
      </w:r>
      <w:r w:rsidRPr="00377AA7">
        <w:rPr>
          <w:rFonts w:ascii="GHEA Grapalat" w:hAnsi="GHEA Grapalat" w:cs="Sylfaen"/>
          <w:sz w:val="20"/>
          <w:szCs w:val="20"/>
          <w:lang w:val="ru-RU"/>
        </w:rPr>
        <w:t>ատվիրատուն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ստանալու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w:t>
      </w:r>
    </w:p>
    <w:bookmarkEnd w:id="10"/>
    <w:p w:rsidR="00404109" w:rsidRPr="00377AA7" w:rsidRDefault="007E048A" w:rsidP="007E048A">
      <w:pPr>
        <w:jc w:val="both"/>
        <w:rPr>
          <w:rFonts w:ascii="GHEA Grapalat" w:hAnsi="GHEA Grapalat" w:cs="Sylfaen"/>
          <w:sz w:val="20"/>
          <w:szCs w:val="20"/>
          <w:lang w:val="af-ZA"/>
        </w:rPr>
      </w:pPr>
      <w:r>
        <w:rPr>
          <w:rFonts w:ascii="GHEA Grapalat" w:hAnsi="GHEA Grapalat" w:cs="Sylfaen"/>
          <w:sz w:val="20"/>
          <w:szCs w:val="20"/>
          <w:lang w:val="af-ZA"/>
        </w:rPr>
        <w:t>12.11</w:t>
      </w:r>
      <w:r w:rsidR="00404109" w:rsidRPr="00377AA7">
        <w:rPr>
          <w:rFonts w:ascii="GHEA Grapalat" w:hAnsi="GHEA Grapalat" w:cs="Sylfaen"/>
          <w:sz w:val="20"/>
          <w:szCs w:val="20"/>
          <w:lang w:val="ru-RU"/>
        </w:rPr>
        <w:t>Բողոքի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վերաբերյալ</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որոշումները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կայացվում</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են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այնպիսի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ընթացակարգով</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որի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համաձայն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բողոքը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ներկայացրած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անձը</w:t>
      </w:r>
      <w:r w:rsidR="00404109" w:rsidRPr="00377AA7">
        <w:rPr>
          <w:rFonts w:ascii="GHEA Grapalat" w:hAnsi="GHEA Grapalat" w:cs="Sylfaen"/>
          <w:sz w:val="20"/>
          <w:szCs w:val="20"/>
          <w:lang w:val="af-ZA"/>
        </w:rPr>
        <w:t>, պ</w:t>
      </w:r>
      <w:r w:rsidR="00404109" w:rsidRPr="00377AA7">
        <w:rPr>
          <w:rFonts w:ascii="GHEA Grapalat" w:hAnsi="GHEA Grapalat" w:cs="Sylfaen"/>
          <w:sz w:val="20"/>
          <w:szCs w:val="20"/>
          <w:lang w:val="ru-RU"/>
        </w:rPr>
        <w:t>ատվիրատուն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և</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ներգրավված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բոլոր</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կողմերն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իրավունք</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ունենան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ներկա</w:t>
      </w:r>
      <w:r w:rsidR="00404109" w:rsidRPr="00377AA7">
        <w:rPr>
          <w:rFonts w:ascii="GHEA Grapalat" w:hAnsi="GHEA Grapalat" w:cs="Sylfaen"/>
          <w:sz w:val="20"/>
          <w:szCs w:val="20"/>
          <w:lang w:val="af-ZA"/>
        </w:rPr>
        <w:t xml:space="preserve"> լինելու </w:t>
      </w:r>
      <w:r w:rsidR="00404109" w:rsidRPr="00377AA7">
        <w:rPr>
          <w:rFonts w:ascii="GHEA Grapalat" w:hAnsi="GHEA Grapalat" w:cs="Sylfaen"/>
          <w:sz w:val="20"/>
          <w:szCs w:val="20"/>
          <w:lang w:val="ru-RU"/>
        </w:rPr>
        <w:t>բողոքի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քննության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նպատակով</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հրավիրված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նիստերին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և</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ներկայացնելու</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իրենց</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տեսակետները։</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12.12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իրականացվում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վարույթն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ոչ</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ուշ</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քսան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օրացուցային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Նշված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երկարաձգվել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տասն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w:t>
      </w:r>
      <w:r w:rsidRPr="00377AA7">
        <w:rPr>
          <w:rFonts w:ascii="GHEA Grapalat" w:hAnsi="GHEA Grapalat" w:cs="Sylfaen"/>
          <w:sz w:val="20"/>
          <w:szCs w:val="20"/>
        </w:rPr>
        <w:t>ա</w:t>
      </w:r>
      <w:r w:rsidRPr="00377AA7">
        <w:rPr>
          <w:rFonts w:ascii="GHEA Grapalat" w:hAnsi="GHEA Grapalat" w:cs="Sylfaen"/>
          <w:sz w:val="20"/>
          <w:szCs w:val="20"/>
          <w:lang w:val="ru-RU"/>
        </w:rPr>
        <w:t>ցուցային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օրով՝</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պատճառաբանված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միջանկյալ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միջանկյալ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ապահովում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դրա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համապատասխան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իրավապարտադիր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փոփոխվել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վերացվել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թվում՝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դատարանի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կողմից</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12.13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 </w:t>
      </w:r>
      <w:r w:rsidRPr="00377AA7">
        <w:rPr>
          <w:rFonts w:ascii="GHEA Grapalat" w:hAnsi="GHEA Grapalat" w:cs="Sylfaen"/>
          <w:sz w:val="20"/>
          <w:szCs w:val="20"/>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rPr>
        <w:t>ունի</w:t>
      </w:r>
      <w:r w:rsidRPr="00377AA7" w:rsidDel="00B90C4B">
        <w:rPr>
          <w:rFonts w:ascii="GHEA Grapalat" w:hAnsi="GHEA Grapalat" w:cs="Sylfaen"/>
          <w:sz w:val="20"/>
          <w:szCs w:val="20"/>
          <w:lang w:val="af-ZA"/>
        </w:rPr>
        <w:t xml:space="preserve"> </w:t>
      </w:r>
      <w:r w:rsidRPr="00377AA7">
        <w:rPr>
          <w:rFonts w:ascii="GHEA Grapalat" w:hAnsi="GHEA Grapalat" w:cs="Sylfaen"/>
          <w:sz w:val="20"/>
          <w:szCs w:val="20"/>
        </w:rPr>
        <w:t>պատվիրատուի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գործողությունների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հետևյալ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rPr>
        <w:t>ա</w:t>
      </w:r>
      <w:r w:rsidRPr="00377AA7">
        <w:rPr>
          <w:rFonts w:ascii="GHEA Grapalat" w:hAnsi="GHEA Grapalat" w:cs="Sylfaen"/>
          <w:sz w:val="20"/>
          <w:szCs w:val="20"/>
          <w:lang w:val="af-ZA"/>
        </w:rPr>
        <w:t xml:space="preserve">. </w:t>
      </w:r>
      <w:proofErr w:type="gramStart"/>
      <w:r w:rsidRPr="00377AA7">
        <w:rPr>
          <w:rFonts w:ascii="GHEA Grapalat" w:hAnsi="GHEA Grapalat" w:cs="Sylfaen"/>
          <w:sz w:val="20"/>
          <w:szCs w:val="20"/>
        </w:rPr>
        <w:t>արգելելու</w:t>
      </w:r>
      <w:proofErr w:type="gramEnd"/>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որոշակի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գործողություններ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rPr>
        <w:t>բ</w:t>
      </w:r>
      <w:r w:rsidRPr="00377AA7">
        <w:rPr>
          <w:rFonts w:ascii="GHEA Grapalat" w:hAnsi="GHEA Grapalat" w:cs="Sylfaen"/>
          <w:sz w:val="20"/>
          <w:szCs w:val="20"/>
          <w:lang w:val="af-ZA"/>
        </w:rPr>
        <w:t xml:space="preserve">. </w:t>
      </w:r>
      <w:proofErr w:type="gramStart"/>
      <w:r w:rsidRPr="00377AA7">
        <w:rPr>
          <w:rFonts w:ascii="GHEA Grapalat" w:hAnsi="GHEA Grapalat" w:cs="Sylfaen"/>
          <w:sz w:val="20"/>
          <w:szCs w:val="20"/>
        </w:rPr>
        <w:t>պարտավորեցնելու</w:t>
      </w:r>
      <w:proofErr w:type="gramEnd"/>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համապատասխան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ներառյալ՝</w:t>
      </w:r>
      <w:r w:rsidRPr="00377AA7">
        <w:rPr>
          <w:rFonts w:ascii="GHEA Grapalat" w:hAnsi="GHEA Grapalat" w:cs="Sylfaen"/>
          <w:sz w:val="20"/>
          <w:szCs w:val="20"/>
          <w:lang w:val="af-ZA"/>
        </w:rPr>
        <w:t xml:space="preserve"> </w:t>
      </w:r>
      <w:r w:rsidRPr="00377AA7">
        <w:rPr>
          <w:rFonts w:ascii="GHEA Grapalat" w:hAnsi="GHEA Grapalat" w:cs="Sylfaen"/>
          <w:sz w:val="20"/>
          <w:szCs w:val="20"/>
        </w:rPr>
        <w:t>չկայացած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հայտարարելու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ընթացակարգը</w:t>
      </w:r>
      <w:r w:rsidRPr="00377AA7">
        <w:rPr>
          <w:rFonts w:ascii="GHEA Grapalat" w:hAnsi="GHEA Grapalat" w:cs="Sylfaen"/>
          <w:sz w:val="20"/>
          <w:szCs w:val="20"/>
          <w:lang w:val="af-ZA"/>
        </w:rPr>
        <w:t xml:space="preserve">, </w:t>
      </w:r>
      <w:r w:rsidRPr="00377AA7">
        <w:rPr>
          <w:rFonts w:ascii="GHEA Grapalat" w:hAnsi="GHEA Grapalat" w:cs="Sylfaen"/>
          <w:sz w:val="20"/>
          <w:szCs w:val="20"/>
        </w:rPr>
        <w:t>բացառությամբ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պայմանագիրը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անվավեր</w:t>
      </w:r>
      <w:r w:rsidRPr="00377AA7">
        <w:rPr>
          <w:rFonts w:ascii="GHEA Grapalat" w:hAnsi="GHEA Grapalat" w:cs="Sylfaen"/>
          <w:sz w:val="20"/>
          <w:szCs w:val="20"/>
          <w:lang w:val="af-ZA"/>
        </w:rPr>
        <w:t xml:space="preserve"> </w:t>
      </w:r>
      <w:r w:rsidRPr="00377AA7">
        <w:rPr>
          <w:rFonts w:ascii="GHEA Grapalat" w:hAnsi="GHEA Grapalat" w:cs="Sylfaen"/>
          <w:sz w:val="20"/>
          <w:szCs w:val="20"/>
        </w:rPr>
        <w:t>ճանաչելու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որոշման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2) </w:t>
      </w:r>
      <w:r w:rsidRPr="00377AA7">
        <w:rPr>
          <w:rFonts w:ascii="GHEA Grapalat" w:hAnsi="GHEA Grapalat" w:cs="Sylfaen"/>
          <w:sz w:val="20"/>
          <w:szCs w:val="20"/>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մասնակցին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գործընթացին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մասնակցելու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rPr>
        <w:t>չունեցող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մասնակիցների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ցուցակում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ներառելու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3) </w:t>
      </w:r>
      <w:r w:rsidRPr="00377AA7">
        <w:rPr>
          <w:rFonts w:ascii="GHEA Grapalat" w:hAnsi="GHEA Grapalat" w:cs="Sylfaen"/>
          <w:sz w:val="20"/>
          <w:szCs w:val="20"/>
        </w:rPr>
        <w:t>հաշվառում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rPr>
        <w:t>կողմից</w:t>
      </w:r>
      <w:r w:rsidRPr="00377AA7">
        <w:rPr>
          <w:rFonts w:ascii="GHEA Grapalat" w:hAnsi="GHEA Grapalat" w:cs="Sylfaen"/>
          <w:sz w:val="20"/>
          <w:szCs w:val="20"/>
          <w:lang w:val="af-ZA"/>
        </w:rPr>
        <w:t xml:space="preserve"> </w:t>
      </w:r>
      <w:r w:rsidRPr="00377AA7">
        <w:rPr>
          <w:rFonts w:ascii="GHEA Grapalat" w:hAnsi="GHEA Grapalat" w:cs="Sylfaen"/>
          <w:sz w:val="20"/>
          <w:szCs w:val="20"/>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որոշումները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դրանց</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կատարման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նկատմամբ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իրականացնում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հսկողություն</w:t>
      </w:r>
      <w:r w:rsidRPr="00377AA7">
        <w:rPr>
          <w:rFonts w:ascii="GHEA Grapalat" w:hAnsi="GHEA Grapalat" w:cs="Sylfaen"/>
          <w:sz w:val="20"/>
          <w:szCs w:val="20"/>
          <w:lang w:val="af-ZA"/>
        </w:rPr>
        <w:t>:</w:t>
      </w:r>
    </w:p>
    <w:p w:rsidR="00404109" w:rsidRPr="00377AA7" w:rsidRDefault="007E048A" w:rsidP="007E048A">
      <w:pPr>
        <w:jc w:val="both"/>
        <w:rPr>
          <w:rFonts w:ascii="GHEA Grapalat" w:hAnsi="GHEA Grapalat" w:cs="Sylfaen"/>
          <w:sz w:val="20"/>
          <w:szCs w:val="20"/>
          <w:lang w:val="af-ZA"/>
        </w:rPr>
      </w:pPr>
      <w:r>
        <w:rPr>
          <w:rFonts w:ascii="GHEA Grapalat" w:hAnsi="GHEA Grapalat" w:cs="Sylfaen"/>
          <w:sz w:val="20"/>
          <w:szCs w:val="20"/>
          <w:lang w:val="af-ZA"/>
        </w:rPr>
        <w:t>12.14</w:t>
      </w:r>
      <w:r w:rsidR="00404109" w:rsidRPr="00377AA7">
        <w:rPr>
          <w:rFonts w:ascii="GHEA Grapalat" w:hAnsi="GHEA Grapalat" w:cs="Sylfaen"/>
          <w:sz w:val="20"/>
          <w:szCs w:val="20"/>
          <w:lang w:val="ru-RU"/>
        </w:rPr>
        <w:t>Գնումների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հետ</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կապված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բողոքներ</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քննող</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անձի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կողմից</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բողոքը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բավարարվելու</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դեպքում</w:t>
      </w:r>
      <w:r w:rsidR="00404109" w:rsidRPr="00377AA7">
        <w:rPr>
          <w:rFonts w:ascii="GHEA Grapalat" w:hAnsi="GHEA Grapalat" w:cs="Sylfaen"/>
          <w:sz w:val="20"/>
          <w:szCs w:val="20"/>
          <w:lang w:val="af-ZA"/>
        </w:rPr>
        <w:t xml:space="preserve"> պ</w:t>
      </w:r>
      <w:r w:rsidR="00404109" w:rsidRPr="00377AA7">
        <w:rPr>
          <w:rFonts w:ascii="GHEA Grapalat" w:hAnsi="GHEA Grapalat" w:cs="Sylfaen"/>
          <w:sz w:val="20"/>
          <w:szCs w:val="20"/>
          <w:lang w:val="ru-RU"/>
        </w:rPr>
        <w:t>ատվիրատուն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պատասխանատվություն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է</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կրում</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բողոքը</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ներկայացրած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անձին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պատճառված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և</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սահմանված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կարգով</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հիմնավորված</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վնասի</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հատուցման</w:t>
      </w:r>
      <w:r w:rsidR="00404109" w:rsidRPr="00377AA7">
        <w:rPr>
          <w:rFonts w:ascii="GHEA Grapalat" w:hAnsi="GHEA Grapalat" w:cs="Sylfaen"/>
          <w:sz w:val="20"/>
          <w:szCs w:val="20"/>
          <w:lang w:val="af-ZA"/>
        </w:rPr>
        <w:t xml:space="preserve"> </w:t>
      </w:r>
      <w:r w:rsidR="00404109" w:rsidRPr="00377AA7">
        <w:rPr>
          <w:rFonts w:ascii="GHEA Grapalat" w:hAnsi="GHEA Grapalat" w:cs="Sylfaen"/>
          <w:sz w:val="20"/>
          <w:szCs w:val="20"/>
          <w:lang w:val="ru-RU"/>
        </w:rPr>
        <w:t>համար։</w:t>
      </w:r>
    </w:p>
    <w:p w:rsidR="00404109" w:rsidRPr="00377AA7" w:rsidRDefault="00404109" w:rsidP="007E048A">
      <w:pPr>
        <w:pStyle w:val="af4"/>
        <w:shd w:val="clear" w:color="auto" w:fill="FFFFFF"/>
        <w:spacing w:before="0" w:beforeAutospacing="0" w:after="0" w:afterAutospacing="0"/>
        <w:jc w:val="both"/>
        <w:rPr>
          <w:rFonts w:ascii="Arial Unicode" w:hAnsi="Arial Unicode"/>
          <w:color w:val="000000"/>
          <w:sz w:val="21"/>
          <w:szCs w:val="21"/>
          <w:lang w:val="af-ZA"/>
        </w:rPr>
      </w:pPr>
      <w:r w:rsidRPr="00377AA7">
        <w:rPr>
          <w:rFonts w:ascii="GHEA Grapalat" w:hAnsi="GHEA Grapalat" w:cs="Sylfaen"/>
          <w:sz w:val="20"/>
          <w:szCs w:val="20"/>
          <w:lang w:val="af-ZA"/>
        </w:rPr>
        <w:t xml:space="preserve">12.15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բաց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համար</w:t>
      </w:r>
      <w:r w:rsidRPr="00377AA7">
        <w:rPr>
          <w:rFonts w:ascii="GHEA Grapalat" w:hAnsi="GHEA Grapalat" w:cs="Sylfaen"/>
          <w:sz w:val="20"/>
          <w:szCs w:val="20"/>
          <w:lang w:val="af-ZA"/>
        </w:rPr>
        <w:t xml:space="preserve">: </w:t>
      </w:r>
      <w:bookmarkStart w:id="11" w:name="_Hlk9265079"/>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քննությունն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իրականացվում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միջոցով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ձայնագրվում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մեկտեղ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Ձայնագրման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անհնարինության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սղագրվում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Նիստերը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առցանց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հեռարձակվում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համացանցում</w:t>
      </w:r>
      <w:r w:rsidRPr="00377AA7">
        <w:rPr>
          <w:rFonts w:ascii="GHEA Grapalat" w:hAnsi="GHEA Grapalat" w:cs="Sylfaen"/>
          <w:sz w:val="20"/>
          <w:szCs w:val="20"/>
          <w:lang w:val="af-ZA"/>
        </w:rPr>
        <w:t>:</w:t>
      </w:r>
    </w:p>
    <w:bookmarkEnd w:id="11"/>
    <w:p w:rsidR="00404109" w:rsidRPr="00377AA7" w:rsidRDefault="00404109" w:rsidP="007E048A">
      <w:pPr>
        <w:jc w:val="both"/>
        <w:rPr>
          <w:rFonts w:ascii="GHEA Grapalat" w:hAnsi="GHEA Grapalat" w:cs="Sylfaen"/>
          <w:sz w:val="20"/>
          <w:szCs w:val="20"/>
          <w:lang w:val="af-ZA"/>
        </w:rPr>
      </w:pPr>
      <w:r w:rsidRPr="00377AA7" w:rsidDel="00714C96">
        <w:rPr>
          <w:rFonts w:ascii="GHEA Grapalat" w:hAnsi="GHEA Grapalat" w:cs="Sylfaen"/>
          <w:sz w:val="20"/>
          <w:szCs w:val="20"/>
          <w:lang w:val="af-ZA"/>
        </w:rPr>
        <w:t xml:space="preserve"> </w:t>
      </w:r>
      <w:r w:rsidRPr="00377AA7">
        <w:rPr>
          <w:rFonts w:ascii="GHEA Grapalat" w:hAnsi="GHEA Grapalat" w:cs="Sylfaen"/>
          <w:sz w:val="20"/>
          <w:szCs w:val="20"/>
          <w:lang w:val="af-ZA"/>
        </w:rPr>
        <w:t xml:space="preserve">12.16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խախտվել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խախտվել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ծառայած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գործողությունների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արդյունքում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մասնակցելու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վերաբերյալ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ժամկետը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բողոքարկման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ընթացակարգին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չմասնակցած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զրկվում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իրավունքից։</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12.17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երկու</w:t>
      </w:r>
      <w:r w:rsidRPr="00377AA7">
        <w:rPr>
          <w:rFonts w:ascii="GHEA Grapalat" w:hAnsi="GHEA Grapalat" w:cs="Sylfaen"/>
          <w:sz w:val="20"/>
          <w:szCs w:val="20"/>
          <w:lang w:val="af-ZA"/>
        </w:rPr>
        <w:t xml:space="preserve"> </w:t>
      </w:r>
      <w:r w:rsidRPr="00377AA7">
        <w:rPr>
          <w:rFonts w:ascii="GHEA Grapalat" w:hAnsi="GHEA Grapalat" w:cs="Sylfaen"/>
          <w:sz w:val="20"/>
          <w:szCs w:val="20"/>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ընթացքում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տեղեկագրում` նշելով հրապարակման ամսաթիվը</w:t>
      </w:r>
      <w:r w:rsidRPr="00377AA7">
        <w:rPr>
          <w:rFonts w:ascii="GHEA Grapalat" w:hAnsi="GHEA Grapalat" w:cs="Sylfaen"/>
          <w:sz w:val="20"/>
          <w:szCs w:val="20"/>
          <w:lang w:val="ru-RU"/>
        </w:rPr>
        <w:t>։</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ուժի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մտնում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w:t>
      </w:r>
      <w:r w:rsidRPr="00377AA7">
        <w:rPr>
          <w:rFonts w:ascii="GHEA Grapalat" w:hAnsi="GHEA Grapalat" w:cs="Sylfaen"/>
          <w:sz w:val="20"/>
          <w:szCs w:val="20"/>
        </w:rPr>
        <w:t>կ</w:t>
      </w:r>
      <w:r w:rsidRPr="00377AA7">
        <w:rPr>
          <w:rFonts w:ascii="GHEA Grapalat" w:hAnsi="GHEA Grapalat" w:cs="Sylfaen"/>
          <w:sz w:val="20"/>
          <w:szCs w:val="20"/>
          <w:lang w:val="ru-RU"/>
        </w:rPr>
        <w:t>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հրապարակելուն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12.18 </w:t>
      </w:r>
      <w:r w:rsidRPr="00377AA7">
        <w:rPr>
          <w:rFonts w:ascii="GHEA Grapalat" w:hAnsi="GHEA Grapalat" w:cs="Sylfaen"/>
          <w:sz w:val="20"/>
          <w:szCs w:val="20"/>
          <w:lang w:val="ru-RU"/>
        </w:rPr>
        <w:t>Յուրաքանչյուր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շահագրգռված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կոնկրետ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գործարքի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կնքման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հարցում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վնասներ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կրել</w:t>
      </w:r>
      <w:r w:rsidRPr="00377AA7">
        <w:rPr>
          <w:rFonts w:ascii="GHEA Grapalat" w:hAnsi="GHEA Grapalat" w:cs="Sylfaen"/>
          <w:sz w:val="20"/>
          <w:szCs w:val="20"/>
          <w:lang w:val="af-ZA"/>
        </w:rPr>
        <w:t xml:space="preserve"> </w:t>
      </w:r>
      <w:r w:rsidRPr="00377AA7">
        <w:rPr>
          <w:rFonts w:ascii="GHEA Grapalat" w:hAnsi="GHEA Grapalat" w:cs="Sylfaen"/>
          <w:sz w:val="20"/>
          <w:szCs w:val="20"/>
        </w:rPr>
        <w:t>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հանձնաժողովի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կատարած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գործողության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անգործության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հետևանքով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իրավունք</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դատական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պահանջելու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վնասների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փոխհատուցում։</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12.19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անձին</w:t>
      </w:r>
      <w:r w:rsidRPr="00377AA7">
        <w:rPr>
          <w:rFonts w:ascii="GHEA Mariam" w:hAnsi="GHEA Mariam" w:cs="Sylfaen"/>
          <w:sz w:val="20"/>
          <w:szCs w:val="20"/>
          <w:lang w:val="af-ZA"/>
        </w:rPr>
        <w:t xml:space="preserve"> </w:t>
      </w:r>
      <w:r w:rsidRPr="00377AA7">
        <w:rPr>
          <w:rFonts w:ascii="GHEA Grapalat" w:hAnsi="GHEA Grapalat" w:cs="Sylfaen"/>
          <w:sz w:val="20"/>
          <w:szCs w:val="20"/>
          <w:lang w:val="ru-RU"/>
        </w:rPr>
        <w:t>ներկայացված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ինքնաբերաբար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 xml:space="preserve">` </w:t>
      </w:r>
      <w:r w:rsidRPr="00377AA7">
        <w:rPr>
          <w:rFonts w:ascii="GHEA Grapalat" w:hAnsi="GHEA Grapalat" w:cs="Sylfaen"/>
          <w:sz w:val="20"/>
          <w:szCs w:val="20"/>
        </w:rPr>
        <w:t>Օ</w:t>
      </w:r>
      <w:r w:rsidRPr="00377AA7">
        <w:rPr>
          <w:rFonts w:ascii="GHEA Grapalat" w:hAnsi="GHEA Grapalat" w:cs="Sylfaen"/>
          <w:sz w:val="20"/>
          <w:szCs w:val="20"/>
          <w:lang w:val="ru-RU"/>
        </w:rPr>
        <w:t>րենքի</w:t>
      </w:r>
      <w:r w:rsidRPr="00377AA7">
        <w:rPr>
          <w:rFonts w:ascii="GHEA Grapalat" w:hAnsi="GHEA Grapalat" w:cs="Sylfaen"/>
          <w:sz w:val="20"/>
          <w:szCs w:val="20"/>
          <w:lang w:val="af-ZA"/>
        </w:rPr>
        <w:t xml:space="preserve"> 50-</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9-</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հայտարարությունը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հրապարակվելու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մինչև</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բողոքի</w:t>
      </w:r>
      <w:r w:rsidRPr="00377AA7">
        <w:rPr>
          <w:rFonts w:ascii="GHEA Grapalat" w:hAnsi="GHEA Grapalat" w:cs="Sylfaen"/>
          <w:sz w:val="20"/>
          <w:szCs w:val="20"/>
          <w:lang w:val="af-ZA"/>
        </w:rPr>
        <w:t xml:space="preserve"> </w:t>
      </w:r>
      <w:r w:rsidRPr="00377AA7">
        <w:rPr>
          <w:rFonts w:ascii="GHEA Grapalat" w:hAnsi="GHEA Grapalat" w:cs="Sylfaen"/>
          <w:sz w:val="20"/>
          <w:szCs w:val="20"/>
        </w:rPr>
        <w:t>քննության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արդյունքներով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ընդունված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ուժի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մեջ</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մտնելու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 xml:space="preserve">:  </w:t>
      </w:r>
    </w:p>
    <w:p w:rsidR="00404109" w:rsidRPr="00377AA7" w:rsidRDefault="00404109" w:rsidP="00404109">
      <w:pPr>
        <w:ind w:firstLine="567"/>
        <w:jc w:val="both"/>
        <w:rPr>
          <w:rFonts w:ascii="GHEA Grapalat" w:hAnsi="GHEA Grapalat" w:cs="Sylfaen"/>
          <w:sz w:val="20"/>
          <w:szCs w:val="20"/>
          <w:lang w:val="af-ZA"/>
        </w:rPr>
      </w:pPr>
      <w:r w:rsidRPr="00377AA7">
        <w:rPr>
          <w:rFonts w:ascii="GHEA Grapalat" w:hAnsi="GHEA Grapalat" w:cs="Sylfaen"/>
          <w:sz w:val="20"/>
          <w:szCs w:val="20"/>
          <w:lang w:val="ru-RU"/>
        </w:rPr>
        <w:t>Օրենքի</w:t>
      </w:r>
      <w:r w:rsidRPr="00377AA7">
        <w:rPr>
          <w:rFonts w:ascii="GHEA Grapalat" w:hAnsi="GHEA Grapalat" w:cs="Sylfaen"/>
          <w:sz w:val="20"/>
          <w:szCs w:val="20"/>
          <w:lang w:val="af-ZA"/>
        </w:rPr>
        <w:t xml:space="preserve"> 51-</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ա</w:t>
      </w:r>
      <w:r w:rsidRPr="00377AA7">
        <w:rPr>
          <w:rFonts w:ascii="GHEA Grapalat" w:hAnsi="GHEA Grapalat" w:cs="Sylfaen"/>
          <w:sz w:val="20"/>
          <w:szCs w:val="20"/>
          <w:lang w:val="ru-RU"/>
        </w:rPr>
        <w:t>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rPr>
        <w:t>օրենքի</w:t>
      </w:r>
      <w:r w:rsidRPr="00377AA7">
        <w:rPr>
          <w:rFonts w:ascii="GHEA Grapalat" w:hAnsi="GHEA Grapalat" w:cs="Sylfaen"/>
          <w:sz w:val="20"/>
          <w:szCs w:val="20"/>
          <w:lang w:val="af-ZA"/>
        </w:rPr>
        <w:t xml:space="preserve"> 2-</w:t>
      </w:r>
      <w:r w:rsidRPr="00377AA7">
        <w:rPr>
          <w:rFonts w:ascii="GHEA Grapalat" w:hAnsi="GHEA Grapalat" w:cs="Sylfaen"/>
          <w:sz w:val="20"/>
          <w:szCs w:val="20"/>
          <w:lang w:val="ru-RU"/>
        </w:rPr>
        <w:t>րդ</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հոդվածի</w:t>
      </w:r>
      <w:r w:rsidRPr="00377AA7">
        <w:rPr>
          <w:rFonts w:ascii="GHEA Grapalat" w:hAnsi="GHEA Grapalat" w:cs="Sylfaen"/>
          <w:sz w:val="20"/>
          <w:szCs w:val="20"/>
          <w:lang w:val="af-ZA"/>
        </w:rPr>
        <w:t xml:space="preserve"> 1-</w:t>
      </w:r>
      <w:r w:rsidRPr="00377AA7">
        <w:rPr>
          <w:rFonts w:ascii="GHEA Grapalat" w:hAnsi="GHEA Grapalat" w:cs="Sylfaen"/>
          <w:sz w:val="20"/>
          <w:szCs w:val="20"/>
          <w:lang w:val="ru-RU"/>
        </w:rPr>
        <w:t>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մասով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մարմինների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ղեկավարները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իսկ</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իրավաբանական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անձանց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դեպքում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գործադիր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մարմնի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ղեկավարը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գրավոր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հայտնում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պաշտպանության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անվտանգության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ելնելով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շարունակել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cs="Sylfaen"/>
          <w:b/>
          <w:sz w:val="20"/>
          <w:szCs w:val="20"/>
          <w:lang w:val="es-ES"/>
        </w:rPr>
      </w:pP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որոշմամբ</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կասեցումը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կարող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հանվել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եթե</w:t>
      </w:r>
      <w:r w:rsidRPr="00377AA7">
        <w:rPr>
          <w:rFonts w:ascii="GHEA Grapalat" w:hAnsi="GHEA Grapalat" w:cs="Sylfaen"/>
          <w:sz w:val="20"/>
          <w:szCs w:val="20"/>
          <w:lang w:val="af-ZA"/>
        </w:rPr>
        <w:t xml:space="preserve"> </w:t>
      </w:r>
      <w:r w:rsidRPr="00377AA7">
        <w:rPr>
          <w:rFonts w:ascii="GHEA Grapalat" w:hAnsi="GHEA Grapalat" w:cs="Sylfaen"/>
          <w:sz w:val="20"/>
          <w:szCs w:val="20"/>
        </w:rPr>
        <w:t>պ</w:t>
      </w:r>
      <w:r w:rsidRPr="00377AA7">
        <w:rPr>
          <w:rFonts w:ascii="GHEA Grapalat" w:hAnsi="GHEA Grapalat" w:cs="Sylfaen"/>
          <w:sz w:val="20"/>
          <w:szCs w:val="20"/>
          <w:lang w:val="ru-RU"/>
        </w:rPr>
        <w:t>ատվիրատուի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ներկայացրած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հիմնավորումների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համաձայն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հանրային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պաշտպանության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և</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ազգային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անվտանգության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շահերից</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ելնելով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անհրաժեշտ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շարունակել</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գնման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գործընթացը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կետ</w:t>
      </w:r>
      <w:r w:rsidRPr="00377AA7">
        <w:rPr>
          <w:rFonts w:ascii="GHEA Grapalat" w:hAnsi="GHEA Grapalat" w:cs="Sylfaen"/>
          <w:sz w:val="20"/>
          <w:szCs w:val="20"/>
          <w:lang w:val="ru-RU"/>
        </w:rPr>
        <w:t>ով</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նախատեսված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որոշումը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գնումների</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հետ</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կապված</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բողոքներ</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քննող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անձը</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հրապարակում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տեղեկագրում</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այն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կայացնելու</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օրվան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հաջորդող</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աշխատանքային</w:t>
      </w:r>
      <w:r w:rsidRPr="00377AA7">
        <w:rPr>
          <w:rFonts w:ascii="GHEA Grapalat" w:hAnsi="GHEA Grapalat" w:cs="Sylfaen"/>
          <w:sz w:val="20"/>
          <w:szCs w:val="20"/>
          <w:lang w:val="af-ZA"/>
        </w:rPr>
        <w:t xml:space="preserve"> </w:t>
      </w:r>
      <w:r w:rsidRPr="00377AA7">
        <w:rPr>
          <w:rFonts w:ascii="GHEA Grapalat" w:hAnsi="GHEA Grapalat" w:cs="Sylfaen"/>
          <w:sz w:val="20"/>
          <w:szCs w:val="20"/>
          <w:lang w:val="ru-RU"/>
        </w:rPr>
        <w:t>օրը</w:t>
      </w:r>
      <w:r w:rsidRPr="00377AA7">
        <w:rPr>
          <w:rFonts w:ascii="GHEA Grapalat" w:hAnsi="GHEA Grapalat" w:cs="Sylfaen"/>
          <w:sz w:val="20"/>
          <w:szCs w:val="20"/>
          <w:lang w:val="af-ZA"/>
        </w:rPr>
        <w:t>:</w:t>
      </w:r>
    </w:p>
    <w:p w:rsidR="00404109" w:rsidRPr="00377AA7" w:rsidRDefault="00404109" w:rsidP="00404109">
      <w:pPr>
        <w:ind w:firstLine="567"/>
        <w:jc w:val="center"/>
        <w:rPr>
          <w:rFonts w:ascii="GHEA Grapalat" w:hAnsi="GHEA Grapalat" w:cs="Sylfaen"/>
          <w:b/>
          <w:szCs w:val="22"/>
          <w:lang w:val="es-ES"/>
        </w:rPr>
      </w:pPr>
    </w:p>
    <w:p w:rsidR="00404109" w:rsidRPr="00377AA7" w:rsidRDefault="00404109" w:rsidP="00404109">
      <w:pPr>
        <w:ind w:firstLine="567"/>
        <w:jc w:val="center"/>
        <w:rPr>
          <w:rFonts w:ascii="GHEA Grapalat" w:hAnsi="GHEA Grapalat" w:cs="Sylfaen"/>
          <w:b/>
          <w:szCs w:val="22"/>
          <w:lang w:val="es-ES"/>
        </w:rPr>
      </w:pPr>
    </w:p>
    <w:p w:rsidR="00404109" w:rsidRPr="00377AA7" w:rsidRDefault="00404109" w:rsidP="00404109">
      <w:pPr>
        <w:ind w:firstLine="567"/>
        <w:jc w:val="center"/>
        <w:rPr>
          <w:rFonts w:ascii="GHEA Grapalat" w:hAnsi="GHEA Grapalat"/>
          <w:b/>
          <w:szCs w:val="22"/>
          <w:lang w:val="af-ZA"/>
        </w:rPr>
      </w:pPr>
      <w:r w:rsidRPr="00377AA7">
        <w:rPr>
          <w:rFonts w:ascii="GHEA Grapalat" w:hAnsi="GHEA Grapalat" w:cs="Sylfaen"/>
          <w:b/>
          <w:szCs w:val="22"/>
          <w:lang w:val="es-ES"/>
        </w:rPr>
        <w:br w:type="page"/>
      </w:r>
      <w:r w:rsidRPr="00377AA7">
        <w:rPr>
          <w:rFonts w:ascii="GHEA Grapalat" w:hAnsi="GHEA Grapalat" w:cs="Sylfaen"/>
          <w:b/>
          <w:szCs w:val="22"/>
          <w:lang w:val="es-ES"/>
        </w:rPr>
        <w:lastRenderedPageBreak/>
        <w:t>ՄԱՍ</w:t>
      </w:r>
      <w:r w:rsidRPr="00377AA7">
        <w:rPr>
          <w:rFonts w:ascii="GHEA Grapalat" w:hAnsi="GHEA Grapalat"/>
          <w:b/>
          <w:szCs w:val="22"/>
          <w:lang w:val="af-ZA"/>
        </w:rPr>
        <w:t xml:space="preserve">  II</w:t>
      </w:r>
    </w:p>
    <w:p w:rsidR="00404109" w:rsidRPr="00377AA7" w:rsidRDefault="00404109" w:rsidP="00404109">
      <w:pPr>
        <w:pStyle w:val="aa"/>
        <w:ind w:right="-7"/>
        <w:jc w:val="center"/>
        <w:rPr>
          <w:rFonts w:ascii="GHEA Grapalat" w:hAnsi="GHEA Grapalat"/>
          <w:b/>
          <w:szCs w:val="22"/>
          <w:lang w:val="af-ZA"/>
        </w:rPr>
      </w:pP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Ր</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Ն</w:t>
      </w:r>
      <w:r w:rsidRPr="00377AA7">
        <w:rPr>
          <w:rFonts w:ascii="GHEA Grapalat" w:hAnsi="GHEA Grapalat"/>
          <w:b/>
          <w:szCs w:val="22"/>
          <w:lang w:val="af-ZA"/>
        </w:rPr>
        <w:t xml:space="preserve"> </w:t>
      </w:r>
      <w:r w:rsidRPr="00377AA7">
        <w:rPr>
          <w:rFonts w:ascii="GHEA Grapalat" w:hAnsi="GHEA Grapalat" w:cs="Sylfaen"/>
          <w:b/>
          <w:szCs w:val="22"/>
          <w:lang w:val="es-ES"/>
        </w:rPr>
        <w:t>Գ</w:t>
      </w:r>
    </w:p>
    <w:p w:rsidR="00404109" w:rsidRPr="00377AA7" w:rsidRDefault="00404109" w:rsidP="00404109">
      <w:pPr>
        <w:pStyle w:val="aa"/>
        <w:ind w:right="-7"/>
        <w:jc w:val="center"/>
        <w:rPr>
          <w:rFonts w:ascii="GHEA Grapalat" w:hAnsi="GHEA Grapalat"/>
          <w:b/>
          <w:szCs w:val="22"/>
          <w:lang w:val="af-ZA"/>
        </w:rPr>
      </w:pPr>
      <w:r w:rsidRPr="00377AA7">
        <w:rPr>
          <w:rFonts w:ascii="GHEA Grapalat" w:hAnsi="GHEA Grapalat" w:cs="Sylfaen"/>
          <w:b/>
          <w:szCs w:val="22"/>
          <w:lang w:val="es-ES"/>
        </w:rPr>
        <w:t>Բ</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Ց</w:t>
      </w:r>
      <w:r w:rsidRPr="00377AA7">
        <w:rPr>
          <w:rFonts w:ascii="GHEA Grapalat" w:hAnsi="GHEA Grapalat"/>
          <w:b/>
          <w:szCs w:val="22"/>
          <w:lang w:val="af-ZA"/>
        </w:rPr>
        <w:t xml:space="preserve">   </w:t>
      </w:r>
      <w:r w:rsidRPr="00377AA7">
        <w:rPr>
          <w:rFonts w:ascii="GHEA Grapalat" w:hAnsi="GHEA Grapalat" w:cs="Sylfaen"/>
          <w:b/>
          <w:szCs w:val="22"/>
          <w:lang w:val="es-ES"/>
        </w:rPr>
        <w:t>Մ Ր Ց ՈՒ Յ Թ Ի</w:t>
      </w:r>
      <w:r w:rsidRPr="00377AA7">
        <w:rPr>
          <w:rFonts w:ascii="GHEA Grapalat" w:hAnsi="GHEA Grapalat"/>
          <w:b/>
          <w:szCs w:val="22"/>
          <w:lang w:val="af-ZA"/>
        </w:rPr>
        <w:t xml:space="preserve">   </w:t>
      </w:r>
      <w:r w:rsidRPr="00377AA7">
        <w:rPr>
          <w:rFonts w:ascii="GHEA Grapalat" w:hAnsi="GHEA Grapalat" w:cs="Sylfaen"/>
          <w:b/>
          <w:szCs w:val="22"/>
          <w:lang w:val="es-ES"/>
        </w:rPr>
        <w:t>Հ</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Յ</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Ը</w:t>
      </w:r>
      <w:r w:rsidRPr="00377AA7">
        <w:rPr>
          <w:rFonts w:ascii="GHEA Grapalat" w:hAnsi="GHEA Grapalat"/>
          <w:b/>
          <w:szCs w:val="22"/>
          <w:lang w:val="af-ZA"/>
        </w:rPr>
        <w:t xml:space="preserve">   </w:t>
      </w:r>
      <w:r w:rsidRPr="00377AA7">
        <w:rPr>
          <w:rFonts w:ascii="GHEA Grapalat" w:hAnsi="GHEA Grapalat" w:cs="Sylfaen"/>
          <w:b/>
          <w:szCs w:val="22"/>
          <w:lang w:val="es-ES"/>
        </w:rPr>
        <w:t>Պ</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Ր</w:t>
      </w:r>
      <w:r w:rsidRPr="00377AA7">
        <w:rPr>
          <w:rFonts w:ascii="GHEA Grapalat" w:hAnsi="GHEA Grapalat"/>
          <w:b/>
          <w:szCs w:val="22"/>
          <w:lang w:val="af-ZA"/>
        </w:rPr>
        <w:t xml:space="preserve"> </w:t>
      </w:r>
      <w:r w:rsidRPr="00377AA7">
        <w:rPr>
          <w:rFonts w:ascii="GHEA Grapalat" w:hAnsi="GHEA Grapalat" w:cs="Sylfaen"/>
          <w:b/>
          <w:szCs w:val="22"/>
          <w:lang w:val="es-ES"/>
        </w:rPr>
        <w:t>Ա</w:t>
      </w:r>
      <w:r w:rsidRPr="00377AA7">
        <w:rPr>
          <w:rFonts w:ascii="GHEA Grapalat" w:hAnsi="GHEA Grapalat"/>
          <w:b/>
          <w:szCs w:val="22"/>
          <w:lang w:val="af-ZA"/>
        </w:rPr>
        <w:t xml:space="preserve"> </w:t>
      </w:r>
      <w:r w:rsidRPr="00377AA7">
        <w:rPr>
          <w:rFonts w:ascii="GHEA Grapalat" w:hAnsi="GHEA Grapalat" w:cs="Sylfaen"/>
          <w:b/>
          <w:szCs w:val="22"/>
          <w:lang w:val="es-ES"/>
        </w:rPr>
        <w:t>Ս</w:t>
      </w:r>
      <w:r w:rsidRPr="00377AA7">
        <w:rPr>
          <w:rFonts w:ascii="GHEA Grapalat" w:hAnsi="GHEA Grapalat"/>
          <w:b/>
          <w:szCs w:val="22"/>
          <w:lang w:val="af-ZA"/>
        </w:rPr>
        <w:t xml:space="preserve"> </w:t>
      </w:r>
      <w:r w:rsidRPr="00377AA7">
        <w:rPr>
          <w:rFonts w:ascii="GHEA Grapalat" w:hAnsi="GHEA Grapalat" w:cs="Sylfaen"/>
          <w:b/>
          <w:szCs w:val="22"/>
          <w:lang w:val="es-ES"/>
        </w:rPr>
        <w:t>Տ</w:t>
      </w:r>
      <w:r w:rsidRPr="00377AA7">
        <w:rPr>
          <w:rFonts w:ascii="GHEA Grapalat" w:hAnsi="GHEA Grapalat"/>
          <w:b/>
          <w:szCs w:val="22"/>
          <w:lang w:val="af-ZA"/>
        </w:rPr>
        <w:t xml:space="preserve"> </w:t>
      </w:r>
      <w:r w:rsidRPr="00377AA7">
        <w:rPr>
          <w:rFonts w:ascii="GHEA Grapalat" w:hAnsi="GHEA Grapalat" w:cs="Sylfaen"/>
          <w:b/>
          <w:szCs w:val="22"/>
          <w:lang w:val="es-ES"/>
        </w:rPr>
        <w:t>Ե</w:t>
      </w:r>
      <w:r w:rsidRPr="00377AA7">
        <w:rPr>
          <w:rFonts w:ascii="GHEA Grapalat" w:hAnsi="GHEA Grapalat"/>
          <w:b/>
          <w:szCs w:val="22"/>
          <w:lang w:val="af-ZA"/>
        </w:rPr>
        <w:t xml:space="preserve"> </w:t>
      </w:r>
      <w:r w:rsidRPr="00377AA7">
        <w:rPr>
          <w:rFonts w:ascii="GHEA Grapalat" w:hAnsi="GHEA Grapalat" w:cs="Sylfaen"/>
          <w:b/>
          <w:szCs w:val="22"/>
          <w:lang w:val="es-ES"/>
        </w:rPr>
        <w:t>Լ</w:t>
      </w:r>
      <w:r w:rsidRPr="00377AA7">
        <w:rPr>
          <w:rFonts w:ascii="GHEA Grapalat" w:hAnsi="GHEA Grapalat"/>
          <w:b/>
          <w:szCs w:val="22"/>
          <w:lang w:val="af-ZA"/>
        </w:rPr>
        <w:t xml:space="preserve"> </w:t>
      </w:r>
      <w:r w:rsidRPr="00377AA7">
        <w:rPr>
          <w:rFonts w:ascii="GHEA Grapalat" w:hAnsi="GHEA Grapalat" w:cs="Sylfaen"/>
          <w:b/>
          <w:szCs w:val="22"/>
          <w:lang w:val="es-ES"/>
        </w:rPr>
        <w:t>ՈՒ</w:t>
      </w:r>
    </w:p>
    <w:p w:rsidR="00404109" w:rsidRPr="00377AA7" w:rsidRDefault="00404109" w:rsidP="00404109">
      <w:pPr>
        <w:ind w:firstLine="567"/>
        <w:jc w:val="center"/>
        <w:rPr>
          <w:rFonts w:ascii="GHEA Grapalat" w:hAnsi="GHEA Grapalat"/>
          <w:szCs w:val="22"/>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1. </w:t>
      </w:r>
      <w:r w:rsidRPr="00377AA7">
        <w:rPr>
          <w:rFonts w:ascii="GHEA Grapalat" w:hAnsi="GHEA Grapalat" w:cs="Sylfaen"/>
          <w:b/>
          <w:sz w:val="20"/>
          <w:lang w:val="es-ES"/>
        </w:rPr>
        <w:t>ԸՆԴՀԱՆՈՒՐ</w:t>
      </w:r>
      <w:r w:rsidRPr="00377AA7">
        <w:rPr>
          <w:rFonts w:ascii="GHEA Grapalat" w:hAnsi="GHEA Grapalat"/>
          <w:b/>
          <w:sz w:val="20"/>
          <w:lang w:val="af-ZA"/>
        </w:rPr>
        <w:t xml:space="preserve"> </w:t>
      </w:r>
      <w:r w:rsidRPr="00377AA7">
        <w:rPr>
          <w:rFonts w:ascii="GHEA Grapalat" w:hAnsi="GHEA Grapalat" w:cs="Sylfaen"/>
          <w:b/>
          <w:sz w:val="20"/>
          <w:lang w:val="es-ES"/>
        </w:rPr>
        <w:t>ԴՐՈՒՅԹՆԵՐ</w:t>
      </w:r>
    </w:p>
    <w:p w:rsidR="00404109" w:rsidRPr="00377AA7" w:rsidRDefault="00404109" w:rsidP="00404109">
      <w:pPr>
        <w:ind w:firstLine="567"/>
        <w:jc w:val="both"/>
        <w:rPr>
          <w:rFonts w:ascii="GHEA Grapalat" w:hAnsi="GHEA Grapalat"/>
          <w:szCs w:val="22"/>
          <w:lang w:val="af-ZA"/>
        </w:rPr>
      </w:pPr>
      <w:r w:rsidRPr="00377AA7">
        <w:rPr>
          <w:rFonts w:ascii="GHEA Grapalat" w:hAnsi="GHEA Grapalat"/>
          <w:szCs w:val="22"/>
          <w:lang w:val="af-ZA"/>
        </w:rPr>
        <w:t xml:space="preserve"> </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1.1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հրահանգը</w:t>
      </w:r>
      <w:r w:rsidRPr="00377AA7">
        <w:rPr>
          <w:rFonts w:ascii="GHEA Grapalat" w:hAnsi="GHEA Grapalat" w:cs="Sylfaen"/>
          <w:sz w:val="20"/>
          <w:lang w:val="af-ZA"/>
        </w:rPr>
        <w:t xml:space="preserve"> </w:t>
      </w:r>
      <w:r w:rsidRPr="00377AA7">
        <w:rPr>
          <w:rFonts w:ascii="GHEA Grapalat" w:hAnsi="GHEA Grapalat" w:cs="Sylfaen"/>
          <w:sz w:val="20"/>
          <w:lang w:val="ru-RU"/>
        </w:rPr>
        <w:t>նպատակ</w:t>
      </w:r>
      <w:r w:rsidRPr="00377AA7">
        <w:rPr>
          <w:rFonts w:ascii="GHEA Grapalat" w:hAnsi="GHEA Grapalat" w:cs="Sylfaen"/>
          <w:sz w:val="20"/>
          <w:lang w:val="af-ZA"/>
        </w:rPr>
        <w:t xml:space="preserve"> </w:t>
      </w:r>
      <w:r w:rsidRPr="00377AA7">
        <w:rPr>
          <w:rFonts w:ascii="GHEA Grapalat" w:hAnsi="GHEA Grapalat" w:cs="Sylfaen"/>
          <w:sz w:val="20"/>
          <w:lang w:val="ru-RU"/>
        </w:rPr>
        <w:t>ունի</w:t>
      </w:r>
      <w:r w:rsidRPr="00377AA7">
        <w:rPr>
          <w:rFonts w:ascii="GHEA Grapalat" w:hAnsi="GHEA Grapalat" w:cs="Sylfaen"/>
          <w:sz w:val="20"/>
          <w:lang w:val="af-ZA"/>
        </w:rPr>
        <w:t xml:space="preserve"> </w:t>
      </w:r>
      <w:r w:rsidRPr="00377AA7">
        <w:rPr>
          <w:rFonts w:ascii="GHEA Grapalat" w:hAnsi="GHEA Grapalat" w:cs="Sylfaen"/>
          <w:sz w:val="20"/>
          <w:lang w:val="ru-RU"/>
        </w:rPr>
        <w:t>օժանդակել</w:t>
      </w:r>
      <w:r w:rsidRPr="00377AA7">
        <w:rPr>
          <w:rFonts w:ascii="GHEA Grapalat" w:hAnsi="GHEA Grapalat" w:cs="Sylfaen"/>
          <w:sz w:val="20"/>
          <w:lang w:val="af-ZA"/>
        </w:rPr>
        <w:t xml:space="preserve"> մ</w:t>
      </w:r>
      <w:r w:rsidRPr="00377AA7">
        <w:rPr>
          <w:rFonts w:ascii="GHEA Grapalat" w:hAnsi="GHEA Grapalat" w:cs="Sylfaen"/>
          <w:sz w:val="20"/>
          <w:lang w:val="ru-RU"/>
        </w:rPr>
        <w:t>ասնակիցներին</w:t>
      </w:r>
      <w:r w:rsidRPr="00377AA7">
        <w:rPr>
          <w:rFonts w:ascii="GHEA Grapalat" w:hAnsi="GHEA Grapalat" w:cs="Sylfaen"/>
          <w:sz w:val="20"/>
          <w:lang w:val="af-ZA"/>
        </w:rPr>
        <w:t xml:space="preserve"> </w:t>
      </w:r>
      <w:r w:rsidRPr="00377AA7">
        <w:rPr>
          <w:rFonts w:ascii="GHEA Grapalat" w:hAnsi="GHEA Grapalat" w:cs="Sylfaen"/>
          <w:sz w:val="20"/>
          <w:lang w:val="ru-RU"/>
        </w:rPr>
        <w:t>հայտը</w:t>
      </w:r>
      <w:r w:rsidRPr="00377AA7">
        <w:rPr>
          <w:rFonts w:ascii="GHEA Grapalat" w:hAnsi="GHEA Grapalat" w:cs="Sylfaen"/>
          <w:sz w:val="20"/>
          <w:lang w:val="af-ZA"/>
        </w:rPr>
        <w:t xml:space="preserve"> </w:t>
      </w:r>
      <w:r w:rsidRPr="00377AA7">
        <w:rPr>
          <w:rFonts w:ascii="GHEA Grapalat" w:hAnsi="GHEA Grapalat" w:cs="Sylfaen"/>
          <w:sz w:val="20"/>
          <w:lang w:val="ru-RU"/>
        </w:rPr>
        <w:t>պատրաստելիս։</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1.2 </w:t>
      </w:r>
      <w:r w:rsidRPr="00377AA7">
        <w:rPr>
          <w:rFonts w:ascii="GHEA Grapalat" w:hAnsi="GHEA Grapalat" w:cs="Sylfaen"/>
          <w:sz w:val="20"/>
          <w:lang w:val="ru-RU"/>
        </w:rPr>
        <w:t>Նպատակահարմարության</w:t>
      </w:r>
      <w:r w:rsidRPr="00377AA7">
        <w:rPr>
          <w:rFonts w:ascii="GHEA Grapalat" w:hAnsi="GHEA Grapalat" w:cs="Sylfaen"/>
          <w:sz w:val="20"/>
          <w:lang w:val="af-ZA"/>
        </w:rPr>
        <w:t xml:space="preserve"> </w:t>
      </w:r>
      <w:r w:rsidRPr="00377AA7">
        <w:rPr>
          <w:rFonts w:ascii="GHEA Grapalat" w:hAnsi="GHEA Grapalat" w:cs="Sylfaen"/>
          <w:sz w:val="20"/>
          <w:lang w:val="ru-RU"/>
        </w:rPr>
        <w:t>դեպքում</w:t>
      </w:r>
      <w:r w:rsidRPr="00377AA7">
        <w:rPr>
          <w:rFonts w:ascii="GHEA Grapalat" w:hAnsi="GHEA Grapalat" w:cs="Sylfaen"/>
          <w:sz w:val="20"/>
          <w:lang w:val="af-ZA"/>
        </w:rPr>
        <w:t xml:space="preserve"> մ</w:t>
      </w:r>
      <w:r w:rsidRPr="00377AA7">
        <w:rPr>
          <w:rFonts w:ascii="GHEA Grapalat" w:hAnsi="GHEA Grapalat" w:cs="Sylfaen"/>
          <w:sz w:val="20"/>
          <w:lang w:val="ru-RU"/>
        </w:rPr>
        <w:t>ասնակիցը</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պահանջվող</w:t>
      </w:r>
      <w:r w:rsidRPr="00377AA7">
        <w:rPr>
          <w:rFonts w:ascii="GHEA Grapalat" w:hAnsi="GHEA Grapalat" w:cs="Sylfaen"/>
          <w:sz w:val="20"/>
          <w:lang w:val="af-ZA"/>
        </w:rPr>
        <w:t xml:space="preserve"> </w:t>
      </w:r>
      <w:r w:rsidRPr="00377AA7">
        <w:rPr>
          <w:rFonts w:ascii="GHEA Grapalat" w:hAnsi="GHEA Grapalat" w:cs="Sylfaen"/>
          <w:sz w:val="20"/>
          <w:lang w:val="ru-RU"/>
        </w:rPr>
        <w:t>տեղեկությունները</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է</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ներկայացնել</w:t>
      </w:r>
      <w:r w:rsidRPr="00377AA7">
        <w:rPr>
          <w:rFonts w:ascii="GHEA Grapalat" w:hAnsi="GHEA Grapalat" w:cs="Sylfaen"/>
          <w:sz w:val="20"/>
          <w:lang w:val="af-ZA"/>
        </w:rPr>
        <w:t xml:space="preserve"> </w:t>
      </w:r>
      <w:r w:rsidRPr="00377AA7">
        <w:rPr>
          <w:rFonts w:ascii="GHEA Grapalat" w:hAnsi="GHEA Grapalat" w:cs="Sylfaen"/>
          <w:sz w:val="20"/>
          <w:lang w:val="ru-RU"/>
        </w:rPr>
        <w:t>սույն</w:t>
      </w:r>
      <w:r w:rsidRPr="00377AA7">
        <w:rPr>
          <w:rFonts w:ascii="GHEA Grapalat" w:hAnsi="GHEA Grapalat" w:cs="Sylfaen"/>
          <w:sz w:val="20"/>
          <w:lang w:val="af-ZA"/>
        </w:rPr>
        <w:t xml:space="preserve"> </w:t>
      </w:r>
      <w:r w:rsidRPr="00377AA7">
        <w:rPr>
          <w:rFonts w:ascii="GHEA Grapalat" w:hAnsi="GHEA Grapalat" w:cs="Sylfaen"/>
          <w:sz w:val="20"/>
          <w:lang w:val="ru-RU"/>
        </w:rPr>
        <w:t>հրահանգով</w:t>
      </w:r>
      <w:r w:rsidRPr="00377AA7">
        <w:rPr>
          <w:rFonts w:ascii="GHEA Grapalat" w:hAnsi="GHEA Grapalat" w:cs="Sylfaen"/>
          <w:sz w:val="20"/>
          <w:lang w:val="af-ZA"/>
        </w:rPr>
        <w:t xml:space="preserve"> </w:t>
      </w:r>
      <w:r w:rsidRPr="00377AA7">
        <w:rPr>
          <w:rFonts w:ascii="GHEA Grapalat" w:hAnsi="GHEA Grapalat" w:cs="Sylfaen"/>
          <w:sz w:val="20"/>
          <w:lang w:val="ru-RU"/>
        </w:rPr>
        <w:t>առաջարկվող</w:t>
      </w:r>
      <w:r w:rsidRPr="00377AA7">
        <w:rPr>
          <w:rFonts w:ascii="GHEA Grapalat" w:hAnsi="GHEA Grapalat" w:cs="Sylfaen"/>
          <w:sz w:val="20"/>
          <w:lang w:val="af-ZA"/>
        </w:rPr>
        <w:t xml:space="preserve"> </w:t>
      </w:r>
      <w:r w:rsidRPr="00377AA7">
        <w:rPr>
          <w:rFonts w:ascii="GHEA Grapalat" w:hAnsi="GHEA Grapalat" w:cs="Sylfaen"/>
          <w:sz w:val="20"/>
          <w:lang w:val="ru-RU"/>
        </w:rPr>
        <w:t>ձևերից</w:t>
      </w:r>
      <w:r w:rsidRPr="00377AA7">
        <w:rPr>
          <w:rFonts w:ascii="GHEA Grapalat" w:hAnsi="GHEA Grapalat" w:cs="Sylfaen"/>
          <w:sz w:val="20"/>
          <w:lang w:val="af-ZA"/>
        </w:rPr>
        <w:t xml:space="preserve"> </w:t>
      </w:r>
      <w:r w:rsidRPr="00377AA7">
        <w:rPr>
          <w:rFonts w:ascii="GHEA Grapalat" w:hAnsi="GHEA Grapalat" w:cs="Sylfaen"/>
          <w:sz w:val="20"/>
          <w:lang w:val="ru-RU"/>
        </w:rPr>
        <w:t>տարբերվող</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ձևերով</w:t>
      </w:r>
      <w:r w:rsidRPr="00377AA7">
        <w:rPr>
          <w:rFonts w:ascii="GHEA Grapalat" w:hAnsi="GHEA Grapalat" w:cs="Sylfaen"/>
          <w:sz w:val="20"/>
          <w:lang w:val="af-ZA"/>
        </w:rPr>
        <w:t xml:space="preserve">` </w:t>
      </w:r>
      <w:r w:rsidRPr="00377AA7">
        <w:rPr>
          <w:rFonts w:ascii="GHEA Grapalat" w:hAnsi="GHEA Grapalat" w:cs="Sylfaen"/>
          <w:sz w:val="20"/>
          <w:lang w:val="ru-RU"/>
        </w:rPr>
        <w:t>պահպանելով</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պահանջվող</w:t>
      </w:r>
      <w:r w:rsidRPr="00377AA7">
        <w:rPr>
          <w:rFonts w:ascii="GHEA Grapalat" w:hAnsi="GHEA Grapalat" w:cs="Sylfaen"/>
          <w:sz w:val="20"/>
          <w:lang w:val="af-ZA"/>
        </w:rPr>
        <w:t xml:space="preserve"> </w:t>
      </w:r>
      <w:r w:rsidRPr="00377AA7">
        <w:rPr>
          <w:rFonts w:ascii="GHEA Grapalat" w:hAnsi="GHEA Grapalat" w:cs="Sylfaen"/>
          <w:sz w:val="20"/>
          <w:lang w:val="ru-RU"/>
        </w:rPr>
        <w:t>վավերապայմանները։</w:t>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1.3 </w:t>
      </w:r>
      <w:r w:rsidRPr="00377AA7">
        <w:rPr>
          <w:rFonts w:ascii="GHEA Grapalat" w:hAnsi="GHEA Grapalat" w:cs="Sylfaen"/>
          <w:sz w:val="20"/>
          <w:lang w:val="ru-RU"/>
        </w:rPr>
        <w:t>Հայտերը</w:t>
      </w:r>
      <w:r w:rsidRPr="00377AA7">
        <w:rPr>
          <w:rFonts w:ascii="GHEA Grapalat" w:hAnsi="GHEA Grapalat" w:cs="Sylfaen"/>
          <w:sz w:val="20"/>
          <w:lang w:val="af-ZA"/>
        </w:rPr>
        <w:t xml:space="preserve">, </w:t>
      </w:r>
      <w:r w:rsidRPr="00377AA7">
        <w:rPr>
          <w:rFonts w:ascii="GHEA Grapalat" w:hAnsi="GHEA Grapalat" w:cs="Sylfaen"/>
          <w:sz w:val="20"/>
          <w:lang w:val="ru-RU"/>
        </w:rPr>
        <w:t>հայերենից</w:t>
      </w:r>
      <w:r w:rsidRPr="00377AA7">
        <w:rPr>
          <w:rFonts w:ascii="GHEA Grapalat" w:hAnsi="GHEA Grapalat" w:cs="Sylfaen"/>
          <w:sz w:val="20"/>
          <w:lang w:val="af-ZA"/>
        </w:rPr>
        <w:t xml:space="preserve"> </w:t>
      </w:r>
      <w:r w:rsidRPr="00377AA7">
        <w:rPr>
          <w:rFonts w:ascii="GHEA Grapalat" w:hAnsi="GHEA Grapalat" w:cs="Sylfaen"/>
          <w:sz w:val="20"/>
          <w:lang w:val="ru-RU"/>
        </w:rPr>
        <w:t>բացի</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ներկայացվել</w:t>
      </w:r>
      <w:r w:rsidRPr="00377AA7">
        <w:rPr>
          <w:rFonts w:ascii="GHEA Grapalat" w:hAnsi="GHEA Grapalat" w:cs="Sylfaen"/>
          <w:sz w:val="20"/>
          <w:lang w:val="af-ZA"/>
        </w:rPr>
        <w:t xml:space="preserve"> </w:t>
      </w:r>
      <w:r w:rsidRPr="00377AA7">
        <w:rPr>
          <w:rFonts w:ascii="GHEA Grapalat" w:hAnsi="GHEA Grapalat" w:cs="Sylfaen"/>
          <w:sz w:val="20"/>
          <w:lang w:val="ru-RU"/>
        </w:rPr>
        <w:t>նաև</w:t>
      </w:r>
      <w:r w:rsidRPr="00377AA7">
        <w:rPr>
          <w:rFonts w:ascii="GHEA Grapalat" w:hAnsi="GHEA Grapalat" w:cs="Sylfaen"/>
          <w:sz w:val="20"/>
          <w:lang w:val="af-ZA"/>
        </w:rPr>
        <w:t xml:space="preserve"> </w:t>
      </w:r>
      <w:r w:rsidRPr="00377AA7">
        <w:rPr>
          <w:rFonts w:ascii="GHEA Grapalat" w:hAnsi="GHEA Grapalat" w:cs="Sylfaen"/>
          <w:sz w:val="20"/>
          <w:lang w:val="ru-RU"/>
        </w:rPr>
        <w:t>անգլերեն</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ռուսերեն։</w:t>
      </w:r>
      <w:r w:rsidRPr="00377AA7">
        <w:rPr>
          <w:rFonts w:ascii="GHEA Grapalat" w:hAnsi="GHEA Grapalat" w:cs="Sylfaen"/>
          <w:sz w:val="20"/>
          <w:lang w:val="af-ZA"/>
        </w:rPr>
        <w:t xml:space="preserve"> </w:t>
      </w:r>
    </w:p>
    <w:p w:rsidR="00404109" w:rsidRPr="00377AA7" w:rsidRDefault="00404109" w:rsidP="00404109">
      <w:pPr>
        <w:jc w:val="center"/>
        <w:rPr>
          <w:rFonts w:ascii="GHEA Grapalat" w:hAnsi="GHEA Grapalat"/>
          <w:b/>
          <w:szCs w:val="22"/>
          <w:lang w:val="af-ZA"/>
        </w:rPr>
      </w:pPr>
    </w:p>
    <w:p w:rsidR="00404109" w:rsidRPr="00377AA7" w:rsidRDefault="00404109" w:rsidP="00404109">
      <w:pPr>
        <w:jc w:val="center"/>
        <w:rPr>
          <w:rFonts w:ascii="GHEA Grapalat" w:hAnsi="GHEA Grapalat"/>
          <w:b/>
          <w:sz w:val="20"/>
          <w:lang w:val="af-ZA"/>
        </w:rPr>
      </w:pPr>
      <w:r w:rsidRPr="00377AA7">
        <w:rPr>
          <w:rFonts w:ascii="GHEA Grapalat" w:hAnsi="GHEA Grapalat"/>
          <w:b/>
          <w:sz w:val="20"/>
          <w:lang w:val="af-ZA"/>
        </w:rPr>
        <w:t xml:space="preserve">2. </w:t>
      </w:r>
      <w:r w:rsidRPr="00377AA7">
        <w:rPr>
          <w:rFonts w:ascii="GHEA Grapalat" w:hAnsi="GHEA Grapalat" w:cs="Sylfaen"/>
          <w:b/>
          <w:sz w:val="20"/>
          <w:lang w:val="es-ES"/>
        </w:rPr>
        <w:t>ԸՆԹԱՑԱԿԱՐԳԻ</w:t>
      </w:r>
      <w:r w:rsidRPr="00377AA7">
        <w:rPr>
          <w:rFonts w:ascii="GHEA Grapalat" w:hAnsi="GHEA Grapalat"/>
          <w:b/>
          <w:sz w:val="20"/>
          <w:lang w:val="af-ZA"/>
        </w:rPr>
        <w:t xml:space="preserve"> </w:t>
      </w:r>
      <w:r w:rsidRPr="00377AA7">
        <w:rPr>
          <w:rFonts w:ascii="GHEA Grapalat" w:hAnsi="GHEA Grapalat" w:cs="Sylfaen"/>
          <w:b/>
          <w:sz w:val="20"/>
          <w:lang w:val="es-ES"/>
        </w:rPr>
        <w:t>ՀԱՅՏԸ</w:t>
      </w:r>
    </w:p>
    <w:p w:rsidR="00404109" w:rsidRPr="00377AA7" w:rsidRDefault="00404109" w:rsidP="00404109">
      <w:pPr>
        <w:ind w:firstLine="720"/>
        <w:jc w:val="center"/>
        <w:rPr>
          <w:rFonts w:ascii="GHEA Grapalat" w:hAnsi="GHEA Grapalat"/>
          <w:szCs w:val="22"/>
          <w:lang w:val="af-ZA"/>
        </w:rPr>
      </w:pPr>
    </w:p>
    <w:p w:rsidR="00404109" w:rsidRPr="00377AA7" w:rsidRDefault="00404109" w:rsidP="00404109">
      <w:pPr>
        <w:ind w:firstLine="567"/>
        <w:jc w:val="both"/>
        <w:rPr>
          <w:rFonts w:ascii="GHEA Grapalat" w:hAnsi="GHEA Grapalat"/>
          <w:sz w:val="20"/>
          <w:szCs w:val="20"/>
          <w:lang w:val="es-ES"/>
        </w:rPr>
      </w:pPr>
      <w:r w:rsidRPr="00377AA7">
        <w:rPr>
          <w:rFonts w:ascii="GHEA Grapalat" w:hAnsi="GHEA Grapalat"/>
          <w:sz w:val="20"/>
          <w:szCs w:val="20"/>
          <w:lang w:val="hy-AM"/>
        </w:rPr>
        <w:t xml:space="preserve">Ընթացակարգին մասնակցելու համար </w:t>
      </w:r>
      <w:r w:rsidRPr="00377AA7">
        <w:rPr>
          <w:rFonts w:ascii="GHEA Grapalat" w:hAnsi="GHEA Grapalat"/>
          <w:sz w:val="20"/>
          <w:szCs w:val="20"/>
        </w:rPr>
        <w:t>մ</w:t>
      </w:r>
      <w:r w:rsidRPr="00377AA7">
        <w:rPr>
          <w:rFonts w:ascii="GHEA Grapalat" w:hAnsi="GHEA Grapalat"/>
          <w:sz w:val="20"/>
          <w:szCs w:val="20"/>
          <w:lang w:val="hy-AM"/>
        </w:rPr>
        <w:t xml:space="preserve">ասնակիցը </w:t>
      </w:r>
      <w:r w:rsidRPr="00377AA7">
        <w:rPr>
          <w:rFonts w:ascii="GHEA Grapalat" w:hAnsi="GHEA Grapalat"/>
          <w:sz w:val="20"/>
          <w:szCs w:val="20"/>
        </w:rPr>
        <w:t>սույն</w:t>
      </w:r>
      <w:r w:rsidRPr="00377AA7">
        <w:rPr>
          <w:rFonts w:ascii="GHEA Grapalat" w:hAnsi="GHEA Grapalat"/>
          <w:sz w:val="20"/>
          <w:szCs w:val="20"/>
          <w:lang w:val="af-ZA"/>
        </w:rPr>
        <w:t xml:space="preserve"> </w:t>
      </w:r>
      <w:r w:rsidRPr="00377AA7">
        <w:rPr>
          <w:rFonts w:ascii="GHEA Grapalat" w:hAnsi="GHEA Grapalat"/>
          <w:sz w:val="20"/>
          <w:szCs w:val="20"/>
        </w:rPr>
        <w:t>հրավերի</w:t>
      </w:r>
      <w:r w:rsidRPr="00377AA7">
        <w:rPr>
          <w:rFonts w:ascii="GHEA Grapalat" w:hAnsi="GHEA Grapalat"/>
          <w:sz w:val="20"/>
          <w:szCs w:val="20"/>
          <w:lang w:val="af-ZA"/>
        </w:rPr>
        <w:t xml:space="preserve"> 2-</w:t>
      </w:r>
      <w:r w:rsidRPr="00377AA7">
        <w:rPr>
          <w:rFonts w:ascii="GHEA Grapalat" w:hAnsi="GHEA Grapalat"/>
          <w:sz w:val="20"/>
          <w:szCs w:val="20"/>
        </w:rPr>
        <w:t>րդ</w:t>
      </w:r>
      <w:r w:rsidRPr="00377AA7">
        <w:rPr>
          <w:rFonts w:ascii="GHEA Grapalat" w:hAnsi="GHEA Grapalat"/>
          <w:sz w:val="20"/>
          <w:szCs w:val="20"/>
          <w:lang w:val="af-ZA"/>
        </w:rPr>
        <w:t xml:space="preserve"> </w:t>
      </w:r>
      <w:r w:rsidRPr="00377AA7">
        <w:rPr>
          <w:rFonts w:ascii="GHEA Grapalat" w:hAnsi="GHEA Grapalat"/>
          <w:sz w:val="20"/>
          <w:szCs w:val="20"/>
        </w:rPr>
        <w:t>մասի</w:t>
      </w:r>
      <w:r w:rsidRPr="00377AA7">
        <w:rPr>
          <w:rFonts w:ascii="GHEA Grapalat" w:hAnsi="GHEA Grapalat"/>
          <w:sz w:val="20"/>
          <w:szCs w:val="20"/>
          <w:lang w:val="af-ZA"/>
        </w:rPr>
        <w:t xml:space="preserve"> 3-</w:t>
      </w:r>
      <w:r w:rsidRPr="00377AA7">
        <w:rPr>
          <w:rFonts w:ascii="GHEA Grapalat" w:hAnsi="GHEA Grapalat"/>
          <w:sz w:val="20"/>
          <w:szCs w:val="20"/>
        </w:rPr>
        <w:t>րդ</w:t>
      </w:r>
      <w:r w:rsidRPr="00377AA7">
        <w:rPr>
          <w:rFonts w:ascii="GHEA Grapalat" w:hAnsi="GHEA Grapalat"/>
          <w:sz w:val="20"/>
          <w:szCs w:val="20"/>
          <w:lang w:val="af-ZA"/>
        </w:rPr>
        <w:t xml:space="preserve"> </w:t>
      </w:r>
      <w:r w:rsidRPr="00377AA7">
        <w:rPr>
          <w:rFonts w:ascii="GHEA Grapalat" w:hAnsi="GHEA Grapalat"/>
          <w:sz w:val="20"/>
          <w:szCs w:val="20"/>
        </w:rPr>
        <w:t>բաժնով</w:t>
      </w:r>
      <w:r w:rsidRPr="00377AA7">
        <w:rPr>
          <w:rFonts w:ascii="GHEA Grapalat" w:hAnsi="GHEA Grapalat"/>
          <w:sz w:val="20"/>
          <w:szCs w:val="20"/>
          <w:lang w:val="af-ZA"/>
        </w:rPr>
        <w:t xml:space="preserve"> </w:t>
      </w:r>
      <w:r w:rsidRPr="00377AA7">
        <w:rPr>
          <w:rFonts w:ascii="GHEA Grapalat" w:hAnsi="GHEA Grapalat"/>
          <w:sz w:val="20"/>
          <w:szCs w:val="20"/>
        </w:rPr>
        <w:t>սահմանված</w:t>
      </w:r>
      <w:r w:rsidRPr="00377AA7">
        <w:rPr>
          <w:rFonts w:ascii="GHEA Grapalat" w:hAnsi="GHEA Grapalat"/>
          <w:sz w:val="20"/>
          <w:szCs w:val="20"/>
          <w:lang w:val="af-ZA"/>
        </w:rPr>
        <w:t xml:space="preserve"> </w:t>
      </w:r>
      <w:r w:rsidRPr="00377AA7">
        <w:rPr>
          <w:rFonts w:ascii="GHEA Grapalat" w:hAnsi="GHEA Grapalat"/>
          <w:sz w:val="20"/>
          <w:szCs w:val="20"/>
        </w:rPr>
        <w:t>կարգով</w:t>
      </w:r>
      <w:r w:rsidRPr="00377AA7">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377AA7">
        <w:rPr>
          <w:rFonts w:ascii="GHEA Grapalat" w:hAnsi="GHEA Grapalat"/>
          <w:sz w:val="20"/>
          <w:szCs w:val="20"/>
          <w:lang w:val="es-ES"/>
        </w:rPr>
        <w:t>ը (տեղեկությունները):</w:t>
      </w:r>
    </w:p>
    <w:p w:rsidR="00404109" w:rsidRPr="00377AA7" w:rsidRDefault="00404109" w:rsidP="00404109">
      <w:pPr>
        <w:ind w:firstLine="567"/>
        <w:jc w:val="both"/>
        <w:rPr>
          <w:rFonts w:ascii="GHEA Grapalat" w:hAnsi="GHEA Grapalat" w:cs="Sylfaen"/>
          <w:sz w:val="20"/>
          <w:lang w:val="es-ES"/>
        </w:rPr>
      </w:pPr>
      <w:r w:rsidRPr="00377AA7">
        <w:rPr>
          <w:rFonts w:ascii="GHEA Grapalat" w:hAnsi="GHEA Grapalat" w:cs="Sylfaen"/>
          <w:sz w:val="20"/>
        </w:rPr>
        <w:t>Մասնակիցը</w:t>
      </w:r>
      <w:r w:rsidRPr="00377AA7">
        <w:rPr>
          <w:rFonts w:ascii="GHEA Grapalat" w:hAnsi="GHEA Grapalat" w:cs="Sylfaen"/>
          <w:sz w:val="20"/>
          <w:lang w:val="es-ES"/>
        </w:rPr>
        <w:t xml:space="preserve"> </w:t>
      </w:r>
      <w:r w:rsidRPr="00377AA7">
        <w:rPr>
          <w:rFonts w:ascii="GHEA Grapalat" w:hAnsi="GHEA Grapalat" w:cs="Sylfaen"/>
          <w:sz w:val="20"/>
        </w:rPr>
        <w:t>հայտով</w:t>
      </w:r>
      <w:r w:rsidRPr="00377AA7">
        <w:rPr>
          <w:rFonts w:ascii="GHEA Grapalat" w:hAnsi="GHEA Grapalat" w:cs="Sylfaen"/>
          <w:sz w:val="20"/>
          <w:lang w:val="es-ES"/>
        </w:rPr>
        <w:t xml:space="preserve"> </w:t>
      </w:r>
      <w:r w:rsidRPr="00377AA7">
        <w:rPr>
          <w:rFonts w:ascii="GHEA Grapalat" w:hAnsi="GHEA Grapalat" w:cs="Sylfaen"/>
          <w:sz w:val="20"/>
        </w:rPr>
        <w:t>ներկայացնում</w:t>
      </w:r>
      <w:r w:rsidRPr="00377AA7">
        <w:rPr>
          <w:rFonts w:ascii="GHEA Grapalat" w:hAnsi="GHEA Grapalat" w:cs="Sylfaen"/>
          <w:sz w:val="20"/>
          <w:lang w:val="es-ES"/>
        </w:rPr>
        <w:t xml:space="preserve"> </w:t>
      </w:r>
      <w:r w:rsidRPr="00377AA7">
        <w:rPr>
          <w:rFonts w:ascii="GHEA Grapalat" w:hAnsi="GHEA Grapalat" w:cs="Sylfaen"/>
          <w:sz w:val="20"/>
        </w:rPr>
        <w:t>է</w:t>
      </w:r>
      <w:r w:rsidRPr="00377AA7">
        <w:rPr>
          <w:rFonts w:ascii="GHEA Grapalat" w:hAnsi="GHEA Grapalat" w:cs="Sylfaen"/>
          <w:sz w:val="20"/>
          <w:lang w:val="es-ES"/>
        </w:rPr>
        <w:t xml:space="preserve"> </w:t>
      </w:r>
      <w:r w:rsidRPr="00377AA7">
        <w:rPr>
          <w:rFonts w:ascii="GHEA Grapalat" w:hAnsi="GHEA Grapalat" w:cs="Sylfaen"/>
          <w:sz w:val="20"/>
        </w:rPr>
        <w:t>իր</w:t>
      </w:r>
      <w:r w:rsidRPr="00377AA7">
        <w:rPr>
          <w:rFonts w:ascii="GHEA Grapalat" w:hAnsi="GHEA Grapalat" w:cs="Sylfaen"/>
          <w:sz w:val="20"/>
          <w:lang w:val="es-ES"/>
        </w:rPr>
        <w:t xml:space="preserve"> </w:t>
      </w:r>
      <w:r w:rsidRPr="00377AA7">
        <w:rPr>
          <w:rFonts w:ascii="GHEA Grapalat" w:hAnsi="GHEA Grapalat" w:cs="Sylfaen"/>
          <w:sz w:val="20"/>
        </w:rPr>
        <w:t>կողմից</w:t>
      </w:r>
      <w:r w:rsidRPr="00377AA7">
        <w:rPr>
          <w:rFonts w:ascii="GHEA Grapalat" w:hAnsi="GHEA Grapalat" w:cs="Sylfaen"/>
          <w:sz w:val="20"/>
          <w:lang w:val="es-ES"/>
        </w:rPr>
        <w:t xml:space="preserve"> </w:t>
      </w:r>
      <w:r w:rsidRPr="00377AA7">
        <w:rPr>
          <w:rFonts w:ascii="GHEA Grapalat" w:hAnsi="GHEA Grapalat" w:cs="Sylfaen"/>
          <w:sz w:val="20"/>
        </w:rPr>
        <w:t>հաստատված</w:t>
      </w:r>
      <w:r w:rsidRPr="00377AA7">
        <w:rPr>
          <w:rFonts w:ascii="GHEA Grapalat" w:hAnsi="GHEA Grapalat" w:cs="Sylfaen"/>
          <w:sz w:val="20"/>
          <w:lang w:val="es-ES"/>
        </w:rPr>
        <w:t>`</w:t>
      </w:r>
    </w:p>
    <w:p w:rsidR="00404109" w:rsidRPr="00377AA7" w:rsidRDefault="00404109" w:rsidP="007E048A">
      <w:pPr>
        <w:jc w:val="both"/>
        <w:rPr>
          <w:rFonts w:ascii="GHEA Grapalat" w:hAnsi="GHEA Grapalat" w:cs="Sylfaen"/>
          <w:sz w:val="20"/>
          <w:lang w:val="es-ES"/>
        </w:rPr>
      </w:pPr>
      <w:r w:rsidRPr="00377AA7">
        <w:rPr>
          <w:rFonts w:ascii="GHEA Grapalat" w:hAnsi="GHEA Grapalat" w:cs="Sylfaen"/>
          <w:sz w:val="20"/>
          <w:lang w:val="es-ES"/>
        </w:rPr>
        <w:t xml:space="preserve">2.1 </w:t>
      </w:r>
      <w:r w:rsidRPr="00377AA7">
        <w:rPr>
          <w:rFonts w:ascii="GHEA Grapalat" w:hAnsi="GHEA Grapalat" w:cs="Sylfaen"/>
          <w:sz w:val="20"/>
          <w:lang w:val="ru-RU"/>
        </w:rPr>
        <w:t>ընթացակարգին</w:t>
      </w:r>
      <w:r w:rsidRPr="00377AA7">
        <w:rPr>
          <w:rFonts w:ascii="GHEA Grapalat" w:hAnsi="GHEA Grapalat" w:cs="Sylfaen"/>
          <w:sz w:val="20"/>
          <w:lang w:val="af-ZA"/>
        </w:rPr>
        <w:t xml:space="preserve"> </w:t>
      </w:r>
      <w:r w:rsidRPr="00377AA7">
        <w:rPr>
          <w:rFonts w:ascii="GHEA Grapalat" w:hAnsi="GHEA Grapalat" w:cs="Sylfaen"/>
          <w:sz w:val="20"/>
          <w:lang w:val="ru-RU"/>
        </w:rPr>
        <w:t>մասնակցելու</w:t>
      </w:r>
      <w:r w:rsidRPr="00377AA7">
        <w:rPr>
          <w:rFonts w:ascii="GHEA Grapalat" w:hAnsi="GHEA Grapalat" w:cs="Sylfaen"/>
          <w:sz w:val="20"/>
          <w:lang w:val="af-ZA"/>
        </w:rPr>
        <w:t xml:space="preserve"> </w:t>
      </w:r>
      <w:r w:rsidRPr="00377AA7">
        <w:rPr>
          <w:rFonts w:ascii="GHEA Grapalat" w:hAnsi="GHEA Grapalat" w:cs="Sylfaen"/>
          <w:sz w:val="20"/>
          <w:lang w:val="ru-RU"/>
        </w:rPr>
        <w:t>դիմում</w:t>
      </w:r>
      <w:r w:rsidRPr="00377AA7">
        <w:rPr>
          <w:rFonts w:ascii="GHEA Grapalat" w:hAnsi="GHEA Grapalat" w:cs="Sylfaen"/>
          <w:sz w:val="20"/>
          <w:lang w:val="es-ES"/>
        </w:rPr>
        <w:t>-</w:t>
      </w:r>
      <w:r w:rsidRPr="00377AA7">
        <w:rPr>
          <w:rFonts w:ascii="GHEA Grapalat" w:hAnsi="GHEA Grapalat" w:cs="Sylfaen"/>
          <w:sz w:val="20"/>
        </w:rPr>
        <w:t>հայտարարություն</w:t>
      </w:r>
      <w:r w:rsidRPr="00377AA7">
        <w:rPr>
          <w:rFonts w:ascii="GHEA Grapalat" w:hAnsi="GHEA Grapalat" w:cs="Sylfaen"/>
          <w:sz w:val="20"/>
          <w:lang w:val="af-ZA"/>
        </w:rPr>
        <w:t>` համաձայն հ</w:t>
      </w:r>
      <w:r w:rsidRPr="00377AA7">
        <w:rPr>
          <w:rFonts w:ascii="GHEA Grapalat" w:hAnsi="GHEA Grapalat" w:cs="Sylfaen"/>
          <w:sz w:val="20"/>
          <w:lang w:val="ru-RU"/>
        </w:rPr>
        <w:t>ավելված</w:t>
      </w:r>
      <w:r w:rsidRPr="00377AA7">
        <w:rPr>
          <w:rFonts w:ascii="GHEA Grapalat" w:hAnsi="GHEA Grapalat" w:cs="Sylfaen"/>
          <w:sz w:val="20"/>
          <w:lang w:val="af-ZA"/>
        </w:rPr>
        <w:t xml:space="preserve"> N 1-ի</w:t>
      </w:r>
      <w:r w:rsidRPr="00377AA7">
        <w:rPr>
          <w:rFonts w:ascii="GHEA Grapalat" w:hAnsi="GHEA Grapalat" w:cs="Sylfaen"/>
          <w:sz w:val="20"/>
          <w:lang w:val="es-ES"/>
        </w:rPr>
        <w:t>.</w:t>
      </w:r>
    </w:p>
    <w:p w:rsidR="00404109" w:rsidRPr="00377AA7" w:rsidRDefault="00404109" w:rsidP="007E048A">
      <w:pPr>
        <w:pStyle w:val="norm"/>
        <w:spacing w:line="276" w:lineRule="auto"/>
        <w:ind w:firstLine="0"/>
        <w:rPr>
          <w:rFonts w:ascii="GHEA Grapalat" w:hAnsi="GHEA Grapalat" w:cs="Sylfaen"/>
          <w:sz w:val="20"/>
          <w:szCs w:val="24"/>
          <w:lang w:val="af-ZA" w:eastAsia="en-US"/>
        </w:rPr>
      </w:pPr>
      <w:r w:rsidRPr="00377AA7">
        <w:rPr>
          <w:rFonts w:ascii="GHEA Grapalat" w:hAnsi="GHEA Grapalat" w:cs="Sylfaen"/>
          <w:sz w:val="20"/>
          <w:lang w:val="af-ZA"/>
        </w:rPr>
        <w:t xml:space="preserve">2.2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պայմանագրի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պատճենը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և</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դրա</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կողմ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հանդիսացող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անձի</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տվյալները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պայմանագիրն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իրականացվելու</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է</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գործակալության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միջոցով</w:t>
      </w:r>
      <w:r w:rsidRPr="00377AA7">
        <w:rPr>
          <w:rFonts w:ascii="GHEA Grapalat" w:hAnsi="GHEA Grapalat" w:cs="Sylfaen"/>
          <w:sz w:val="20"/>
          <w:szCs w:val="24"/>
          <w:lang w:val="af-ZA" w:eastAsia="en-US"/>
        </w:rPr>
        <w:t>.</w:t>
      </w:r>
    </w:p>
    <w:p w:rsidR="00404109" w:rsidRPr="00377AA7" w:rsidRDefault="00404109" w:rsidP="007E048A">
      <w:pPr>
        <w:pStyle w:val="norm"/>
        <w:spacing w:line="240" w:lineRule="auto"/>
        <w:ind w:firstLine="0"/>
        <w:rPr>
          <w:rFonts w:ascii="GHEA Grapalat" w:hAnsi="GHEA Grapalat" w:cs="Sylfaen"/>
          <w:color w:val="FFFFFF"/>
          <w:sz w:val="20"/>
          <w:szCs w:val="24"/>
          <w:lang w:val="af-ZA" w:eastAsia="en-US"/>
        </w:rPr>
      </w:pPr>
      <w:r w:rsidRPr="00377AA7">
        <w:rPr>
          <w:rFonts w:ascii="GHEA Grapalat" w:hAnsi="GHEA Grapalat" w:cs="Sylfaen"/>
          <w:sz w:val="20"/>
          <w:szCs w:val="24"/>
          <w:lang w:val="af-ZA" w:eastAsia="en-US"/>
        </w:rPr>
        <w:t xml:space="preserve">2.3 </w:t>
      </w:r>
      <w:r w:rsidRPr="00377AA7">
        <w:rPr>
          <w:rFonts w:ascii="GHEA Grapalat" w:hAnsi="GHEA Grapalat" w:cs="Sylfaen"/>
          <w:sz w:val="20"/>
          <w:szCs w:val="24"/>
          <w:lang w:eastAsia="en-US"/>
        </w:rPr>
        <w:t>համատեղ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գործունեության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պայմանագիրը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եթե</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մասնակիցները</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գնման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ընթացակարգին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մասնակցում</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են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համատեղ</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գործունեության</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կարգով</w:t>
      </w:r>
      <w:r w:rsidRPr="00377AA7">
        <w:rPr>
          <w:rFonts w:ascii="GHEA Grapalat" w:hAnsi="GHEA Grapalat" w:cs="Sylfaen"/>
          <w:sz w:val="20"/>
          <w:szCs w:val="24"/>
          <w:lang w:val="af-ZA" w:eastAsia="en-US"/>
        </w:rPr>
        <w:t xml:space="preserve"> (</w:t>
      </w:r>
      <w:r w:rsidRPr="00377AA7">
        <w:rPr>
          <w:rFonts w:ascii="GHEA Grapalat" w:hAnsi="GHEA Grapalat" w:cs="Sylfaen"/>
          <w:sz w:val="20"/>
          <w:szCs w:val="24"/>
          <w:lang w:eastAsia="en-US"/>
        </w:rPr>
        <w:t>կոնսորցիումով</w:t>
      </w:r>
      <w:r w:rsidRPr="00377AA7">
        <w:rPr>
          <w:rFonts w:ascii="GHEA Grapalat" w:hAnsi="GHEA Grapalat" w:cs="Sylfaen"/>
          <w:sz w:val="20"/>
          <w:szCs w:val="24"/>
          <w:lang w:val="af-ZA" w:eastAsia="en-US"/>
        </w:rPr>
        <w:t>).</w:t>
      </w:r>
      <w:r w:rsidRPr="00377AA7">
        <w:rPr>
          <w:rFonts w:ascii="GHEA Grapalat" w:hAnsi="GHEA Grapalat" w:cs="Sylfaen"/>
          <w:sz w:val="20"/>
          <w:szCs w:val="24"/>
          <w:vertAlign w:val="superscript"/>
          <w:lang w:val="af-ZA" w:eastAsia="en-US"/>
        </w:rPr>
        <w:t>15</w:t>
      </w:r>
      <w:r w:rsidRPr="00377AA7">
        <w:rPr>
          <w:rFonts w:ascii="GHEA Grapalat" w:hAnsi="GHEA Grapalat" w:cs="Sylfaen"/>
          <w:sz w:val="20"/>
          <w:szCs w:val="24"/>
          <w:lang w:val="af-ZA" w:eastAsia="en-US"/>
        </w:rPr>
        <w:t xml:space="preserve"> </w:t>
      </w:r>
      <w:r w:rsidRPr="00377AA7">
        <w:rPr>
          <w:rFonts w:ascii="GHEA Grapalat" w:hAnsi="GHEA Grapalat" w:cs="Sylfaen"/>
          <w:color w:val="FFFFFF"/>
          <w:sz w:val="20"/>
          <w:szCs w:val="24"/>
          <w:lang w:val="af-ZA" w:eastAsia="en-US"/>
        </w:rPr>
        <w:t xml:space="preserve">  </w:t>
      </w:r>
      <w:r w:rsidRPr="00377AA7">
        <w:rPr>
          <w:rStyle w:val="af6"/>
          <w:rFonts w:ascii="GHEA Grapalat" w:hAnsi="GHEA Grapalat" w:cs="Sylfaen"/>
          <w:color w:val="FFFFFF"/>
          <w:sz w:val="20"/>
          <w:szCs w:val="24"/>
          <w:lang w:val="af-ZA" w:eastAsia="en-US"/>
        </w:rPr>
        <w:footnoteReference w:id="5"/>
      </w:r>
    </w:p>
    <w:p w:rsidR="00404109" w:rsidRPr="00377AA7" w:rsidRDefault="00404109" w:rsidP="007E048A">
      <w:pPr>
        <w:jc w:val="both"/>
        <w:rPr>
          <w:rFonts w:ascii="GHEA Grapalat" w:hAnsi="GHEA Grapalat" w:cs="Sylfaen"/>
          <w:sz w:val="20"/>
          <w:lang w:val="af-ZA"/>
        </w:rPr>
      </w:pPr>
      <w:r w:rsidRPr="00377AA7">
        <w:rPr>
          <w:rFonts w:ascii="GHEA Grapalat" w:hAnsi="GHEA Grapalat" w:cs="Sylfaen"/>
          <w:sz w:val="20"/>
          <w:lang w:val="af-ZA"/>
        </w:rPr>
        <w:t xml:space="preserve">2.5 </w:t>
      </w:r>
      <w:r w:rsidRPr="00377AA7">
        <w:rPr>
          <w:rFonts w:ascii="GHEA Grapalat" w:hAnsi="GHEA Grapalat" w:cs="Sylfaen"/>
          <w:sz w:val="20"/>
          <w:lang w:val="hy-AM"/>
        </w:rPr>
        <w:t>գնային</w:t>
      </w:r>
      <w:r w:rsidRPr="00377AA7">
        <w:rPr>
          <w:rFonts w:ascii="GHEA Grapalat" w:hAnsi="GHEA Grapalat" w:cs="Sylfaen"/>
          <w:sz w:val="20"/>
          <w:lang w:val="af-ZA"/>
        </w:rPr>
        <w:t xml:space="preserve"> </w:t>
      </w:r>
      <w:r w:rsidRPr="00377AA7">
        <w:rPr>
          <w:rFonts w:ascii="GHEA Grapalat" w:hAnsi="GHEA Grapalat" w:cs="Sylfaen"/>
          <w:sz w:val="20"/>
          <w:lang w:val="hy-AM"/>
        </w:rPr>
        <w:t>առաջարկ</w:t>
      </w:r>
      <w:r w:rsidRPr="00377AA7">
        <w:rPr>
          <w:rFonts w:ascii="GHEA Grapalat" w:hAnsi="GHEA Grapalat" w:cs="Sylfaen"/>
          <w:sz w:val="20"/>
          <w:lang w:val="af-ZA"/>
        </w:rPr>
        <w:t xml:space="preserve">` </w:t>
      </w:r>
      <w:r w:rsidRPr="00377AA7">
        <w:rPr>
          <w:rFonts w:ascii="GHEA Grapalat" w:hAnsi="GHEA Grapalat" w:cs="Sylfaen"/>
          <w:sz w:val="20"/>
          <w:lang w:val="hy-AM"/>
        </w:rPr>
        <w:t>համաձայն</w:t>
      </w:r>
      <w:r w:rsidRPr="00377AA7">
        <w:rPr>
          <w:rFonts w:ascii="GHEA Grapalat" w:hAnsi="GHEA Grapalat" w:cs="Sylfaen"/>
          <w:sz w:val="20"/>
          <w:lang w:val="af-ZA"/>
        </w:rPr>
        <w:t xml:space="preserve"> </w:t>
      </w:r>
      <w:r w:rsidRPr="00377AA7">
        <w:rPr>
          <w:rFonts w:ascii="GHEA Grapalat" w:hAnsi="GHEA Grapalat" w:cs="Sylfaen"/>
          <w:sz w:val="20"/>
          <w:lang w:val="hy-AM"/>
        </w:rPr>
        <w:t>հավելված</w:t>
      </w:r>
      <w:r w:rsidRPr="00377AA7">
        <w:rPr>
          <w:rFonts w:ascii="GHEA Grapalat" w:hAnsi="GHEA Grapalat" w:cs="Sylfaen"/>
          <w:sz w:val="20"/>
          <w:lang w:val="af-ZA"/>
        </w:rPr>
        <w:t xml:space="preserve"> N 2-</w:t>
      </w:r>
      <w:r w:rsidRPr="00377AA7">
        <w:rPr>
          <w:rFonts w:ascii="GHEA Grapalat" w:hAnsi="GHEA Grapalat" w:cs="Sylfaen"/>
          <w:sz w:val="20"/>
          <w:lang w:val="hy-AM"/>
        </w:rPr>
        <w:t>ի</w:t>
      </w:r>
      <w:r w:rsidRPr="00377AA7">
        <w:rPr>
          <w:rFonts w:ascii="GHEA Grapalat" w:hAnsi="GHEA Grapalat" w:cs="Sylfaen"/>
          <w:sz w:val="20"/>
          <w:lang w:val="af-ZA"/>
        </w:rPr>
        <w:t xml:space="preserve">: Գնային առաջարկը </w:t>
      </w:r>
      <w:r w:rsidRPr="00377AA7">
        <w:rPr>
          <w:rFonts w:ascii="GHEA Grapalat" w:hAnsi="GHEA Grapalat" w:cs="Sylfaen"/>
          <w:sz w:val="20"/>
          <w:lang w:val="hy-AM"/>
        </w:rPr>
        <w:t>ներկայացվում</w:t>
      </w:r>
      <w:r w:rsidRPr="00377AA7">
        <w:rPr>
          <w:rFonts w:ascii="GHEA Grapalat" w:hAnsi="GHEA Grapalat" w:cs="Sylfaen"/>
          <w:sz w:val="20"/>
          <w:lang w:val="af-ZA"/>
        </w:rPr>
        <w:t xml:space="preserve"> </w:t>
      </w:r>
      <w:r w:rsidRPr="00377AA7">
        <w:rPr>
          <w:rFonts w:ascii="GHEA Grapalat" w:hAnsi="GHEA Grapalat" w:cs="Sylfaen"/>
          <w:sz w:val="20"/>
          <w:lang w:val="hy-AM"/>
        </w:rPr>
        <w:t>է</w:t>
      </w:r>
      <w:r w:rsidRPr="00377AA7">
        <w:rPr>
          <w:rFonts w:ascii="GHEA Grapalat" w:hAnsi="GHEA Grapalat" w:cs="Sylfaen"/>
          <w:sz w:val="20"/>
          <w:lang w:val="af-ZA"/>
        </w:rPr>
        <w:t xml:space="preserve"> </w:t>
      </w:r>
      <w:r w:rsidRPr="00377AA7">
        <w:rPr>
          <w:rFonts w:ascii="GHEA Grapalat" w:hAnsi="GHEA Grapalat" w:cs="Sylfaen"/>
          <w:sz w:val="20"/>
          <w:szCs w:val="20"/>
          <w:lang w:val="hy-AM"/>
        </w:rPr>
        <w:t>ինքնարժեք, շահույթ</w:t>
      </w:r>
      <w:r w:rsidRPr="00377AA7">
        <w:rPr>
          <w:rFonts w:ascii="GHEA Grapalat" w:hAnsi="GHEA Grapalat" w:cs="Sylfaen"/>
          <w:sz w:val="22"/>
          <w:szCs w:val="22"/>
          <w:lang w:val="af-ZA"/>
        </w:rPr>
        <w:t xml:space="preserve"> </w:t>
      </w:r>
      <w:r w:rsidRPr="00377AA7">
        <w:rPr>
          <w:rFonts w:ascii="GHEA Grapalat" w:hAnsi="GHEA Grapalat" w:cs="Sylfaen"/>
          <w:sz w:val="20"/>
          <w:lang w:val="hy-AM"/>
        </w:rPr>
        <w:t>և</w:t>
      </w:r>
      <w:r w:rsidRPr="00377AA7">
        <w:rPr>
          <w:rFonts w:ascii="GHEA Grapalat" w:hAnsi="GHEA Grapalat" w:cs="Sylfaen"/>
          <w:sz w:val="20"/>
          <w:lang w:val="af-ZA"/>
        </w:rPr>
        <w:t xml:space="preserve"> </w:t>
      </w:r>
      <w:r w:rsidRPr="00377AA7">
        <w:rPr>
          <w:rFonts w:ascii="GHEA Grapalat" w:hAnsi="GHEA Grapalat" w:cs="Sylfaen"/>
          <w:sz w:val="20"/>
          <w:lang w:val="hy-AM"/>
        </w:rPr>
        <w:t>ավելացված</w:t>
      </w:r>
      <w:r w:rsidRPr="00377AA7">
        <w:rPr>
          <w:rFonts w:ascii="GHEA Grapalat" w:hAnsi="GHEA Grapalat" w:cs="Sylfaen"/>
          <w:sz w:val="20"/>
          <w:lang w:val="af-ZA"/>
        </w:rPr>
        <w:t xml:space="preserve"> </w:t>
      </w:r>
      <w:r w:rsidRPr="00377AA7">
        <w:rPr>
          <w:rFonts w:ascii="GHEA Grapalat" w:hAnsi="GHEA Grapalat" w:cs="Sylfaen"/>
          <w:sz w:val="20"/>
          <w:lang w:val="hy-AM"/>
        </w:rPr>
        <w:t>արժեքի</w:t>
      </w:r>
      <w:r w:rsidRPr="00377AA7">
        <w:rPr>
          <w:rFonts w:ascii="GHEA Grapalat" w:hAnsi="GHEA Grapalat" w:cs="Sylfaen"/>
          <w:sz w:val="20"/>
          <w:lang w:val="af-ZA"/>
        </w:rPr>
        <w:t xml:space="preserve"> </w:t>
      </w:r>
      <w:r w:rsidRPr="00377AA7">
        <w:rPr>
          <w:rFonts w:ascii="GHEA Grapalat" w:hAnsi="GHEA Grapalat" w:cs="Sylfaen"/>
          <w:sz w:val="20"/>
          <w:lang w:val="hy-AM"/>
        </w:rPr>
        <w:t>հարկ</w:t>
      </w:r>
      <w:r w:rsidRPr="00377AA7" w:rsidDel="001A1F55">
        <w:rPr>
          <w:rFonts w:ascii="GHEA Grapalat" w:hAnsi="GHEA Grapalat" w:cs="Sylfaen"/>
          <w:sz w:val="20"/>
          <w:lang w:val="af-ZA"/>
        </w:rPr>
        <w:t xml:space="preserve"> </w:t>
      </w:r>
      <w:r w:rsidRPr="00377AA7">
        <w:rPr>
          <w:rFonts w:ascii="GHEA Grapalat" w:hAnsi="GHEA Grapalat" w:cs="Sylfaen"/>
          <w:sz w:val="20"/>
          <w:lang w:val="hy-AM"/>
        </w:rPr>
        <w:t>ընդհանրական</w:t>
      </w:r>
      <w:r w:rsidRPr="00377AA7">
        <w:rPr>
          <w:rFonts w:ascii="GHEA Grapalat" w:hAnsi="GHEA Grapalat" w:cs="Sylfaen"/>
          <w:sz w:val="20"/>
          <w:lang w:val="af-ZA"/>
        </w:rPr>
        <w:t xml:space="preserve"> </w:t>
      </w:r>
      <w:r w:rsidRPr="00377AA7">
        <w:rPr>
          <w:rFonts w:ascii="GHEA Grapalat" w:hAnsi="GHEA Grapalat" w:cs="Sylfaen"/>
          <w:sz w:val="20"/>
          <w:lang w:val="hy-AM"/>
        </w:rPr>
        <w:t>բաղադրիչներից</w:t>
      </w:r>
      <w:r w:rsidRPr="00377AA7">
        <w:rPr>
          <w:rFonts w:ascii="GHEA Grapalat" w:hAnsi="GHEA Grapalat" w:cs="Sylfaen"/>
          <w:sz w:val="20"/>
          <w:lang w:val="af-ZA"/>
        </w:rPr>
        <w:t xml:space="preserve"> </w:t>
      </w:r>
      <w:r w:rsidRPr="00377AA7">
        <w:rPr>
          <w:rFonts w:ascii="GHEA Grapalat" w:hAnsi="GHEA Grapalat" w:cs="Sylfaen"/>
          <w:sz w:val="20"/>
          <w:lang w:val="hy-AM"/>
        </w:rPr>
        <w:t>բաղկացած</w:t>
      </w:r>
      <w:r w:rsidRPr="00377AA7">
        <w:rPr>
          <w:rFonts w:ascii="GHEA Grapalat" w:hAnsi="GHEA Grapalat" w:cs="Sylfaen"/>
          <w:sz w:val="20"/>
          <w:lang w:val="af-ZA"/>
        </w:rPr>
        <w:t xml:space="preserve"> </w:t>
      </w:r>
      <w:r w:rsidRPr="00377AA7">
        <w:rPr>
          <w:rFonts w:ascii="GHEA Grapalat" w:hAnsi="GHEA Grapalat" w:cs="Sylfaen"/>
          <w:sz w:val="20"/>
          <w:lang w:val="hy-AM"/>
        </w:rPr>
        <w:t>հաշվարկի</w:t>
      </w:r>
      <w:r w:rsidRPr="00377AA7">
        <w:rPr>
          <w:rFonts w:ascii="GHEA Grapalat" w:hAnsi="GHEA Grapalat" w:cs="Sylfaen"/>
          <w:sz w:val="20"/>
          <w:lang w:val="af-ZA"/>
        </w:rPr>
        <w:t xml:space="preserve"> </w:t>
      </w:r>
      <w:r w:rsidRPr="00377AA7">
        <w:rPr>
          <w:rFonts w:ascii="GHEA Grapalat" w:hAnsi="GHEA Grapalat" w:cs="Sylfaen"/>
          <w:sz w:val="20"/>
          <w:lang w:val="hy-AM"/>
        </w:rPr>
        <w:t>ձևով։</w:t>
      </w:r>
      <w:r w:rsidRPr="00377AA7">
        <w:rPr>
          <w:rFonts w:ascii="GHEA Grapalat" w:hAnsi="GHEA Grapalat" w:cs="Sylfaen"/>
          <w:sz w:val="20"/>
          <w:lang w:val="af-ZA"/>
        </w:rPr>
        <w:t xml:space="preserve"> </w:t>
      </w:r>
      <w:r w:rsidRPr="00377AA7">
        <w:rPr>
          <w:rFonts w:ascii="GHEA Grapalat" w:hAnsi="GHEA Grapalat" w:cs="Sylfaen"/>
          <w:sz w:val="20"/>
          <w:lang w:val="hy-AM"/>
        </w:rPr>
        <w:t>Ինքնարժեքի</w:t>
      </w:r>
      <w:r w:rsidRPr="00377AA7">
        <w:rPr>
          <w:rFonts w:ascii="GHEA Grapalat" w:hAnsi="GHEA Grapalat" w:cs="Sylfaen"/>
          <w:sz w:val="20"/>
          <w:lang w:val="af-ZA"/>
        </w:rPr>
        <w:t xml:space="preserve"> </w:t>
      </w:r>
      <w:r w:rsidRPr="00377AA7">
        <w:rPr>
          <w:rFonts w:ascii="GHEA Grapalat" w:hAnsi="GHEA Grapalat" w:cs="Sylfaen"/>
          <w:sz w:val="20"/>
          <w:lang w:val="ru-RU"/>
        </w:rPr>
        <w:t>բաղադրիչների</w:t>
      </w:r>
      <w:r w:rsidRPr="00377AA7">
        <w:rPr>
          <w:rFonts w:ascii="GHEA Grapalat" w:hAnsi="GHEA Grapalat" w:cs="Sylfaen"/>
          <w:sz w:val="20"/>
          <w:lang w:val="af-ZA"/>
        </w:rPr>
        <w:t xml:space="preserve"> </w:t>
      </w:r>
      <w:r w:rsidRPr="00377AA7">
        <w:rPr>
          <w:rFonts w:ascii="GHEA Grapalat" w:hAnsi="GHEA Grapalat" w:cs="Sylfaen"/>
          <w:sz w:val="20"/>
          <w:lang w:val="ru-RU"/>
        </w:rPr>
        <w:t>հաշվարկ</w:t>
      </w:r>
      <w:r w:rsidRPr="00377AA7">
        <w:rPr>
          <w:rFonts w:ascii="GHEA Grapalat" w:hAnsi="GHEA Grapalat" w:cs="Sylfaen"/>
          <w:sz w:val="20"/>
          <w:lang w:val="af-ZA"/>
        </w:rPr>
        <w:t xml:space="preserve">` </w:t>
      </w:r>
      <w:r w:rsidRPr="00377AA7">
        <w:rPr>
          <w:rFonts w:ascii="GHEA Grapalat" w:hAnsi="GHEA Grapalat" w:cs="Sylfaen"/>
          <w:sz w:val="20"/>
          <w:lang w:val="ru-RU"/>
        </w:rPr>
        <w:t>բացվածք</w:t>
      </w:r>
      <w:r w:rsidRPr="00377AA7">
        <w:rPr>
          <w:rFonts w:ascii="GHEA Grapalat" w:hAnsi="GHEA Grapalat" w:cs="Sylfaen"/>
          <w:sz w:val="20"/>
          <w:lang w:val="af-ZA"/>
        </w:rPr>
        <w:t xml:space="preserve"> </w:t>
      </w:r>
      <w:r w:rsidRPr="00377AA7">
        <w:rPr>
          <w:rFonts w:ascii="GHEA Grapalat" w:hAnsi="GHEA Grapalat" w:cs="Sylfaen"/>
          <w:sz w:val="20"/>
          <w:lang w:val="ru-RU"/>
        </w:rPr>
        <w:t>կամ</w:t>
      </w:r>
      <w:r w:rsidRPr="00377AA7">
        <w:rPr>
          <w:rFonts w:ascii="GHEA Grapalat" w:hAnsi="GHEA Grapalat" w:cs="Sylfaen"/>
          <w:sz w:val="20"/>
          <w:lang w:val="af-ZA"/>
        </w:rPr>
        <w:t xml:space="preserve"> </w:t>
      </w:r>
      <w:r w:rsidRPr="00377AA7">
        <w:rPr>
          <w:rFonts w:ascii="GHEA Grapalat" w:hAnsi="GHEA Grapalat" w:cs="Sylfaen"/>
          <w:sz w:val="20"/>
          <w:lang w:val="ru-RU"/>
        </w:rPr>
        <w:t>այլ</w:t>
      </w:r>
      <w:r w:rsidRPr="00377AA7">
        <w:rPr>
          <w:rFonts w:ascii="GHEA Grapalat" w:hAnsi="GHEA Grapalat" w:cs="Sylfaen"/>
          <w:sz w:val="20"/>
          <w:lang w:val="af-ZA"/>
        </w:rPr>
        <w:t xml:space="preserve"> </w:t>
      </w:r>
      <w:r w:rsidRPr="00377AA7">
        <w:rPr>
          <w:rFonts w:ascii="GHEA Grapalat" w:hAnsi="GHEA Grapalat" w:cs="Sylfaen"/>
          <w:sz w:val="20"/>
          <w:lang w:val="ru-RU"/>
        </w:rPr>
        <w:t>մանրամասներ</w:t>
      </w:r>
      <w:r w:rsidRPr="00377AA7">
        <w:rPr>
          <w:rFonts w:ascii="GHEA Grapalat" w:hAnsi="GHEA Grapalat" w:cs="Sylfaen"/>
          <w:sz w:val="20"/>
          <w:lang w:val="af-ZA"/>
        </w:rPr>
        <w:t xml:space="preserve"> </w:t>
      </w:r>
      <w:r w:rsidRPr="00377AA7">
        <w:rPr>
          <w:rFonts w:ascii="GHEA Grapalat" w:hAnsi="GHEA Grapalat" w:cs="Sylfaen"/>
          <w:sz w:val="20"/>
          <w:lang w:val="ru-RU"/>
        </w:rPr>
        <w:t>չեն</w:t>
      </w:r>
      <w:r w:rsidRPr="00377AA7">
        <w:rPr>
          <w:rFonts w:ascii="GHEA Grapalat" w:hAnsi="GHEA Grapalat" w:cs="Sylfaen"/>
          <w:sz w:val="20"/>
          <w:lang w:val="af-ZA"/>
        </w:rPr>
        <w:t xml:space="preserve"> </w:t>
      </w:r>
      <w:r w:rsidRPr="00377AA7">
        <w:rPr>
          <w:rFonts w:ascii="GHEA Grapalat" w:hAnsi="GHEA Grapalat" w:cs="Sylfaen"/>
          <w:sz w:val="20"/>
          <w:lang w:val="ru-RU"/>
        </w:rPr>
        <w:t>պահանջվում</w:t>
      </w:r>
      <w:r w:rsidRPr="00377AA7">
        <w:rPr>
          <w:rFonts w:ascii="GHEA Grapalat" w:hAnsi="GHEA Grapalat" w:cs="Sylfaen"/>
          <w:sz w:val="20"/>
          <w:lang w:val="af-ZA"/>
        </w:rPr>
        <w:t xml:space="preserve"> </w:t>
      </w:r>
      <w:r w:rsidRPr="00377AA7">
        <w:rPr>
          <w:rFonts w:ascii="GHEA Grapalat" w:hAnsi="GHEA Grapalat" w:cs="Sylfaen"/>
          <w:sz w:val="20"/>
          <w:lang w:val="ru-RU"/>
        </w:rPr>
        <w:t>և</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ներկայացվում</w:t>
      </w:r>
      <w:r w:rsidRPr="00377AA7">
        <w:rPr>
          <w:rFonts w:ascii="GHEA Grapalat" w:hAnsi="GHEA Grapalat" w:cs="Sylfaen"/>
          <w:sz w:val="20"/>
          <w:lang w:val="af-ZA"/>
        </w:rPr>
        <w:t>:.</w:t>
      </w:r>
    </w:p>
    <w:p w:rsidR="00404109" w:rsidRPr="00377AA7" w:rsidRDefault="00404109" w:rsidP="00404109">
      <w:pPr>
        <w:ind w:firstLine="567"/>
        <w:jc w:val="both"/>
        <w:rPr>
          <w:rFonts w:ascii="GHEA Grapalat" w:hAnsi="GHEA Grapalat" w:cs="Sylfaen"/>
          <w:sz w:val="20"/>
          <w:lang w:val="af-ZA"/>
        </w:rPr>
      </w:pPr>
    </w:p>
    <w:p w:rsidR="00404109" w:rsidRPr="00377AA7" w:rsidRDefault="00404109" w:rsidP="00404109">
      <w:pPr>
        <w:jc w:val="center"/>
        <w:rPr>
          <w:rFonts w:ascii="GHEA Grapalat" w:hAnsi="GHEA Grapalat" w:cs="Sylfaen"/>
          <w:b/>
          <w:sz w:val="20"/>
          <w:lang w:val="es-ES"/>
        </w:rPr>
      </w:pPr>
      <w:r w:rsidRPr="00377AA7">
        <w:rPr>
          <w:rFonts w:ascii="GHEA Grapalat" w:hAnsi="GHEA Grapalat"/>
          <w:b/>
          <w:sz w:val="20"/>
          <w:lang w:val="es-ES"/>
        </w:rPr>
        <w:t xml:space="preserve">3. </w:t>
      </w:r>
      <w:r w:rsidRPr="00377AA7">
        <w:rPr>
          <w:rFonts w:ascii="GHEA Grapalat" w:hAnsi="GHEA Grapalat" w:cs="Sylfaen"/>
          <w:b/>
          <w:sz w:val="20"/>
          <w:lang w:val="es-ES"/>
        </w:rPr>
        <w:t>ՀԱՅՏԸ</w:t>
      </w:r>
      <w:r w:rsidRPr="00377AA7">
        <w:rPr>
          <w:rFonts w:ascii="GHEA Grapalat" w:hAnsi="GHEA Grapalat" w:cs="Arial"/>
          <w:b/>
          <w:sz w:val="20"/>
          <w:lang w:val="es-ES"/>
        </w:rPr>
        <w:t xml:space="preserve">  </w:t>
      </w:r>
      <w:r w:rsidRPr="00377AA7">
        <w:rPr>
          <w:rFonts w:ascii="GHEA Grapalat" w:hAnsi="GHEA Grapalat" w:cs="Sylfaen"/>
          <w:b/>
          <w:sz w:val="20"/>
          <w:lang w:val="es-ES"/>
        </w:rPr>
        <w:t>ՊԱՏՐԱՍՏԵԼՈՒ</w:t>
      </w:r>
      <w:r w:rsidRPr="00377AA7">
        <w:rPr>
          <w:rFonts w:ascii="GHEA Grapalat" w:hAnsi="GHEA Grapalat" w:cs="Arial"/>
          <w:b/>
          <w:sz w:val="20"/>
          <w:lang w:val="es-ES"/>
        </w:rPr>
        <w:t xml:space="preserve">  </w:t>
      </w:r>
      <w:r w:rsidRPr="00377AA7">
        <w:rPr>
          <w:rFonts w:ascii="GHEA Grapalat" w:hAnsi="GHEA Grapalat" w:cs="Sylfaen"/>
          <w:b/>
          <w:sz w:val="20"/>
          <w:lang w:val="es-ES"/>
        </w:rPr>
        <w:t>ԿԱՐԳԸ</w:t>
      </w:r>
    </w:p>
    <w:p w:rsidR="00404109" w:rsidRPr="00377AA7" w:rsidRDefault="00404109" w:rsidP="00404109">
      <w:pPr>
        <w:jc w:val="center"/>
        <w:rPr>
          <w:rFonts w:ascii="GHEA Grapalat" w:hAnsi="GHEA Grapalat" w:cs="Sylfaen"/>
          <w:b/>
          <w:sz w:val="20"/>
          <w:lang w:val="es-ES"/>
        </w:rPr>
      </w:pPr>
    </w:p>
    <w:p w:rsidR="00404109" w:rsidRPr="00377AA7" w:rsidRDefault="00404109" w:rsidP="007E048A">
      <w:pPr>
        <w:jc w:val="both"/>
        <w:rPr>
          <w:rFonts w:ascii="GHEA Grapalat" w:hAnsi="GHEA Grapalat" w:cs="Sylfaen"/>
          <w:sz w:val="20"/>
          <w:szCs w:val="20"/>
          <w:lang w:val="es-ES"/>
        </w:rPr>
      </w:pPr>
      <w:r w:rsidRPr="00377AA7">
        <w:rPr>
          <w:rFonts w:ascii="GHEA Grapalat" w:hAnsi="GHEA Grapalat"/>
          <w:sz w:val="20"/>
          <w:szCs w:val="20"/>
          <w:lang w:val="es-ES"/>
        </w:rPr>
        <w:t xml:space="preserve">3.1 </w:t>
      </w:r>
      <w:r w:rsidRPr="00377AA7">
        <w:rPr>
          <w:rFonts w:ascii="GHEA Grapalat" w:hAnsi="GHEA Grapalat" w:cs="Sylfaen"/>
          <w:sz w:val="20"/>
          <w:szCs w:val="20"/>
          <w:lang w:val="ru-RU"/>
        </w:rPr>
        <w:t>Մասնակիցը</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հայտը</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ներկայացնում</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է</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սույն</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հրավերով</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սահմանված</w:t>
      </w:r>
      <w:r w:rsidRPr="00377AA7">
        <w:rPr>
          <w:rFonts w:ascii="GHEA Grapalat" w:hAnsi="GHEA Grapalat" w:cs="Sylfaen"/>
          <w:sz w:val="20"/>
          <w:szCs w:val="20"/>
          <w:lang w:val="es-ES"/>
        </w:rPr>
        <w:t xml:space="preserve"> </w:t>
      </w:r>
      <w:r w:rsidRPr="00377AA7">
        <w:rPr>
          <w:rFonts w:ascii="GHEA Grapalat" w:hAnsi="GHEA Grapalat" w:cs="Sylfaen"/>
          <w:sz w:val="20"/>
          <w:szCs w:val="20"/>
          <w:lang w:val="ru-RU"/>
        </w:rPr>
        <w:t>կարգով։</w:t>
      </w:r>
      <w:r w:rsidRPr="00377AA7">
        <w:rPr>
          <w:rFonts w:ascii="GHEA Grapalat" w:hAnsi="GHEA Grapalat" w:cs="Sylfaen"/>
          <w:sz w:val="20"/>
          <w:szCs w:val="20"/>
          <w:lang w:val="es-ES"/>
        </w:rPr>
        <w:t xml:space="preserve"> </w:t>
      </w:r>
    </w:p>
    <w:p w:rsidR="00404109" w:rsidRPr="00377AA7" w:rsidRDefault="00404109" w:rsidP="00404109">
      <w:pPr>
        <w:ind w:firstLine="567"/>
        <w:jc w:val="both"/>
        <w:rPr>
          <w:rFonts w:ascii="GHEA Grapalat" w:hAnsi="GHEA Grapalat" w:cs="Sylfaen"/>
          <w:sz w:val="20"/>
          <w:lang w:val="af-ZA"/>
        </w:rPr>
      </w:pP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es-ES"/>
        </w:rPr>
        <w:t xml:space="preserve"> </w:t>
      </w:r>
      <w:r w:rsidRPr="00377AA7">
        <w:rPr>
          <w:rFonts w:ascii="GHEA Grapalat" w:hAnsi="GHEA Grapalat" w:cs="Sylfaen"/>
          <w:sz w:val="20"/>
          <w:szCs w:val="20"/>
        </w:rPr>
        <w:t>առաջարկները</w:t>
      </w:r>
      <w:r w:rsidRPr="00377AA7">
        <w:rPr>
          <w:rFonts w:ascii="GHEA Grapalat" w:hAnsi="GHEA Grapalat"/>
          <w:sz w:val="20"/>
          <w:szCs w:val="20"/>
          <w:lang w:val="es-ES"/>
        </w:rPr>
        <w:t xml:space="preserve">, </w:t>
      </w:r>
      <w:r w:rsidRPr="00377AA7">
        <w:rPr>
          <w:rFonts w:ascii="GHEA Grapalat" w:hAnsi="GHEA Grapalat" w:cs="Sylfaen"/>
          <w:sz w:val="20"/>
          <w:szCs w:val="20"/>
        </w:rPr>
        <w:t>դրանց</w:t>
      </w:r>
      <w:r w:rsidRPr="00377AA7">
        <w:rPr>
          <w:rFonts w:ascii="GHEA Grapalat" w:hAnsi="GHEA Grapalat"/>
          <w:sz w:val="20"/>
          <w:szCs w:val="20"/>
          <w:lang w:val="es-ES"/>
        </w:rPr>
        <w:t xml:space="preserve"> </w:t>
      </w:r>
      <w:r w:rsidRPr="00377AA7">
        <w:rPr>
          <w:rFonts w:ascii="GHEA Grapalat" w:hAnsi="GHEA Grapalat" w:cs="Sylfaen"/>
          <w:sz w:val="20"/>
          <w:szCs w:val="20"/>
        </w:rPr>
        <w:t>վերաբերող</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փաստաթղթերը</w:t>
      </w:r>
      <w:r w:rsidRPr="00377AA7">
        <w:rPr>
          <w:rFonts w:ascii="GHEA Grapalat" w:hAnsi="GHEA Grapalat"/>
          <w:sz w:val="20"/>
          <w:szCs w:val="20"/>
          <w:lang w:val="es-ES"/>
        </w:rPr>
        <w:t xml:space="preserve"> </w:t>
      </w:r>
      <w:r w:rsidRPr="00377AA7">
        <w:rPr>
          <w:rFonts w:ascii="GHEA Grapalat" w:hAnsi="GHEA Grapalat" w:cs="Sylfaen"/>
          <w:sz w:val="20"/>
          <w:szCs w:val="20"/>
        </w:rPr>
        <w:t>դրվում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ծրարի</w:t>
      </w:r>
      <w:r w:rsidRPr="00377AA7">
        <w:rPr>
          <w:rFonts w:ascii="GHEA Grapalat" w:hAnsi="GHEA Grapalat"/>
          <w:sz w:val="20"/>
          <w:szCs w:val="20"/>
          <w:lang w:val="es-ES"/>
        </w:rPr>
        <w:t xml:space="preserve"> </w:t>
      </w:r>
      <w:r w:rsidRPr="00377AA7">
        <w:rPr>
          <w:rFonts w:ascii="GHEA Grapalat" w:hAnsi="GHEA Grapalat" w:cs="Sylfaen"/>
          <w:sz w:val="20"/>
          <w:szCs w:val="20"/>
        </w:rPr>
        <w:t>մեջ</w:t>
      </w:r>
      <w:r w:rsidRPr="00377AA7">
        <w:rPr>
          <w:rFonts w:ascii="GHEA Grapalat" w:hAnsi="GHEA Grapalat"/>
          <w:sz w:val="20"/>
          <w:szCs w:val="20"/>
          <w:lang w:val="es-ES"/>
        </w:rPr>
        <w:t xml:space="preserve">, </w:t>
      </w:r>
      <w:r w:rsidRPr="00377AA7">
        <w:rPr>
          <w:rFonts w:ascii="GHEA Grapalat" w:hAnsi="GHEA Grapalat" w:cs="Sylfaen"/>
          <w:sz w:val="20"/>
          <w:szCs w:val="20"/>
        </w:rPr>
        <w:t>որը</w:t>
      </w:r>
      <w:r w:rsidRPr="00377AA7">
        <w:rPr>
          <w:rFonts w:ascii="GHEA Grapalat" w:hAnsi="GHEA Grapalat"/>
          <w:sz w:val="20"/>
          <w:szCs w:val="20"/>
          <w:lang w:val="es-ES"/>
        </w:rPr>
        <w:t xml:space="preserve"> </w:t>
      </w:r>
      <w:r w:rsidRPr="00377AA7">
        <w:rPr>
          <w:rFonts w:ascii="GHEA Grapalat" w:hAnsi="GHEA Grapalat" w:cs="Sylfaen"/>
          <w:sz w:val="20"/>
          <w:szCs w:val="20"/>
        </w:rPr>
        <w:t>սոսնձում</w:t>
      </w:r>
      <w:r w:rsidRPr="00377AA7">
        <w:rPr>
          <w:rFonts w:ascii="GHEA Grapalat" w:hAnsi="GHEA Grapalat"/>
          <w:sz w:val="20"/>
          <w:szCs w:val="20"/>
          <w:lang w:val="es-ES"/>
        </w:rPr>
        <w:t xml:space="preserve"> </w:t>
      </w:r>
      <w:r w:rsidRPr="00377AA7">
        <w:rPr>
          <w:rFonts w:ascii="GHEA Grapalat" w:hAnsi="GHEA Grapalat" w:cs="Sylfaen"/>
          <w:sz w:val="20"/>
          <w:szCs w:val="20"/>
        </w:rPr>
        <w:t>է</w:t>
      </w:r>
      <w:r w:rsidRPr="00377AA7">
        <w:rPr>
          <w:rFonts w:ascii="GHEA Grapalat" w:hAnsi="GHEA Grapalat"/>
          <w:sz w:val="20"/>
          <w:szCs w:val="20"/>
          <w:lang w:val="es-ES"/>
        </w:rPr>
        <w:t xml:space="preserve"> </w:t>
      </w:r>
      <w:r w:rsidRPr="00377AA7">
        <w:rPr>
          <w:rFonts w:ascii="GHEA Grapalat" w:hAnsi="GHEA Grapalat" w:cs="Sylfaen"/>
          <w:sz w:val="20"/>
          <w:szCs w:val="20"/>
        </w:rPr>
        <w:t>այն</w:t>
      </w:r>
      <w:r w:rsidRPr="00377AA7">
        <w:rPr>
          <w:rFonts w:ascii="GHEA Grapalat" w:hAnsi="GHEA Grapalat"/>
          <w:sz w:val="20"/>
          <w:szCs w:val="20"/>
          <w:lang w:val="es-ES"/>
        </w:rPr>
        <w:t xml:space="preserve"> </w:t>
      </w:r>
      <w:r w:rsidRPr="00377AA7">
        <w:rPr>
          <w:rFonts w:ascii="GHEA Grapalat" w:hAnsi="GHEA Grapalat" w:cs="Sylfaen"/>
          <w:sz w:val="20"/>
          <w:szCs w:val="20"/>
        </w:rPr>
        <w:t>ներկայացնողը</w:t>
      </w:r>
      <w:r w:rsidRPr="00377AA7">
        <w:rPr>
          <w:rFonts w:ascii="GHEA Grapalat" w:hAnsi="GHEA Grapalat"/>
          <w:sz w:val="20"/>
          <w:szCs w:val="20"/>
          <w:lang w:val="es-ES"/>
        </w:rPr>
        <w:t xml:space="preserve">: </w:t>
      </w:r>
      <w:r w:rsidRPr="00377AA7">
        <w:rPr>
          <w:rFonts w:ascii="GHEA Grapalat" w:hAnsi="GHEA Grapalat" w:cs="Sylfaen"/>
          <w:sz w:val="20"/>
          <w:szCs w:val="20"/>
        </w:rPr>
        <w:t>Ծրարում</w:t>
      </w:r>
      <w:r w:rsidRPr="00377AA7">
        <w:rPr>
          <w:rFonts w:ascii="GHEA Grapalat" w:hAnsi="GHEA Grapalat"/>
          <w:sz w:val="20"/>
          <w:szCs w:val="20"/>
          <w:lang w:val="es-ES"/>
        </w:rPr>
        <w:t xml:space="preserve"> </w:t>
      </w:r>
      <w:r w:rsidRPr="00377AA7">
        <w:rPr>
          <w:rFonts w:ascii="GHEA Grapalat" w:hAnsi="GHEA Grapalat" w:cs="Sylfaen"/>
          <w:sz w:val="20"/>
          <w:szCs w:val="20"/>
        </w:rPr>
        <w:t>ներառված</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փաստաթղթերը</w:t>
      </w:r>
      <w:r w:rsidRPr="00377AA7">
        <w:rPr>
          <w:rFonts w:ascii="GHEA Grapalat" w:hAnsi="GHEA Grapalat" w:cs="Sylfaen"/>
          <w:sz w:val="20"/>
          <w:szCs w:val="20"/>
          <w:lang w:val="es-ES"/>
        </w:rPr>
        <w:t xml:space="preserve">, </w:t>
      </w:r>
      <w:r w:rsidRPr="00377AA7">
        <w:rPr>
          <w:rFonts w:ascii="GHEA Grapalat" w:hAnsi="GHEA Grapalat" w:cs="Sylfaen"/>
          <w:sz w:val="20"/>
          <w:szCs w:val="20"/>
        </w:rPr>
        <w:t>կազմվում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բնօրինակից</w:t>
      </w:r>
      <w:r w:rsidRPr="00377AA7">
        <w:rPr>
          <w:rFonts w:ascii="GHEA Grapalat" w:hAnsi="GHEA Grapalat"/>
          <w:sz w:val="20"/>
          <w:szCs w:val="20"/>
          <w:lang w:val="es-ES"/>
        </w:rPr>
        <w:t xml:space="preserve"> </w:t>
      </w:r>
      <w:r w:rsidRPr="00377AA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377AA7">
        <w:rPr>
          <w:rFonts w:ascii="GHEA Grapalat" w:hAnsi="GHEA Grapalat" w:cs="Sylfaen"/>
          <w:sz w:val="20"/>
          <w:szCs w:val="20"/>
        </w:rPr>
        <w:t>և</w:t>
      </w:r>
      <w:r w:rsidRPr="00377AA7">
        <w:rPr>
          <w:rFonts w:ascii="GHEA Grapalat" w:hAnsi="GHEA Grapalat"/>
          <w:sz w:val="20"/>
          <w:szCs w:val="20"/>
          <w:lang w:val="es-ES"/>
        </w:rPr>
        <w:t xml:space="preserve"> </w:t>
      </w:r>
      <w:r w:rsidR="00C96EB2" w:rsidRPr="00377AA7">
        <w:rPr>
          <w:rFonts w:ascii="GHEA Grapalat" w:hAnsi="GHEA Grapalat"/>
          <w:sz w:val="20"/>
          <w:szCs w:val="20"/>
          <w:lang w:val="es-ES"/>
        </w:rPr>
        <w:t xml:space="preserve">2 </w:t>
      </w:r>
      <w:r w:rsidRPr="00377AA7">
        <w:rPr>
          <w:rFonts w:ascii="GHEA Grapalat" w:hAnsi="GHEA Grapalat"/>
          <w:sz w:val="20"/>
          <w:szCs w:val="20"/>
        </w:rPr>
        <w:t>օրինակ</w:t>
      </w:r>
      <w:r w:rsidRPr="00377AA7">
        <w:rPr>
          <w:rFonts w:ascii="GHEA Grapalat" w:hAnsi="GHEA Grapalat"/>
          <w:sz w:val="20"/>
          <w:szCs w:val="20"/>
          <w:lang w:val="es-ES"/>
        </w:rPr>
        <w:t xml:space="preserve"> </w:t>
      </w:r>
      <w:r w:rsidRPr="00377AA7">
        <w:rPr>
          <w:rFonts w:ascii="GHEA Grapalat" w:hAnsi="GHEA Grapalat" w:cs="Sylfaen"/>
          <w:sz w:val="20"/>
          <w:szCs w:val="20"/>
        </w:rPr>
        <w:t>պատճեններից</w:t>
      </w:r>
      <w:r w:rsidRPr="00377AA7">
        <w:rPr>
          <w:rFonts w:ascii="GHEA Grapalat" w:hAnsi="GHEA Grapalat"/>
          <w:sz w:val="20"/>
          <w:szCs w:val="20"/>
          <w:lang w:val="es-ES"/>
        </w:rPr>
        <w:t xml:space="preserve">: </w:t>
      </w:r>
      <w:r w:rsidRPr="00377AA7">
        <w:rPr>
          <w:rFonts w:ascii="GHEA Grapalat" w:hAnsi="GHEA Grapalat" w:cs="Sylfaen"/>
          <w:sz w:val="20"/>
          <w:szCs w:val="20"/>
        </w:rPr>
        <w:t>Փաստաթղթերի</w:t>
      </w:r>
      <w:r w:rsidRPr="00377AA7">
        <w:rPr>
          <w:rFonts w:ascii="GHEA Grapalat" w:hAnsi="GHEA Grapalat"/>
          <w:sz w:val="20"/>
          <w:szCs w:val="20"/>
          <w:lang w:val="es-ES"/>
        </w:rPr>
        <w:t xml:space="preserve"> </w:t>
      </w:r>
      <w:r w:rsidRPr="00377AA7">
        <w:rPr>
          <w:rFonts w:ascii="GHEA Grapalat" w:hAnsi="GHEA Grapalat" w:cs="Sylfaen"/>
          <w:sz w:val="20"/>
          <w:szCs w:val="20"/>
        </w:rPr>
        <w:t>փաթեթների</w:t>
      </w:r>
      <w:r w:rsidRPr="00377AA7">
        <w:rPr>
          <w:rFonts w:ascii="GHEA Grapalat" w:hAnsi="GHEA Grapalat"/>
          <w:sz w:val="20"/>
          <w:szCs w:val="20"/>
          <w:lang w:val="es-ES"/>
        </w:rPr>
        <w:t xml:space="preserve"> </w:t>
      </w:r>
      <w:r w:rsidRPr="00377AA7">
        <w:rPr>
          <w:rFonts w:ascii="GHEA Grapalat" w:hAnsi="GHEA Grapalat" w:cs="Sylfaen"/>
          <w:sz w:val="20"/>
          <w:szCs w:val="20"/>
        </w:rPr>
        <w:t>վրա</w:t>
      </w:r>
      <w:r w:rsidRPr="00377AA7">
        <w:rPr>
          <w:rFonts w:ascii="GHEA Grapalat" w:hAnsi="GHEA Grapalat"/>
          <w:sz w:val="20"/>
          <w:szCs w:val="20"/>
          <w:lang w:val="es-ES"/>
        </w:rPr>
        <w:t xml:space="preserve"> </w:t>
      </w:r>
      <w:r w:rsidRPr="00377AA7">
        <w:rPr>
          <w:rFonts w:ascii="GHEA Grapalat" w:hAnsi="GHEA Grapalat" w:cs="Sylfaen"/>
          <w:sz w:val="20"/>
          <w:szCs w:val="20"/>
        </w:rPr>
        <w:t>համապատասխանաբար</w:t>
      </w:r>
      <w:r w:rsidRPr="00377AA7">
        <w:rPr>
          <w:rFonts w:ascii="GHEA Grapalat" w:hAnsi="GHEA Grapalat"/>
          <w:sz w:val="20"/>
          <w:szCs w:val="20"/>
          <w:lang w:val="es-ES"/>
        </w:rPr>
        <w:t xml:space="preserve"> </w:t>
      </w:r>
      <w:r w:rsidRPr="00377AA7">
        <w:rPr>
          <w:rFonts w:ascii="GHEA Grapalat" w:hAnsi="GHEA Grapalat" w:cs="Sylfaen"/>
          <w:sz w:val="20"/>
          <w:szCs w:val="20"/>
        </w:rPr>
        <w:t>գրվում</w:t>
      </w:r>
      <w:r w:rsidRPr="00377AA7">
        <w:rPr>
          <w:rFonts w:ascii="GHEA Grapalat" w:hAnsi="GHEA Grapalat"/>
          <w:sz w:val="20"/>
          <w:szCs w:val="20"/>
          <w:lang w:val="es-ES"/>
        </w:rPr>
        <w:t xml:space="preserve"> </w:t>
      </w:r>
      <w:r w:rsidRPr="00377AA7">
        <w:rPr>
          <w:rFonts w:ascii="GHEA Grapalat" w:hAnsi="GHEA Grapalat" w:cs="Sylfaen"/>
          <w:sz w:val="20"/>
          <w:szCs w:val="20"/>
        </w:rPr>
        <w:t>են</w:t>
      </w:r>
      <w:r w:rsidRPr="00377AA7">
        <w:rPr>
          <w:rFonts w:ascii="GHEA Grapalat" w:hAnsi="GHEA Grapalat"/>
          <w:sz w:val="20"/>
          <w:szCs w:val="20"/>
          <w:lang w:val="es-ES"/>
        </w:rPr>
        <w:t xml:space="preserve"> «</w:t>
      </w:r>
      <w:r w:rsidRPr="00377AA7">
        <w:rPr>
          <w:rFonts w:ascii="GHEA Grapalat" w:hAnsi="GHEA Grapalat" w:cs="Sylfaen"/>
          <w:sz w:val="20"/>
          <w:szCs w:val="20"/>
        </w:rPr>
        <w:t>բնօրինակ</w:t>
      </w:r>
      <w:r w:rsidRPr="00377AA7">
        <w:rPr>
          <w:rFonts w:ascii="GHEA Grapalat" w:hAnsi="GHEA Grapalat"/>
          <w:sz w:val="20"/>
          <w:szCs w:val="20"/>
          <w:lang w:val="es-ES"/>
        </w:rPr>
        <w:t xml:space="preserve">» </w:t>
      </w:r>
      <w:r w:rsidRPr="00377AA7">
        <w:rPr>
          <w:rFonts w:ascii="GHEA Grapalat" w:hAnsi="GHEA Grapalat" w:cs="Sylfaen"/>
          <w:sz w:val="20"/>
          <w:szCs w:val="20"/>
        </w:rPr>
        <w:t>և</w:t>
      </w:r>
      <w:r w:rsidRPr="00377AA7">
        <w:rPr>
          <w:rFonts w:ascii="GHEA Grapalat" w:hAnsi="GHEA Grapalat"/>
          <w:sz w:val="20"/>
          <w:szCs w:val="20"/>
          <w:lang w:val="es-ES"/>
        </w:rPr>
        <w:t xml:space="preserve"> «</w:t>
      </w:r>
      <w:r w:rsidRPr="00377AA7">
        <w:rPr>
          <w:rFonts w:ascii="GHEA Grapalat" w:hAnsi="GHEA Grapalat" w:cs="Sylfaen"/>
          <w:sz w:val="20"/>
          <w:szCs w:val="20"/>
        </w:rPr>
        <w:t>պատճեն</w:t>
      </w:r>
      <w:r w:rsidRPr="00377AA7">
        <w:rPr>
          <w:rFonts w:ascii="GHEA Grapalat" w:hAnsi="GHEA Grapalat"/>
          <w:sz w:val="20"/>
          <w:szCs w:val="20"/>
          <w:lang w:val="es-ES"/>
        </w:rPr>
        <w:t xml:space="preserve">» </w:t>
      </w:r>
      <w:r w:rsidRPr="00377AA7">
        <w:rPr>
          <w:rFonts w:ascii="GHEA Grapalat" w:hAnsi="GHEA Grapalat" w:cs="Sylfaen"/>
          <w:sz w:val="20"/>
          <w:szCs w:val="20"/>
        </w:rPr>
        <w:t>բառերը</w:t>
      </w:r>
      <w:r w:rsidRPr="00377AA7">
        <w:rPr>
          <w:rFonts w:ascii="GHEA Grapalat" w:hAnsi="GHEA Grapalat"/>
          <w:sz w:val="20"/>
          <w:szCs w:val="20"/>
          <w:lang w:val="es-ES"/>
        </w:rPr>
        <w:t xml:space="preserve">: </w:t>
      </w:r>
      <w:r w:rsidRPr="00377AA7">
        <w:rPr>
          <w:rFonts w:ascii="GHEA Grapalat" w:hAnsi="GHEA Grapalat" w:cs="Sylfaen"/>
          <w:sz w:val="20"/>
          <w:lang w:val="ru-RU"/>
        </w:rPr>
        <w:t>Հայտում</w:t>
      </w:r>
      <w:r w:rsidRPr="00377AA7">
        <w:rPr>
          <w:rFonts w:ascii="GHEA Grapalat" w:hAnsi="GHEA Grapalat" w:cs="Sylfaen"/>
          <w:sz w:val="20"/>
          <w:lang w:val="af-ZA"/>
        </w:rPr>
        <w:t xml:space="preserve"> </w:t>
      </w:r>
      <w:r w:rsidRPr="00377AA7">
        <w:rPr>
          <w:rFonts w:ascii="GHEA Grapalat" w:hAnsi="GHEA Grapalat" w:cs="Sylfaen"/>
          <w:sz w:val="20"/>
          <w:lang w:val="ru-RU"/>
        </w:rPr>
        <w:t>ներառվող</w:t>
      </w:r>
      <w:r w:rsidRPr="00377AA7">
        <w:rPr>
          <w:rFonts w:ascii="GHEA Grapalat" w:hAnsi="GHEA Grapalat" w:cs="Sylfaen"/>
          <w:sz w:val="20"/>
          <w:lang w:val="af-ZA"/>
        </w:rPr>
        <w:t xml:space="preserve"> </w:t>
      </w:r>
      <w:r w:rsidRPr="00377AA7">
        <w:rPr>
          <w:rFonts w:ascii="GHEA Grapalat" w:hAnsi="GHEA Grapalat" w:cs="Sylfaen"/>
          <w:sz w:val="20"/>
          <w:lang w:val="ru-RU"/>
        </w:rPr>
        <w:t>բնօրինակ</w:t>
      </w:r>
      <w:r w:rsidRPr="00377AA7">
        <w:rPr>
          <w:rFonts w:ascii="GHEA Grapalat" w:hAnsi="GHEA Grapalat" w:cs="Sylfaen"/>
          <w:sz w:val="20"/>
          <w:lang w:val="af-ZA"/>
        </w:rPr>
        <w:t xml:space="preserve"> </w:t>
      </w:r>
      <w:r w:rsidRPr="00377AA7">
        <w:rPr>
          <w:rFonts w:ascii="GHEA Grapalat" w:hAnsi="GHEA Grapalat" w:cs="Sylfaen"/>
          <w:sz w:val="20"/>
          <w:lang w:val="ru-RU"/>
        </w:rPr>
        <w:t>փաստաթղթերի</w:t>
      </w:r>
      <w:r w:rsidRPr="00377AA7">
        <w:rPr>
          <w:rFonts w:ascii="GHEA Grapalat" w:hAnsi="GHEA Grapalat" w:cs="Sylfaen"/>
          <w:sz w:val="20"/>
          <w:lang w:val="af-ZA"/>
        </w:rPr>
        <w:t xml:space="preserve"> </w:t>
      </w:r>
      <w:r w:rsidRPr="00377AA7">
        <w:rPr>
          <w:rFonts w:ascii="GHEA Grapalat" w:hAnsi="GHEA Grapalat" w:cs="Sylfaen"/>
          <w:sz w:val="20"/>
          <w:lang w:val="ru-RU"/>
        </w:rPr>
        <w:t>փոխարեն</w:t>
      </w:r>
      <w:r w:rsidRPr="00377AA7">
        <w:rPr>
          <w:rFonts w:ascii="GHEA Grapalat" w:hAnsi="GHEA Grapalat" w:cs="Sylfaen"/>
          <w:sz w:val="20"/>
          <w:lang w:val="af-ZA"/>
        </w:rPr>
        <w:t xml:space="preserve"> </w:t>
      </w:r>
      <w:r w:rsidRPr="00377AA7">
        <w:rPr>
          <w:rFonts w:ascii="GHEA Grapalat" w:hAnsi="GHEA Grapalat" w:cs="Sylfaen"/>
          <w:sz w:val="20"/>
          <w:lang w:val="ru-RU"/>
        </w:rPr>
        <w:t>կարող</w:t>
      </w:r>
      <w:r w:rsidRPr="00377AA7">
        <w:rPr>
          <w:rFonts w:ascii="GHEA Grapalat" w:hAnsi="GHEA Grapalat" w:cs="Sylfaen"/>
          <w:sz w:val="20"/>
          <w:lang w:val="af-ZA"/>
        </w:rPr>
        <w:t xml:space="preserve"> </w:t>
      </w:r>
      <w:r w:rsidRPr="00377AA7">
        <w:rPr>
          <w:rFonts w:ascii="GHEA Grapalat" w:hAnsi="GHEA Grapalat" w:cs="Sylfaen"/>
          <w:sz w:val="20"/>
          <w:lang w:val="ru-RU"/>
        </w:rPr>
        <w:t>են</w:t>
      </w:r>
      <w:r w:rsidRPr="00377AA7">
        <w:rPr>
          <w:rFonts w:ascii="GHEA Grapalat" w:hAnsi="GHEA Grapalat" w:cs="Sylfaen"/>
          <w:sz w:val="20"/>
          <w:lang w:val="af-ZA"/>
        </w:rPr>
        <w:t xml:space="preserve"> </w:t>
      </w:r>
      <w:r w:rsidRPr="00377AA7">
        <w:rPr>
          <w:rFonts w:ascii="GHEA Grapalat" w:hAnsi="GHEA Grapalat" w:cs="Sylfaen"/>
          <w:sz w:val="20"/>
          <w:lang w:val="ru-RU"/>
        </w:rPr>
        <w:t>ներկայացվել</w:t>
      </w:r>
      <w:r w:rsidRPr="00377AA7">
        <w:rPr>
          <w:rFonts w:ascii="GHEA Grapalat" w:hAnsi="GHEA Grapalat" w:cs="Sylfaen"/>
          <w:sz w:val="20"/>
          <w:lang w:val="af-ZA"/>
        </w:rPr>
        <w:t xml:space="preserve"> </w:t>
      </w:r>
      <w:r w:rsidRPr="00377AA7">
        <w:rPr>
          <w:rFonts w:ascii="GHEA Grapalat" w:hAnsi="GHEA Grapalat" w:cs="Sylfaen"/>
          <w:sz w:val="20"/>
          <w:lang w:val="ru-RU"/>
        </w:rPr>
        <w:t>դրանց</w:t>
      </w:r>
      <w:r w:rsidRPr="00377AA7">
        <w:rPr>
          <w:rFonts w:ascii="GHEA Grapalat" w:hAnsi="GHEA Grapalat" w:cs="Sylfaen"/>
          <w:sz w:val="20"/>
          <w:lang w:val="af-ZA"/>
        </w:rPr>
        <w:t xml:space="preserve"> </w:t>
      </w:r>
      <w:r w:rsidRPr="00377AA7">
        <w:rPr>
          <w:rFonts w:ascii="GHEA Grapalat" w:hAnsi="GHEA Grapalat" w:cs="Sylfaen"/>
          <w:sz w:val="20"/>
          <w:lang w:val="ru-RU"/>
        </w:rPr>
        <w:t>նոտարական</w:t>
      </w:r>
      <w:r w:rsidRPr="00377AA7">
        <w:rPr>
          <w:rFonts w:ascii="GHEA Grapalat" w:hAnsi="GHEA Grapalat" w:cs="Sylfaen"/>
          <w:sz w:val="20"/>
          <w:lang w:val="af-ZA"/>
        </w:rPr>
        <w:t xml:space="preserve"> </w:t>
      </w:r>
      <w:r w:rsidRPr="00377AA7">
        <w:rPr>
          <w:rFonts w:ascii="GHEA Grapalat" w:hAnsi="GHEA Grapalat" w:cs="Sylfaen"/>
          <w:sz w:val="20"/>
          <w:lang w:val="ru-RU"/>
        </w:rPr>
        <w:t>կարգով</w:t>
      </w:r>
      <w:r w:rsidRPr="00377AA7">
        <w:rPr>
          <w:rFonts w:ascii="GHEA Grapalat" w:hAnsi="GHEA Grapalat" w:cs="Sylfaen"/>
          <w:sz w:val="20"/>
          <w:lang w:val="af-ZA"/>
        </w:rPr>
        <w:t xml:space="preserve"> </w:t>
      </w:r>
      <w:r w:rsidRPr="00377AA7">
        <w:rPr>
          <w:rFonts w:ascii="GHEA Grapalat" w:hAnsi="GHEA Grapalat" w:cs="Sylfaen"/>
          <w:sz w:val="20"/>
          <w:lang w:val="ru-RU"/>
        </w:rPr>
        <w:t>վավերացված</w:t>
      </w:r>
      <w:r w:rsidRPr="00377AA7">
        <w:rPr>
          <w:rFonts w:ascii="GHEA Grapalat" w:hAnsi="GHEA Grapalat" w:cs="Sylfaen"/>
          <w:sz w:val="20"/>
          <w:lang w:val="af-ZA"/>
        </w:rPr>
        <w:t xml:space="preserve"> </w:t>
      </w:r>
      <w:r w:rsidRPr="00377AA7">
        <w:rPr>
          <w:rFonts w:ascii="GHEA Grapalat" w:hAnsi="GHEA Grapalat" w:cs="Sylfaen"/>
          <w:sz w:val="20"/>
          <w:lang w:val="ru-RU"/>
        </w:rPr>
        <w:t>օրինակները։</w:t>
      </w:r>
    </w:p>
    <w:p w:rsidR="00404109" w:rsidRPr="00377AA7" w:rsidRDefault="00404109" w:rsidP="00404109">
      <w:pPr>
        <w:ind w:firstLine="720"/>
        <w:jc w:val="both"/>
        <w:rPr>
          <w:rFonts w:ascii="GHEA Grapalat" w:hAnsi="GHEA Grapalat"/>
          <w:sz w:val="20"/>
          <w:szCs w:val="20"/>
          <w:lang w:val="af-ZA"/>
        </w:rPr>
      </w:pPr>
      <w:r w:rsidRPr="00377AA7">
        <w:rPr>
          <w:rFonts w:ascii="GHEA Grapalat" w:hAnsi="GHEA Grapalat" w:cs="Sylfaen"/>
          <w:sz w:val="20"/>
          <w:szCs w:val="20"/>
        </w:rPr>
        <w:t>Ծրարը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sz w:val="20"/>
          <w:szCs w:val="20"/>
        </w:rPr>
        <w:t>սույն</w:t>
      </w:r>
      <w:r w:rsidRPr="00377AA7">
        <w:rPr>
          <w:rFonts w:ascii="GHEA Grapalat" w:hAnsi="GHEA Grapalat"/>
          <w:sz w:val="20"/>
          <w:szCs w:val="20"/>
          <w:lang w:val="af-ZA"/>
        </w:rPr>
        <w:t xml:space="preserve"> </w:t>
      </w:r>
      <w:r w:rsidRPr="00377AA7">
        <w:rPr>
          <w:rFonts w:ascii="GHEA Grapalat" w:hAnsi="GHEA Grapalat" w:cs="Sylfaen"/>
          <w:sz w:val="20"/>
          <w:szCs w:val="20"/>
        </w:rPr>
        <w:t>հրավերով</w:t>
      </w:r>
      <w:r w:rsidRPr="00377AA7">
        <w:rPr>
          <w:rFonts w:ascii="GHEA Grapalat" w:hAnsi="GHEA Grapalat"/>
          <w:sz w:val="20"/>
          <w:szCs w:val="20"/>
          <w:lang w:val="af-ZA"/>
        </w:rPr>
        <w:t xml:space="preserve"> </w:t>
      </w:r>
      <w:r w:rsidRPr="00377AA7">
        <w:rPr>
          <w:rFonts w:ascii="GHEA Grapalat" w:hAnsi="GHEA Grapalat" w:cs="Sylfaen"/>
          <w:sz w:val="20"/>
          <w:szCs w:val="20"/>
        </w:rPr>
        <w:t>նախատեսված</w:t>
      </w:r>
      <w:r w:rsidRPr="00377AA7">
        <w:rPr>
          <w:rFonts w:ascii="GHEA Grapalat" w:hAnsi="GHEA Grapalat"/>
          <w:sz w:val="20"/>
          <w:szCs w:val="20"/>
          <w:lang w:val="af-ZA"/>
        </w:rPr>
        <w:t xml:space="preserve">` </w:t>
      </w: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af-ZA"/>
        </w:rPr>
        <w:t xml:space="preserve"> </w:t>
      </w:r>
      <w:r w:rsidRPr="00377AA7">
        <w:rPr>
          <w:rFonts w:ascii="GHEA Grapalat" w:hAnsi="GHEA Grapalat" w:cs="Sylfaen"/>
          <w:sz w:val="20"/>
          <w:szCs w:val="20"/>
        </w:rPr>
        <w:t>կազմած</w:t>
      </w:r>
      <w:r w:rsidRPr="00377AA7">
        <w:rPr>
          <w:rFonts w:ascii="GHEA Grapalat" w:hAnsi="GHEA Grapalat"/>
          <w:sz w:val="20"/>
          <w:szCs w:val="20"/>
          <w:lang w:val="af-ZA"/>
        </w:rPr>
        <w:t xml:space="preserve"> </w:t>
      </w:r>
      <w:r w:rsidRPr="00377AA7">
        <w:rPr>
          <w:rFonts w:ascii="GHEA Grapalat" w:hAnsi="GHEA Grapalat" w:cs="Sylfaen"/>
          <w:sz w:val="20"/>
          <w:szCs w:val="20"/>
        </w:rPr>
        <w:t>փաստաթղթերն</w:t>
      </w:r>
      <w:r w:rsidRPr="00377AA7">
        <w:rPr>
          <w:rFonts w:ascii="GHEA Grapalat" w:hAnsi="GHEA Grapalat"/>
          <w:sz w:val="20"/>
          <w:szCs w:val="20"/>
          <w:lang w:val="af-ZA"/>
        </w:rPr>
        <w:t xml:space="preserve"> </w:t>
      </w:r>
      <w:r w:rsidRPr="00377AA7">
        <w:rPr>
          <w:rFonts w:ascii="GHEA Grapalat" w:hAnsi="GHEA Grapalat" w:cs="Sylfaen"/>
          <w:sz w:val="20"/>
          <w:szCs w:val="20"/>
        </w:rPr>
        <w:t>ստորագրում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դրանք</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ներկայացնող</w:t>
      </w:r>
      <w:r w:rsidRPr="00377AA7">
        <w:rPr>
          <w:rFonts w:ascii="GHEA Grapalat" w:hAnsi="GHEA Grapalat"/>
          <w:sz w:val="20"/>
          <w:szCs w:val="20"/>
          <w:lang w:val="af-ZA"/>
        </w:rPr>
        <w:t xml:space="preserve"> </w:t>
      </w:r>
      <w:r w:rsidRPr="00377AA7">
        <w:rPr>
          <w:rFonts w:ascii="GHEA Grapalat" w:hAnsi="GHEA Grapalat" w:cs="Sylfaen"/>
          <w:sz w:val="20"/>
          <w:szCs w:val="20"/>
        </w:rPr>
        <w:t>անձը</w:t>
      </w:r>
      <w:r w:rsidRPr="00377AA7">
        <w:rPr>
          <w:rFonts w:ascii="GHEA Grapalat" w:hAnsi="GHEA Grapalat"/>
          <w:sz w:val="20"/>
          <w:szCs w:val="20"/>
          <w:lang w:val="af-ZA"/>
        </w:rPr>
        <w:t xml:space="preserve"> </w:t>
      </w:r>
      <w:r w:rsidRPr="00377AA7">
        <w:rPr>
          <w:rFonts w:ascii="GHEA Grapalat" w:hAnsi="GHEA Grapalat" w:cs="Sylfaen"/>
          <w:sz w:val="20"/>
          <w:szCs w:val="20"/>
        </w:rPr>
        <w:t>կամ</w:t>
      </w:r>
      <w:r w:rsidRPr="00377AA7">
        <w:rPr>
          <w:rFonts w:ascii="GHEA Grapalat" w:hAnsi="GHEA Grapalat"/>
          <w:sz w:val="20"/>
          <w:szCs w:val="20"/>
          <w:lang w:val="af-ZA"/>
        </w:rPr>
        <w:t xml:space="preserve"> </w:t>
      </w:r>
      <w:r w:rsidRPr="00377AA7">
        <w:rPr>
          <w:rFonts w:ascii="GHEA Grapalat" w:hAnsi="GHEA Grapalat" w:cs="Sylfaen"/>
          <w:sz w:val="20"/>
          <w:szCs w:val="20"/>
        </w:rPr>
        <w:t>վերջինիս</w:t>
      </w:r>
      <w:r w:rsidRPr="00377AA7">
        <w:rPr>
          <w:rFonts w:ascii="GHEA Grapalat" w:hAnsi="GHEA Grapalat"/>
          <w:sz w:val="20"/>
          <w:szCs w:val="20"/>
          <w:lang w:val="af-ZA"/>
        </w:rPr>
        <w:t xml:space="preserve"> </w:t>
      </w:r>
      <w:r w:rsidRPr="00377AA7">
        <w:rPr>
          <w:rFonts w:ascii="GHEA Grapalat" w:hAnsi="GHEA Grapalat" w:cs="Sylfaen"/>
          <w:sz w:val="20"/>
          <w:szCs w:val="20"/>
        </w:rPr>
        <w:t>լիազորված</w:t>
      </w:r>
      <w:r w:rsidRPr="00377AA7">
        <w:rPr>
          <w:rFonts w:ascii="GHEA Grapalat" w:hAnsi="GHEA Grapalat"/>
          <w:sz w:val="20"/>
          <w:szCs w:val="20"/>
          <w:lang w:val="af-ZA"/>
        </w:rPr>
        <w:t xml:space="preserve"> </w:t>
      </w:r>
      <w:r w:rsidRPr="00377AA7">
        <w:rPr>
          <w:rFonts w:ascii="GHEA Grapalat" w:hAnsi="GHEA Grapalat" w:cs="Sylfaen"/>
          <w:sz w:val="20"/>
          <w:szCs w:val="20"/>
        </w:rPr>
        <w:t>անձը</w:t>
      </w:r>
      <w:r w:rsidRPr="00377AA7">
        <w:rPr>
          <w:rFonts w:ascii="GHEA Grapalat" w:hAnsi="GHEA Grapalat"/>
          <w:sz w:val="20"/>
          <w:szCs w:val="20"/>
          <w:lang w:val="af-ZA"/>
        </w:rPr>
        <w:t xml:space="preserve"> (</w:t>
      </w:r>
      <w:r w:rsidRPr="00377AA7">
        <w:rPr>
          <w:rFonts w:ascii="GHEA Grapalat" w:hAnsi="GHEA Grapalat" w:cs="Sylfaen"/>
          <w:sz w:val="20"/>
          <w:szCs w:val="20"/>
        </w:rPr>
        <w:t>այսուհետ</w:t>
      </w:r>
      <w:r w:rsidRPr="00377AA7">
        <w:rPr>
          <w:rFonts w:ascii="GHEA Grapalat" w:hAnsi="GHEA Grapalat"/>
          <w:sz w:val="20"/>
          <w:szCs w:val="20"/>
          <w:lang w:val="af-ZA"/>
        </w:rPr>
        <w:t xml:space="preserve">` </w:t>
      </w:r>
      <w:r w:rsidRPr="00377AA7">
        <w:rPr>
          <w:rFonts w:ascii="GHEA Grapalat" w:hAnsi="GHEA Grapalat" w:cs="Sylfaen"/>
          <w:sz w:val="20"/>
          <w:szCs w:val="20"/>
        </w:rPr>
        <w:t>գործակալ</w:t>
      </w:r>
      <w:r w:rsidRPr="00377AA7">
        <w:rPr>
          <w:rFonts w:ascii="GHEA Grapalat" w:hAnsi="GHEA Grapalat"/>
          <w:sz w:val="20"/>
          <w:szCs w:val="20"/>
          <w:lang w:val="af-ZA"/>
        </w:rPr>
        <w:t xml:space="preserve">): </w:t>
      </w:r>
      <w:r w:rsidRPr="00377AA7">
        <w:rPr>
          <w:rFonts w:ascii="GHEA Grapalat" w:hAnsi="GHEA Grapalat" w:cs="Sylfaen"/>
          <w:sz w:val="20"/>
          <w:szCs w:val="20"/>
        </w:rPr>
        <w:t>Եթե</w:t>
      </w:r>
      <w:r w:rsidRPr="00377AA7">
        <w:rPr>
          <w:rFonts w:ascii="GHEA Grapalat" w:hAnsi="GHEA Grapalat"/>
          <w:sz w:val="20"/>
          <w:szCs w:val="20"/>
          <w:lang w:val="af-ZA"/>
        </w:rPr>
        <w:t xml:space="preserve"> </w:t>
      </w:r>
      <w:r w:rsidRPr="00377AA7">
        <w:rPr>
          <w:rFonts w:ascii="GHEA Grapalat" w:hAnsi="GHEA Grapalat" w:cs="Sylfaen"/>
          <w:sz w:val="20"/>
          <w:szCs w:val="20"/>
        </w:rPr>
        <w:t>հայտը</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ներկայացնում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գործակալը</w:t>
      </w:r>
      <w:r w:rsidRPr="00377AA7">
        <w:rPr>
          <w:rFonts w:ascii="GHEA Grapalat" w:hAnsi="GHEA Grapalat"/>
          <w:sz w:val="20"/>
          <w:szCs w:val="20"/>
          <w:lang w:val="af-ZA"/>
        </w:rPr>
        <w:t xml:space="preserve">, </w:t>
      </w:r>
      <w:r w:rsidRPr="00377AA7">
        <w:rPr>
          <w:rFonts w:ascii="GHEA Grapalat" w:hAnsi="GHEA Grapalat" w:cs="Sylfaen"/>
          <w:sz w:val="20"/>
          <w:szCs w:val="20"/>
        </w:rPr>
        <w:t>ապա</w:t>
      </w:r>
      <w:r w:rsidRPr="00377AA7">
        <w:rPr>
          <w:rFonts w:ascii="GHEA Grapalat" w:hAnsi="GHEA Grapalat"/>
          <w:sz w:val="20"/>
          <w:szCs w:val="20"/>
          <w:lang w:val="af-ZA"/>
        </w:rPr>
        <w:t xml:space="preserve"> </w:t>
      </w:r>
      <w:r w:rsidRPr="00377AA7">
        <w:rPr>
          <w:rFonts w:ascii="GHEA Grapalat" w:hAnsi="GHEA Grapalat" w:cs="Sylfaen"/>
          <w:sz w:val="20"/>
          <w:szCs w:val="20"/>
        </w:rPr>
        <w:t>հայտով</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ներկայացվում</w:t>
      </w:r>
      <w:r w:rsidRPr="00377AA7">
        <w:rPr>
          <w:rFonts w:ascii="GHEA Grapalat" w:hAnsi="GHEA Grapalat"/>
          <w:sz w:val="20"/>
          <w:szCs w:val="20"/>
          <w:lang w:val="af-ZA"/>
        </w:rPr>
        <w:t xml:space="preserve"> </w:t>
      </w:r>
      <w:r w:rsidRPr="00377AA7">
        <w:rPr>
          <w:rFonts w:ascii="GHEA Grapalat" w:hAnsi="GHEA Grapalat" w:cs="Sylfaen"/>
          <w:sz w:val="20"/>
          <w:szCs w:val="20"/>
        </w:rPr>
        <w:t>է</w:t>
      </w:r>
      <w:r w:rsidRPr="00377AA7">
        <w:rPr>
          <w:rFonts w:ascii="GHEA Grapalat" w:hAnsi="GHEA Grapalat"/>
          <w:sz w:val="20"/>
          <w:szCs w:val="20"/>
          <w:lang w:val="af-ZA"/>
        </w:rPr>
        <w:t xml:space="preserve"> </w:t>
      </w:r>
      <w:r w:rsidRPr="00377AA7">
        <w:rPr>
          <w:rFonts w:ascii="GHEA Grapalat" w:hAnsi="GHEA Grapalat" w:cs="Sylfaen"/>
          <w:sz w:val="20"/>
          <w:szCs w:val="20"/>
        </w:rPr>
        <w:t>վերջինիս</w:t>
      </w:r>
      <w:r w:rsidRPr="00377AA7">
        <w:rPr>
          <w:rFonts w:ascii="GHEA Grapalat" w:hAnsi="GHEA Grapalat"/>
          <w:sz w:val="20"/>
          <w:szCs w:val="20"/>
          <w:lang w:val="af-ZA"/>
        </w:rPr>
        <w:t xml:space="preserve"> </w:t>
      </w:r>
      <w:r w:rsidRPr="00377AA7">
        <w:rPr>
          <w:rFonts w:ascii="GHEA Grapalat" w:hAnsi="GHEA Grapalat" w:cs="Sylfaen"/>
          <w:sz w:val="20"/>
          <w:szCs w:val="20"/>
        </w:rPr>
        <w:t>այդ</w:t>
      </w:r>
      <w:r w:rsidRPr="00377AA7">
        <w:rPr>
          <w:rFonts w:ascii="GHEA Grapalat" w:hAnsi="GHEA Grapalat"/>
          <w:sz w:val="20"/>
          <w:szCs w:val="20"/>
          <w:lang w:val="af-ZA"/>
        </w:rPr>
        <w:t xml:space="preserve"> </w:t>
      </w:r>
      <w:r w:rsidRPr="00377AA7">
        <w:rPr>
          <w:rFonts w:ascii="GHEA Grapalat" w:hAnsi="GHEA Grapalat" w:cs="Sylfaen"/>
          <w:sz w:val="20"/>
          <w:szCs w:val="20"/>
        </w:rPr>
        <w:t>լիազորությունը</w:t>
      </w:r>
      <w:r w:rsidRPr="00377AA7">
        <w:rPr>
          <w:rFonts w:ascii="GHEA Grapalat" w:hAnsi="GHEA Grapalat"/>
          <w:sz w:val="20"/>
          <w:szCs w:val="20"/>
          <w:lang w:val="af-ZA"/>
        </w:rPr>
        <w:t xml:space="preserve"> </w:t>
      </w:r>
      <w:r w:rsidRPr="00377AA7">
        <w:rPr>
          <w:rFonts w:ascii="GHEA Grapalat" w:hAnsi="GHEA Grapalat" w:cs="Sylfaen"/>
          <w:sz w:val="20"/>
          <w:szCs w:val="20"/>
        </w:rPr>
        <w:t>վերապահված</w:t>
      </w:r>
      <w:r w:rsidRPr="00377AA7">
        <w:rPr>
          <w:rFonts w:ascii="GHEA Grapalat" w:hAnsi="GHEA Grapalat"/>
          <w:sz w:val="20"/>
          <w:szCs w:val="20"/>
          <w:lang w:val="af-ZA"/>
        </w:rPr>
        <w:t xml:space="preserve"> </w:t>
      </w:r>
      <w:r w:rsidRPr="00377AA7">
        <w:rPr>
          <w:rFonts w:ascii="GHEA Grapalat" w:hAnsi="GHEA Grapalat" w:cs="Sylfaen"/>
          <w:sz w:val="20"/>
          <w:szCs w:val="20"/>
        </w:rPr>
        <w:t>լինելու</w:t>
      </w:r>
      <w:r w:rsidRPr="00377AA7">
        <w:rPr>
          <w:rFonts w:ascii="GHEA Grapalat" w:hAnsi="GHEA Grapalat"/>
          <w:sz w:val="20"/>
          <w:szCs w:val="20"/>
          <w:lang w:val="af-ZA"/>
        </w:rPr>
        <w:t xml:space="preserve"> </w:t>
      </w:r>
      <w:r w:rsidRPr="00377AA7">
        <w:rPr>
          <w:rFonts w:ascii="GHEA Grapalat" w:hAnsi="GHEA Grapalat" w:cs="Sylfaen"/>
          <w:sz w:val="20"/>
          <w:szCs w:val="20"/>
        </w:rPr>
        <w:t>մասին</w:t>
      </w:r>
      <w:r w:rsidRPr="00377AA7">
        <w:rPr>
          <w:rFonts w:ascii="GHEA Grapalat" w:hAnsi="GHEA Grapalat" w:cs="Sylfaen"/>
          <w:sz w:val="20"/>
          <w:szCs w:val="20"/>
          <w:lang w:val="af-ZA"/>
        </w:rPr>
        <w:t xml:space="preserve"> </w:t>
      </w:r>
      <w:r w:rsidRPr="00377AA7">
        <w:rPr>
          <w:rFonts w:ascii="GHEA Grapalat" w:hAnsi="GHEA Grapalat" w:cs="Sylfaen"/>
          <w:sz w:val="20"/>
          <w:szCs w:val="20"/>
        </w:rPr>
        <w:t>փաստաթուղթ</w:t>
      </w:r>
      <w:r w:rsidRPr="00377AA7">
        <w:rPr>
          <w:rFonts w:ascii="GHEA Grapalat" w:hAnsi="GHEA Grapalat" w:cs="Sylfaen"/>
          <w:sz w:val="20"/>
          <w:szCs w:val="20"/>
          <w:lang w:val="af-ZA"/>
        </w:rPr>
        <w:t>:</w:t>
      </w:r>
    </w:p>
    <w:p w:rsidR="00404109" w:rsidRPr="00377AA7" w:rsidRDefault="00404109" w:rsidP="007E048A">
      <w:pPr>
        <w:jc w:val="both"/>
        <w:rPr>
          <w:rFonts w:ascii="GHEA Grapalat" w:hAnsi="GHEA Grapalat"/>
          <w:sz w:val="20"/>
          <w:szCs w:val="20"/>
          <w:lang w:val="af-ZA"/>
        </w:rPr>
      </w:pPr>
      <w:r w:rsidRPr="00377AA7">
        <w:rPr>
          <w:rFonts w:ascii="GHEA Grapalat" w:hAnsi="GHEA Grapalat"/>
          <w:sz w:val="20"/>
          <w:szCs w:val="20"/>
          <w:lang w:val="af-ZA"/>
        </w:rPr>
        <w:t xml:space="preserve">3.2 </w:t>
      </w:r>
      <w:r w:rsidRPr="00377AA7">
        <w:rPr>
          <w:rFonts w:ascii="GHEA Grapalat" w:hAnsi="GHEA Grapalat" w:cs="Sylfaen"/>
          <w:sz w:val="20"/>
          <w:szCs w:val="20"/>
        </w:rPr>
        <w:t>Սույն</w:t>
      </w:r>
      <w:r w:rsidRPr="00377AA7">
        <w:rPr>
          <w:rFonts w:ascii="GHEA Grapalat" w:hAnsi="GHEA Grapalat"/>
          <w:sz w:val="20"/>
          <w:szCs w:val="20"/>
          <w:lang w:val="af-ZA"/>
        </w:rPr>
        <w:t xml:space="preserve"> </w:t>
      </w:r>
      <w:r w:rsidRPr="00377AA7">
        <w:rPr>
          <w:rFonts w:ascii="GHEA Grapalat" w:hAnsi="GHEA Grapalat"/>
          <w:sz w:val="20"/>
          <w:szCs w:val="20"/>
        </w:rPr>
        <w:t>հրահանգի</w:t>
      </w:r>
      <w:r w:rsidRPr="00377AA7">
        <w:rPr>
          <w:rFonts w:ascii="GHEA Grapalat" w:hAnsi="GHEA Grapalat"/>
          <w:sz w:val="20"/>
          <w:szCs w:val="20"/>
          <w:lang w:val="af-ZA"/>
        </w:rPr>
        <w:t xml:space="preserve"> 3.1 </w:t>
      </w:r>
      <w:r w:rsidRPr="00377AA7">
        <w:rPr>
          <w:rFonts w:ascii="GHEA Grapalat" w:hAnsi="GHEA Grapalat"/>
          <w:sz w:val="20"/>
          <w:szCs w:val="20"/>
        </w:rPr>
        <w:t>կետում</w:t>
      </w:r>
      <w:r w:rsidRPr="00377AA7">
        <w:rPr>
          <w:rFonts w:ascii="GHEA Grapalat" w:hAnsi="GHEA Grapalat"/>
          <w:sz w:val="20"/>
          <w:szCs w:val="20"/>
          <w:lang w:val="af-ZA"/>
        </w:rPr>
        <w:t xml:space="preserve"> </w:t>
      </w:r>
      <w:r w:rsidRPr="00377AA7">
        <w:rPr>
          <w:rFonts w:ascii="GHEA Grapalat" w:hAnsi="GHEA Grapalat" w:cs="Sylfaen"/>
          <w:sz w:val="20"/>
          <w:szCs w:val="20"/>
        </w:rPr>
        <w:t>նշված</w:t>
      </w:r>
      <w:r w:rsidRPr="00377AA7">
        <w:rPr>
          <w:rFonts w:ascii="GHEA Grapalat" w:hAnsi="GHEA Grapalat"/>
          <w:sz w:val="20"/>
          <w:szCs w:val="20"/>
          <w:lang w:val="af-ZA"/>
        </w:rPr>
        <w:t xml:space="preserve"> </w:t>
      </w:r>
      <w:r w:rsidRPr="00377AA7">
        <w:rPr>
          <w:rFonts w:ascii="GHEA Grapalat" w:hAnsi="GHEA Grapalat" w:cs="Sylfaen"/>
          <w:sz w:val="20"/>
          <w:szCs w:val="20"/>
        </w:rPr>
        <w:t>ծրարի</w:t>
      </w:r>
      <w:r w:rsidRPr="00377AA7">
        <w:rPr>
          <w:rFonts w:ascii="GHEA Grapalat" w:hAnsi="GHEA Grapalat"/>
          <w:sz w:val="20"/>
          <w:szCs w:val="20"/>
          <w:lang w:val="af-ZA"/>
        </w:rPr>
        <w:t xml:space="preserve"> </w:t>
      </w:r>
      <w:r w:rsidRPr="00377AA7">
        <w:rPr>
          <w:rFonts w:ascii="GHEA Grapalat" w:hAnsi="GHEA Grapalat" w:cs="Sylfaen"/>
          <w:sz w:val="20"/>
          <w:szCs w:val="20"/>
        </w:rPr>
        <w:t>վրա</w:t>
      </w:r>
      <w:r w:rsidRPr="00377AA7">
        <w:rPr>
          <w:rFonts w:ascii="GHEA Grapalat" w:hAnsi="GHEA Grapalat"/>
          <w:sz w:val="20"/>
          <w:szCs w:val="20"/>
          <w:lang w:val="af-ZA"/>
        </w:rPr>
        <w:t xml:space="preserve"> </w:t>
      </w:r>
      <w:r w:rsidRPr="00377AA7">
        <w:rPr>
          <w:rFonts w:ascii="GHEA Grapalat" w:hAnsi="GHEA Grapalat" w:cs="Sylfaen"/>
          <w:sz w:val="20"/>
          <w:szCs w:val="20"/>
        </w:rPr>
        <w:t>հայտը</w:t>
      </w:r>
      <w:r w:rsidRPr="00377AA7">
        <w:rPr>
          <w:rFonts w:ascii="GHEA Grapalat" w:hAnsi="GHEA Grapalat"/>
          <w:sz w:val="20"/>
          <w:szCs w:val="20"/>
          <w:lang w:val="af-ZA"/>
        </w:rPr>
        <w:t xml:space="preserve"> </w:t>
      </w:r>
      <w:r w:rsidRPr="00377AA7">
        <w:rPr>
          <w:rFonts w:ascii="GHEA Grapalat" w:hAnsi="GHEA Grapalat" w:cs="Sylfaen"/>
          <w:sz w:val="20"/>
          <w:szCs w:val="20"/>
        </w:rPr>
        <w:t>կազմելու</w:t>
      </w:r>
      <w:r w:rsidRPr="00377AA7">
        <w:rPr>
          <w:rFonts w:ascii="GHEA Grapalat" w:hAnsi="GHEA Grapalat"/>
          <w:sz w:val="20"/>
          <w:szCs w:val="20"/>
          <w:lang w:val="af-ZA"/>
        </w:rPr>
        <w:t xml:space="preserve"> </w:t>
      </w:r>
      <w:r w:rsidRPr="00377AA7">
        <w:rPr>
          <w:rFonts w:ascii="GHEA Grapalat" w:hAnsi="GHEA Grapalat" w:cs="Sylfaen"/>
          <w:sz w:val="20"/>
          <w:szCs w:val="20"/>
        </w:rPr>
        <w:t>լեզվով</w:t>
      </w:r>
      <w:r w:rsidRPr="00377AA7">
        <w:rPr>
          <w:rFonts w:ascii="GHEA Grapalat" w:hAnsi="GHEA Grapalat"/>
          <w:sz w:val="20"/>
          <w:szCs w:val="20"/>
          <w:lang w:val="af-ZA"/>
        </w:rPr>
        <w:t xml:space="preserve"> </w:t>
      </w:r>
      <w:r w:rsidRPr="00377AA7">
        <w:rPr>
          <w:rFonts w:ascii="GHEA Grapalat" w:hAnsi="GHEA Grapalat" w:cs="Sylfaen"/>
          <w:sz w:val="20"/>
          <w:szCs w:val="20"/>
        </w:rPr>
        <w:t>նշվում</w:t>
      </w:r>
      <w:r w:rsidRPr="00377AA7">
        <w:rPr>
          <w:rFonts w:ascii="GHEA Grapalat" w:hAnsi="GHEA Grapalat"/>
          <w:sz w:val="20"/>
          <w:szCs w:val="20"/>
          <w:lang w:val="af-ZA"/>
        </w:rPr>
        <w:t xml:space="preserve"> </w:t>
      </w:r>
      <w:r w:rsidRPr="00377AA7">
        <w:rPr>
          <w:rFonts w:ascii="GHEA Grapalat" w:hAnsi="GHEA Grapalat" w:cs="Sylfaen"/>
          <w:sz w:val="20"/>
          <w:szCs w:val="20"/>
        </w:rPr>
        <w:t>են</w:t>
      </w:r>
      <w:r w:rsidRPr="00377AA7">
        <w:rPr>
          <w:rFonts w:ascii="GHEA Grapalat" w:hAnsi="GHEA Grapalat"/>
          <w:sz w:val="20"/>
          <w:szCs w:val="20"/>
          <w:lang w:val="af-ZA"/>
        </w:rPr>
        <w:t xml:space="preserve">` </w:t>
      </w:r>
    </w:p>
    <w:p w:rsidR="00404109" w:rsidRPr="00377AA7" w:rsidRDefault="00404109" w:rsidP="007E048A">
      <w:pPr>
        <w:rPr>
          <w:rFonts w:ascii="GHEA Grapalat" w:hAnsi="GHEA Grapalat"/>
          <w:sz w:val="20"/>
          <w:szCs w:val="20"/>
          <w:lang w:val="af-ZA"/>
        </w:rPr>
      </w:pPr>
      <w:r w:rsidRPr="00377AA7">
        <w:rPr>
          <w:rFonts w:ascii="GHEA Grapalat" w:hAnsi="GHEA Grapalat"/>
          <w:sz w:val="20"/>
          <w:szCs w:val="20"/>
          <w:lang w:val="af-ZA"/>
        </w:rPr>
        <w:t xml:space="preserve">1) </w:t>
      </w:r>
      <w:r w:rsidRPr="00377AA7">
        <w:rPr>
          <w:rFonts w:ascii="GHEA Grapalat" w:hAnsi="GHEA Grapalat"/>
          <w:sz w:val="20"/>
          <w:szCs w:val="20"/>
        </w:rPr>
        <w:t>պ</w:t>
      </w:r>
      <w:r w:rsidRPr="00377AA7">
        <w:rPr>
          <w:rFonts w:ascii="GHEA Grapalat" w:hAnsi="GHEA Grapalat" w:cs="Sylfaen"/>
          <w:sz w:val="20"/>
          <w:szCs w:val="20"/>
        </w:rPr>
        <w:t>ատվիրատուի</w:t>
      </w:r>
      <w:r w:rsidRPr="00377AA7">
        <w:rPr>
          <w:rFonts w:ascii="GHEA Grapalat" w:hAnsi="GHEA Grapalat"/>
          <w:sz w:val="20"/>
          <w:szCs w:val="20"/>
          <w:lang w:val="af-ZA"/>
        </w:rPr>
        <w:t xml:space="preserve"> </w:t>
      </w:r>
      <w:r w:rsidRPr="00377AA7">
        <w:rPr>
          <w:rFonts w:ascii="GHEA Grapalat" w:hAnsi="GHEA Grapalat" w:cs="Sylfaen"/>
          <w:sz w:val="20"/>
          <w:szCs w:val="20"/>
        </w:rPr>
        <w:t>անվանումը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cs="Sylfaen"/>
          <w:sz w:val="20"/>
          <w:szCs w:val="20"/>
        </w:rPr>
        <w:t>հայտի</w:t>
      </w:r>
      <w:r w:rsidRPr="00377AA7">
        <w:rPr>
          <w:rFonts w:ascii="GHEA Grapalat" w:hAnsi="GHEA Grapalat"/>
          <w:sz w:val="20"/>
          <w:szCs w:val="20"/>
          <w:lang w:val="af-ZA"/>
        </w:rPr>
        <w:t xml:space="preserve"> </w:t>
      </w:r>
      <w:r w:rsidRPr="00377AA7">
        <w:rPr>
          <w:rFonts w:ascii="GHEA Grapalat" w:hAnsi="GHEA Grapalat" w:cs="Sylfaen"/>
          <w:sz w:val="20"/>
          <w:szCs w:val="20"/>
        </w:rPr>
        <w:t>ներկայացման</w:t>
      </w:r>
      <w:r w:rsidRPr="00377AA7">
        <w:rPr>
          <w:rFonts w:ascii="GHEA Grapalat" w:hAnsi="GHEA Grapalat"/>
          <w:sz w:val="20"/>
          <w:szCs w:val="20"/>
          <w:lang w:val="af-ZA"/>
        </w:rPr>
        <w:t xml:space="preserve"> </w:t>
      </w:r>
      <w:r w:rsidRPr="00377AA7">
        <w:rPr>
          <w:rFonts w:ascii="GHEA Grapalat" w:hAnsi="GHEA Grapalat" w:cs="Sylfaen"/>
          <w:sz w:val="20"/>
          <w:szCs w:val="20"/>
        </w:rPr>
        <w:t>վայրը</w:t>
      </w:r>
      <w:r w:rsidRPr="00377AA7">
        <w:rPr>
          <w:rFonts w:ascii="GHEA Grapalat" w:hAnsi="GHEA Grapalat"/>
          <w:sz w:val="20"/>
          <w:szCs w:val="20"/>
          <w:lang w:val="af-ZA"/>
        </w:rPr>
        <w:t xml:space="preserve"> (</w:t>
      </w:r>
      <w:r w:rsidRPr="00377AA7">
        <w:rPr>
          <w:rFonts w:ascii="GHEA Grapalat" w:hAnsi="GHEA Grapalat" w:cs="Sylfaen"/>
          <w:sz w:val="20"/>
          <w:szCs w:val="20"/>
        </w:rPr>
        <w:t>հասցեն</w:t>
      </w:r>
      <w:r w:rsidRPr="00377AA7">
        <w:rPr>
          <w:rFonts w:ascii="GHEA Grapalat" w:hAnsi="GHEA Grapalat"/>
          <w:sz w:val="20"/>
          <w:szCs w:val="20"/>
          <w:lang w:val="af-ZA"/>
        </w:rPr>
        <w:t>).</w:t>
      </w:r>
    </w:p>
    <w:p w:rsidR="00404109" w:rsidRPr="00377AA7" w:rsidRDefault="00404109" w:rsidP="007E048A">
      <w:pPr>
        <w:rPr>
          <w:rFonts w:ascii="GHEA Grapalat" w:hAnsi="GHEA Grapalat"/>
          <w:sz w:val="20"/>
          <w:szCs w:val="20"/>
          <w:lang w:val="af-ZA"/>
        </w:rPr>
      </w:pPr>
      <w:r w:rsidRPr="00377AA7">
        <w:rPr>
          <w:rFonts w:ascii="GHEA Grapalat" w:hAnsi="GHEA Grapalat"/>
          <w:sz w:val="20"/>
          <w:szCs w:val="20"/>
          <w:lang w:val="af-ZA"/>
        </w:rPr>
        <w:t xml:space="preserve">2) </w:t>
      </w:r>
      <w:r w:rsidRPr="00377AA7">
        <w:rPr>
          <w:rFonts w:ascii="GHEA Grapalat" w:hAnsi="GHEA Grapalat"/>
          <w:sz w:val="20"/>
          <w:szCs w:val="20"/>
        </w:rPr>
        <w:t>գնանշման</w:t>
      </w:r>
      <w:r w:rsidRPr="00377AA7">
        <w:rPr>
          <w:rFonts w:ascii="GHEA Grapalat" w:hAnsi="GHEA Grapalat"/>
          <w:sz w:val="20"/>
          <w:szCs w:val="20"/>
          <w:lang w:val="af-ZA"/>
        </w:rPr>
        <w:t xml:space="preserve"> </w:t>
      </w:r>
      <w:r w:rsidRPr="00377AA7">
        <w:rPr>
          <w:rFonts w:ascii="GHEA Grapalat" w:hAnsi="GHEA Grapalat"/>
          <w:sz w:val="20"/>
          <w:szCs w:val="20"/>
        </w:rPr>
        <w:t>հարցման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ծածկագիրը</w:t>
      </w:r>
      <w:r w:rsidRPr="00377AA7">
        <w:rPr>
          <w:rFonts w:ascii="GHEA Grapalat" w:hAnsi="GHEA Grapalat"/>
          <w:sz w:val="20"/>
          <w:szCs w:val="20"/>
          <w:lang w:val="af-ZA"/>
        </w:rPr>
        <w:t>.</w:t>
      </w:r>
    </w:p>
    <w:p w:rsidR="00404109" w:rsidRPr="00377AA7" w:rsidRDefault="00404109" w:rsidP="007E048A">
      <w:pPr>
        <w:rPr>
          <w:rFonts w:ascii="GHEA Grapalat" w:hAnsi="GHEA Grapalat"/>
          <w:sz w:val="20"/>
          <w:szCs w:val="20"/>
          <w:lang w:val="af-ZA"/>
        </w:rPr>
      </w:pPr>
      <w:r w:rsidRPr="00377AA7">
        <w:rPr>
          <w:rFonts w:ascii="GHEA Grapalat" w:hAnsi="GHEA Grapalat"/>
          <w:sz w:val="20"/>
          <w:szCs w:val="20"/>
          <w:lang w:val="af-ZA"/>
        </w:rPr>
        <w:t>3) «</w:t>
      </w:r>
      <w:r w:rsidRPr="00377AA7">
        <w:rPr>
          <w:rFonts w:ascii="GHEA Grapalat" w:hAnsi="GHEA Grapalat" w:cs="Sylfaen"/>
          <w:sz w:val="20"/>
          <w:szCs w:val="20"/>
        </w:rPr>
        <w:t>չբացել</w:t>
      </w:r>
      <w:r w:rsidRPr="00377AA7">
        <w:rPr>
          <w:rFonts w:ascii="GHEA Grapalat" w:hAnsi="GHEA Grapalat"/>
          <w:sz w:val="20"/>
          <w:szCs w:val="20"/>
          <w:lang w:val="af-ZA"/>
        </w:rPr>
        <w:t xml:space="preserve"> </w:t>
      </w:r>
      <w:r w:rsidRPr="00377AA7">
        <w:rPr>
          <w:rFonts w:ascii="GHEA Grapalat" w:hAnsi="GHEA Grapalat" w:cs="Sylfaen"/>
          <w:sz w:val="20"/>
          <w:szCs w:val="20"/>
        </w:rPr>
        <w:t>մինչև</w:t>
      </w:r>
      <w:r w:rsidRPr="00377AA7">
        <w:rPr>
          <w:rFonts w:ascii="GHEA Grapalat" w:hAnsi="GHEA Grapalat"/>
          <w:sz w:val="20"/>
          <w:szCs w:val="20"/>
          <w:lang w:val="af-ZA"/>
        </w:rPr>
        <w:t xml:space="preserve"> </w:t>
      </w:r>
      <w:r w:rsidRPr="00377AA7">
        <w:rPr>
          <w:rFonts w:ascii="GHEA Grapalat" w:hAnsi="GHEA Grapalat" w:cs="Sylfaen"/>
          <w:sz w:val="20"/>
          <w:szCs w:val="20"/>
        </w:rPr>
        <w:t>հայտերի</w:t>
      </w:r>
      <w:r w:rsidRPr="00377AA7">
        <w:rPr>
          <w:rFonts w:ascii="GHEA Grapalat" w:hAnsi="GHEA Grapalat"/>
          <w:sz w:val="20"/>
          <w:szCs w:val="20"/>
          <w:lang w:val="af-ZA"/>
        </w:rPr>
        <w:t xml:space="preserve"> </w:t>
      </w:r>
      <w:r w:rsidRPr="00377AA7">
        <w:rPr>
          <w:rFonts w:ascii="GHEA Grapalat" w:hAnsi="GHEA Grapalat" w:cs="Sylfaen"/>
          <w:sz w:val="20"/>
          <w:szCs w:val="20"/>
        </w:rPr>
        <w:t>բացման</w:t>
      </w:r>
      <w:r w:rsidRPr="00377AA7">
        <w:rPr>
          <w:rFonts w:ascii="GHEA Grapalat" w:hAnsi="GHEA Grapalat"/>
          <w:sz w:val="20"/>
          <w:szCs w:val="20"/>
          <w:lang w:val="af-ZA"/>
        </w:rPr>
        <w:t xml:space="preserve"> </w:t>
      </w:r>
      <w:r w:rsidRPr="00377AA7">
        <w:rPr>
          <w:rFonts w:ascii="GHEA Grapalat" w:hAnsi="GHEA Grapalat" w:cs="Sylfaen"/>
          <w:sz w:val="20"/>
          <w:szCs w:val="20"/>
        </w:rPr>
        <w:t>նիստը</w:t>
      </w:r>
      <w:r w:rsidRPr="00377AA7">
        <w:rPr>
          <w:rFonts w:ascii="GHEA Grapalat" w:hAnsi="GHEA Grapalat"/>
          <w:sz w:val="20"/>
          <w:szCs w:val="20"/>
          <w:lang w:val="af-ZA"/>
        </w:rPr>
        <w:t xml:space="preserve">» </w:t>
      </w:r>
      <w:r w:rsidRPr="00377AA7">
        <w:rPr>
          <w:rFonts w:ascii="GHEA Grapalat" w:hAnsi="GHEA Grapalat" w:cs="Sylfaen"/>
          <w:sz w:val="20"/>
          <w:szCs w:val="20"/>
        </w:rPr>
        <w:t>բառերը</w:t>
      </w:r>
      <w:r w:rsidRPr="00377AA7">
        <w:rPr>
          <w:rFonts w:ascii="GHEA Grapalat" w:hAnsi="GHEA Grapalat"/>
          <w:sz w:val="20"/>
          <w:szCs w:val="20"/>
          <w:lang w:val="af-ZA"/>
        </w:rPr>
        <w:t>.</w:t>
      </w:r>
    </w:p>
    <w:p w:rsidR="00404109" w:rsidRPr="00377AA7" w:rsidRDefault="00404109" w:rsidP="007E048A">
      <w:pPr>
        <w:rPr>
          <w:rFonts w:ascii="GHEA Grapalat" w:hAnsi="GHEA Grapalat"/>
          <w:sz w:val="20"/>
          <w:szCs w:val="20"/>
          <w:lang w:val="af-ZA"/>
        </w:rPr>
      </w:pPr>
      <w:r w:rsidRPr="00377AA7">
        <w:rPr>
          <w:rFonts w:ascii="GHEA Grapalat" w:hAnsi="GHEA Grapalat"/>
          <w:sz w:val="20"/>
          <w:szCs w:val="20"/>
          <w:lang w:val="af-ZA"/>
        </w:rPr>
        <w:t xml:space="preserve">4) </w:t>
      </w:r>
      <w:r w:rsidRPr="00377AA7">
        <w:rPr>
          <w:rFonts w:ascii="GHEA Grapalat" w:hAnsi="GHEA Grapalat"/>
          <w:sz w:val="20"/>
          <w:szCs w:val="20"/>
        </w:rPr>
        <w:t>մ</w:t>
      </w:r>
      <w:r w:rsidRPr="00377AA7">
        <w:rPr>
          <w:rFonts w:ascii="GHEA Grapalat" w:hAnsi="GHEA Grapalat" w:cs="Sylfaen"/>
          <w:sz w:val="20"/>
          <w:szCs w:val="20"/>
        </w:rPr>
        <w:t>ասնակցի</w:t>
      </w:r>
      <w:r w:rsidRPr="00377AA7">
        <w:rPr>
          <w:rFonts w:ascii="GHEA Grapalat" w:hAnsi="GHEA Grapalat"/>
          <w:sz w:val="20"/>
          <w:szCs w:val="20"/>
          <w:lang w:val="af-ZA"/>
        </w:rPr>
        <w:t xml:space="preserve"> </w:t>
      </w:r>
      <w:r w:rsidRPr="00377AA7">
        <w:rPr>
          <w:rFonts w:ascii="GHEA Grapalat" w:hAnsi="GHEA Grapalat" w:cs="Sylfaen"/>
          <w:sz w:val="20"/>
          <w:szCs w:val="20"/>
        </w:rPr>
        <w:t>անվանումը</w:t>
      </w:r>
      <w:r w:rsidRPr="00377AA7">
        <w:rPr>
          <w:rFonts w:ascii="GHEA Grapalat" w:hAnsi="GHEA Grapalat"/>
          <w:sz w:val="20"/>
          <w:szCs w:val="20"/>
          <w:lang w:val="af-ZA"/>
        </w:rPr>
        <w:t xml:space="preserve"> (</w:t>
      </w:r>
      <w:r w:rsidRPr="00377AA7">
        <w:rPr>
          <w:rFonts w:ascii="GHEA Grapalat" w:hAnsi="GHEA Grapalat" w:cs="Sylfaen"/>
          <w:sz w:val="20"/>
          <w:szCs w:val="20"/>
        </w:rPr>
        <w:t>անունը</w:t>
      </w:r>
      <w:r w:rsidRPr="00377AA7">
        <w:rPr>
          <w:rFonts w:ascii="GHEA Grapalat" w:hAnsi="GHEA Grapalat"/>
          <w:sz w:val="20"/>
          <w:szCs w:val="20"/>
          <w:lang w:val="af-ZA"/>
        </w:rPr>
        <w:t xml:space="preserve">), </w:t>
      </w:r>
      <w:r w:rsidRPr="00377AA7">
        <w:rPr>
          <w:rFonts w:ascii="GHEA Grapalat" w:hAnsi="GHEA Grapalat" w:cs="Sylfaen"/>
          <w:sz w:val="20"/>
          <w:szCs w:val="20"/>
        </w:rPr>
        <w:t>գտնվելու</w:t>
      </w:r>
      <w:r w:rsidRPr="00377AA7">
        <w:rPr>
          <w:rFonts w:ascii="GHEA Grapalat" w:hAnsi="GHEA Grapalat"/>
          <w:sz w:val="20"/>
          <w:szCs w:val="20"/>
          <w:lang w:val="af-ZA"/>
        </w:rPr>
        <w:t xml:space="preserve"> </w:t>
      </w:r>
      <w:r w:rsidRPr="00377AA7">
        <w:rPr>
          <w:rFonts w:ascii="GHEA Grapalat" w:hAnsi="GHEA Grapalat" w:cs="Sylfaen"/>
          <w:sz w:val="20"/>
          <w:szCs w:val="20"/>
        </w:rPr>
        <w:t>վայրը</w:t>
      </w:r>
      <w:r w:rsidRPr="00377AA7">
        <w:rPr>
          <w:rFonts w:ascii="GHEA Grapalat" w:hAnsi="GHEA Grapalat"/>
          <w:sz w:val="20"/>
          <w:szCs w:val="20"/>
          <w:lang w:val="af-ZA"/>
        </w:rPr>
        <w:t xml:space="preserve"> </w:t>
      </w:r>
      <w:r w:rsidRPr="00377AA7">
        <w:rPr>
          <w:rFonts w:ascii="GHEA Grapalat" w:hAnsi="GHEA Grapalat" w:cs="Sylfaen"/>
          <w:sz w:val="20"/>
          <w:szCs w:val="20"/>
        </w:rPr>
        <w:t>և</w:t>
      </w:r>
      <w:r w:rsidRPr="00377AA7">
        <w:rPr>
          <w:rFonts w:ascii="GHEA Grapalat" w:hAnsi="GHEA Grapalat"/>
          <w:sz w:val="20"/>
          <w:szCs w:val="20"/>
          <w:lang w:val="af-ZA"/>
        </w:rPr>
        <w:t xml:space="preserve"> </w:t>
      </w:r>
      <w:r w:rsidRPr="00377AA7">
        <w:rPr>
          <w:rFonts w:ascii="GHEA Grapalat" w:hAnsi="GHEA Grapalat" w:cs="Sylfaen"/>
          <w:sz w:val="20"/>
          <w:szCs w:val="20"/>
        </w:rPr>
        <w:t>հեռախոսահամարը</w:t>
      </w:r>
      <w:r w:rsidRPr="00377AA7">
        <w:rPr>
          <w:rFonts w:ascii="GHEA Grapalat" w:hAnsi="GHEA Grapalat"/>
          <w:sz w:val="20"/>
          <w:szCs w:val="20"/>
          <w:lang w:val="af-ZA"/>
        </w:rPr>
        <w:t>:</w:t>
      </w:r>
    </w:p>
    <w:p w:rsidR="00404109" w:rsidRPr="00377AA7" w:rsidRDefault="00404109" w:rsidP="007E048A">
      <w:pPr>
        <w:jc w:val="both"/>
        <w:rPr>
          <w:rFonts w:ascii="GHEA Grapalat" w:hAnsi="GHEA Grapalat" w:cs="Sylfaen"/>
          <w:sz w:val="20"/>
          <w:szCs w:val="20"/>
          <w:lang w:val="af-ZA"/>
        </w:rPr>
      </w:pPr>
      <w:r w:rsidRPr="00377AA7">
        <w:rPr>
          <w:rFonts w:ascii="GHEA Grapalat" w:hAnsi="GHEA Grapalat" w:cs="Sylfaen"/>
          <w:sz w:val="20"/>
          <w:szCs w:val="20"/>
          <w:lang w:val="af-ZA"/>
        </w:rPr>
        <w:t xml:space="preserve">3.3 </w:t>
      </w:r>
      <w:r w:rsidRPr="00377AA7">
        <w:rPr>
          <w:rFonts w:ascii="GHEA Grapalat" w:hAnsi="GHEA Grapalat" w:cs="Sylfaen"/>
          <w:sz w:val="20"/>
          <w:szCs w:val="20"/>
        </w:rPr>
        <w:t>Սույն</w:t>
      </w:r>
      <w:r w:rsidRPr="00377AA7">
        <w:rPr>
          <w:rFonts w:ascii="GHEA Grapalat" w:hAnsi="GHEA Grapalat" w:cs="Sylfaen"/>
          <w:sz w:val="20"/>
          <w:szCs w:val="20"/>
          <w:lang w:val="af-ZA"/>
        </w:rPr>
        <w:t xml:space="preserve"> </w:t>
      </w:r>
      <w:r w:rsidRPr="00377AA7">
        <w:rPr>
          <w:rFonts w:ascii="GHEA Grapalat" w:hAnsi="GHEA Grapalat" w:cs="Sylfaen"/>
          <w:sz w:val="20"/>
          <w:szCs w:val="20"/>
        </w:rPr>
        <w:t>հրահանգի</w:t>
      </w:r>
      <w:r w:rsidRPr="00377AA7">
        <w:rPr>
          <w:rFonts w:ascii="GHEA Grapalat" w:hAnsi="GHEA Grapalat" w:cs="Sylfaen"/>
          <w:sz w:val="20"/>
          <w:szCs w:val="20"/>
          <w:lang w:val="af-ZA"/>
        </w:rPr>
        <w:t xml:space="preserve"> 3.1 </w:t>
      </w:r>
      <w:r w:rsidRPr="00377AA7">
        <w:rPr>
          <w:rFonts w:ascii="GHEA Grapalat" w:hAnsi="GHEA Grapalat" w:cs="Sylfaen"/>
          <w:sz w:val="20"/>
          <w:szCs w:val="20"/>
        </w:rPr>
        <w:t>և</w:t>
      </w:r>
      <w:r w:rsidRPr="00377AA7">
        <w:rPr>
          <w:rFonts w:ascii="GHEA Grapalat" w:hAnsi="GHEA Grapalat" w:cs="Sylfaen"/>
          <w:sz w:val="20"/>
          <w:szCs w:val="20"/>
          <w:lang w:val="af-ZA"/>
        </w:rPr>
        <w:t xml:space="preserve"> 3.2 </w:t>
      </w:r>
      <w:r w:rsidRPr="00377AA7">
        <w:rPr>
          <w:rFonts w:ascii="GHEA Grapalat" w:hAnsi="GHEA Grapalat" w:cs="Sylfaen"/>
          <w:sz w:val="20"/>
          <w:szCs w:val="20"/>
        </w:rPr>
        <w:t>կետերի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պահանջներին</w:t>
      </w:r>
      <w:r w:rsidRPr="00377AA7">
        <w:rPr>
          <w:rFonts w:ascii="GHEA Grapalat" w:hAnsi="GHEA Grapalat" w:cs="Sylfaen"/>
          <w:sz w:val="20"/>
          <w:szCs w:val="20"/>
          <w:lang w:val="af-ZA"/>
        </w:rPr>
        <w:t xml:space="preserve"> </w:t>
      </w:r>
      <w:r w:rsidRPr="00377AA7">
        <w:rPr>
          <w:rFonts w:ascii="GHEA Grapalat" w:hAnsi="GHEA Grapalat" w:cs="Sylfaen"/>
          <w:sz w:val="20"/>
          <w:szCs w:val="20"/>
        </w:rPr>
        <w:t>չհամապատասխանող</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հայտերը</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հանձնաժողովը</w:t>
      </w:r>
      <w:r w:rsidRPr="00377AA7">
        <w:rPr>
          <w:rFonts w:ascii="GHEA Grapalat" w:hAnsi="GHEA Grapalat" w:cs="Sylfaen"/>
          <w:sz w:val="20"/>
          <w:szCs w:val="20"/>
          <w:lang w:val="af-ZA"/>
        </w:rPr>
        <w:t xml:space="preserve"> </w:t>
      </w:r>
      <w:r w:rsidRPr="00377AA7">
        <w:rPr>
          <w:rFonts w:ascii="GHEA Grapalat" w:hAnsi="GHEA Grapalat" w:cs="Sylfaen"/>
          <w:sz w:val="20"/>
          <w:szCs w:val="20"/>
        </w:rPr>
        <w:t>հայտերի</w:t>
      </w:r>
      <w:r w:rsidRPr="00377AA7">
        <w:rPr>
          <w:rFonts w:ascii="GHEA Grapalat" w:hAnsi="GHEA Grapalat" w:cs="Sylfaen"/>
          <w:sz w:val="20"/>
          <w:szCs w:val="20"/>
          <w:lang w:val="af-ZA"/>
        </w:rPr>
        <w:t xml:space="preserve"> </w:t>
      </w:r>
      <w:r w:rsidRPr="00377AA7">
        <w:rPr>
          <w:rFonts w:ascii="GHEA Grapalat" w:hAnsi="GHEA Grapalat" w:cs="Sylfaen"/>
          <w:sz w:val="20"/>
          <w:szCs w:val="20"/>
        </w:rPr>
        <w:t>բացման</w:t>
      </w:r>
      <w:r w:rsidRPr="00377AA7">
        <w:rPr>
          <w:rFonts w:ascii="GHEA Grapalat" w:hAnsi="GHEA Grapalat" w:cs="Sylfaen"/>
          <w:sz w:val="20"/>
          <w:szCs w:val="20"/>
          <w:lang w:val="af-ZA"/>
        </w:rPr>
        <w:t xml:space="preserve"> </w:t>
      </w:r>
      <w:r w:rsidRPr="00377AA7">
        <w:rPr>
          <w:rFonts w:ascii="GHEA Grapalat" w:hAnsi="GHEA Grapalat" w:cs="Sylfaen"/>
          <w:sz w:val="20"/>
          <w:szCs w:val="20"/>
        </w:rPr>
        <w:t>նիստում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մերժում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է</w:t>
      </w:r>
      <w:r w:rsidRPr="00377AA7">
        <w:rPr>
          <w:rFonts w:ascii="GHEA Grapalat" w:hAnsi="GHEA Grapalat" w:cs="Sylfaen"/>
          <w:sz w:val="20"/>
          <w:szCs w:val="20"/>
          <w:lang w:val="af-ZA"/>
        </w:rPr>
        <w:t xml:space="preserve"> </w:t>
      </w:r>
      <w:r w:rsidRPr="00377AA7">
        <w:rPr>
          <w:rFonts w:ascii="GHEA Grapalat" w:hAnsi="GHEA Grapalat" w:cs="Sylfaen"/>
          <w:sz w:val="20"/>
          <w:szCs w:val="20"/>
        </w:rPr>
        <w:t>և</w:t>
      </w:r>
      <w:r w:rsidRPr="00377AA7">
        <w:rPr>
          <w:rFonts w:ascii="GHEA Grapalat" w:hAnsi="GHEA Grapalat" w:cs="Sylfaen"/>
          <w:sz w:val="20"/>
          <w:szCs w:val="20"/>
          <w:lang w:val="af-ZA"/>
        </w:rPr>
        <w:t xml:space="preserve"> </w:t>
      </w:r>
      <w:r w:rsidRPr="00377AA7">
        <w:rPr>
          <w:rFonts w:ascii="GHEA Grapalat" w:hAnsi="GHEA Grapalat" w:cs="Sylfaen"/>
          <w:sz w:val="20"/>
          <w:szCs w:val="20"/>
        </w:rPr>
        <w:t>նույնությամբ</w:t>
      </w:r>
      <w:r w:rsidRPr="00377AA7">
        <w:rPr>
          <w:rFonts w:ascii="GHEA Grapalat" w:hAnsi="GHEA Grapalat" w:cs="Sylfaen"/>
          <w:sz w:val="20"/>
          <w:szCs w:val="20"/>
          <w:lang w:val="af-ZA"/>
        </w:rPr>
        <w:t xml:space="preserve"> </w:t>
      </w:r>
      <w:r w:rsidRPr="00377AA7">
        <w:rPr>
          <w:rFonts w:ascii="GHEA Grapalat" w:hAnsi="GHEA Grapalat" w:cs="Sylfaen"/>
          <w:sz w:val="20"/>
          <w:szCs w:val="20"/>
        </w:rPr>
        <w:t>վերադարձնում</w:t>
      </w:r>
      <w:r w:rsidRPr="00377AA7">
        <w:rPr>
          <w:rFonts w:ascii="GHEA Grapalat" w:hAnsi="GHEA Grapalat" w:cs="Sylfaen"/>
          <w:sz w:val="20"/>
          <w:szCs w:val="20"/>
          <w:lang w:val="af-ZA"/>
        </w:rPr>
        <w:t xml:space="preserve"> </w:t>
      </w:r>
      <w:r w:rsidRPr="00377AA7">
        <w:rPr>
          <w:rFonts w:ascii="GHEA Grapalat" w:hAnsi="GHEA Grapalat" w:cs="Sylfaen"/>
          <w:sz w:val="20"/>
          <w:szCs w:val="20"/>
        </w:rPr>
        <w:t>ներկայացնողին</w:t>
      </w:r>
      <w:r w:rsidRPr="00377AA7">
        <w:rPr>
          <w:rFonts w:ascii="GHEA Grapalat" w:hAnsi="GHEA Grapalat" w:cs="Sylfaen"/>
          <w:sz w:val="20"/>
          <w:szCs w:val="20"/>
          <w:lang w:val="af-ZA"/>
        </w:rPr>
        <w:t>:</w:t>
      </w:r>
    </w:p>
    <w:p w:rsidR="00404109" w:rsidRPr="00377AA7" w:rsidRDefault="00404109" w:rsidP="00404109">
      <w:pPr>
        <w:ind w:firstLine="567"/>
        <w:jc w:val="both"/>
        <w:rPr>
          <w:rFonts w:ascii="GHEA Grapalat" w:hAnsi="GHEA Grapalat"/>
          <w:b/>
          <w:sz w:val="20"/>
          <w:lang w:val="af-ZA"/>
        </w:rPr>
      </w:pPr>
    </w:p>
    <w:p w:rsidR="00404109" w:rsidRPr="00377AA7" w:rsidRDefault="00404109"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C96EB2" w:rsidRPr="00377AA7" w:rsidRDefault="00C96EB2" w:rsidP="00404109">
      <w:pPr>
        <w:pStyle w:val="norm"/>
        <w:spacing w:line="240" w:lineRule="auto"/>
        <w:ind w:firstLine="284"/>
        <w:jc w:val="right"/>
        <w:rPr>
          <w:rFonts w:ascii="GHEA Grapalat" w:hAnsi="GHEA Grapalat" w:cs="Sylfaen"/>
          <w:b/>
          <w:sz w:val="20"/>
          <w:lang w:val="es-ES"/>
        </w:rPr>
      </w:pPr>
    </w:p>
    <w:p w:rsidR="007E048A" w:rsidRDefault="007E048A" w:rsidP="00404109">
      <w:pPr>
        <w:pStyle w:val="norm"/>
        <w:spacing w:line="240" w:lineRule="auto"/>
        <w:ind w:firstLine="284"/>
        <w:jc w:val="right"/>
        <w:rPr>
          <w:rFonts w:ascii="GHEA Grapalat" w:hAnsi="GHEA Grapalat" w:cs="Sylfaen"/>
          <w:b/>
          <w:sz w:val="20"/>
          <w:lang w:val="es-ES"/>
        </w:rPr>
      </w:pPr>
    </w:p>
    <w:p w:rsidR="007E048A" w:rsidRDefault="007E048A" w:rsidP="00404109">
      <w:pPr>
        <w:pStyle w:val="norm"/>
        <w:spacing w:line="240" w:lineRule="auto"/>
        <w:ind w:firstLine="284"/>
        <w:jc w:val="right"/>
        <w:rPr>
          <w:rFonts w:ascii="GHEA Grapalat" w:hAnsi="GHEA Grapalat" w:cs="Sylfaen"/>
          <w:b/>
          <w:sz w:val="20"/>
          <w:lang w:val="es-ES"/>
        </w:rPr>
      </w:pPr>
    </w:p>
    <w:p w:rsidR="00404109" w:rsidRPr="00377AA7" w:rsidRDefault="00404109" w:rsidP="00404109">
      <w:pPr>
        <w:pStyle w:val="norm"/>
        <w:spacing w:line="240" w:lineRule="auto"/>
        <w:ind w:firstLine="284"/>
        <w:jc w:val="right"/>
        <w:rPr>
          <w:rFonts w:ascii="GHEA Grapalat" w:hAnsi="GHEA Grapalat" w:cs="Arial"/>
          <w:b/>
          <w:sz w:val="20"/>
          <w:lang w:val="es-ES"/>
        </w:rPr>
      </w:pPr>
      <w:r w:rsidRPr="00377AA7">
        <w:rPr>
          <w:rFonts w:ascii="GHEA Grapalat" w:hAnsi="GHEA Grapalat" w:cs="Sylfaen"/>
          <w:b/>
          <w:sz w:val="20"/>
          <w:lang w:val="es-ES"/>
        </w:rPr>
        <w:t>Հավելված</w:t>
      </w:r>
      <w:r w:rsidRPr="00377AA7">
        <w:rPr>
          <w:rFonts w:ascii="GHEA Grapalat" w:hAnsi="GHEA Grapalat" w:cs="Arial"/>
          <w:b/>
          <w:sz w:val="20"/>
          <w:lang w:val="es-ES"/>
        </w:rPr>
        <w:t xml:space="preserve">  N 1</w:t>
      </w:r>
    </w:p>
    <w:p w:rsidR="00404109" w:rsidRPr="00377AA7" w:rsidRDefault="00404109" w:rsidP="00404109">
      <w:pPr>
        <w:pStyle w:val="31"/>
        <w:spacing w:line="240" w:lineRule="auto"/>
        <w:jc w:val="right"/>
        <w:rPr>
          <w:rFonts w:ascii="GHEA Grapalat" w:hAnsi="GHEA Grapalat" w:cs="Arial"/>
          <w:b/>
          <w:lang w:val="es-ES"/>
        </w:rPr>
      </w:pPr>
      <w:r w:rsidRPr="00377AA7">
        <w:rPr>
          <w:rFonts w:ascii="GHEA Grapalat" w:hAnsi="GHEA Grapalat"/>
          <w:b/>
          <w:lang w:val="af-ZA"/>
        </w:rPr>
        <w:t>«</w:t>
      </w:r>
      <w:r w:rsidR="00C96EB2" w:rsidRPr="00377AA7">
        <w:rPr>
          <w:rFonts w:ascii="GHEA Grapalat" w:hAnsi="GHEA Grapalat"/>
          <w:b/>
          <w:lang w:val="af-ZA"/>
        </w:rPr>
        <w:t>ԱՄ</w:t>
      </w:r>
      <w:r w:rsidR="007E5E5D">
        <w:rPr>
          <w:rFonts w:ascii="GHEA Grapalat" w:hAnsi="GHEA Grapalat"/>
          <w:b/>
          <w:lang w:val="af-ZA"/>
        </w:rPr>
        <w:t>Ն</w:t>
      </w:r>
      <w:r w:rsidR="00C96EB2" w:rsidRPr="00377AA7">
        <w:rPr>
          <w:rFonts w:ascii="GHEA Grapalat" w:hAnsi="GHEA Grapalat"/>
          <w:b/>
          <w:lang w:val="af-ZA"/>
        </w:rPr>
        <w:t>Հ</w:t>
      </w:r>
      <w:r w:rsidR="007E048A">
        <w:rPr>
          <w:rFonts w:ascii="GHEA Grapalat" w:hAnsi="GHEA Grapalat"/>
          <w:b/>
          <w:lang w:val="es-ES"/>
        </w:rPr>
        <w:t>--</w:t>
      </w:r>
      <w:r w:rsidR="00C96EB2" w:rsidRPr="00377AA7">
        <w:rPr>
          <w:rFonts w:ascii="GHEA Grapalat" w:hAnsi="GHEA Grapalat" w:cs="Sylfaen"/>
          <w:b/>
        </w:rPr>
        <w:t>ԳՀ</w:t>
      </w:r>
      <w:r w:rsidRPr="00377AA7">
        <w:rPr>
          <w:rFonts w:ascii="GHEA Grapalat" w:hAnsi="GHEA Grapalat" w:cs="Sylfaen"/>
          <w:b/>
        </w:rPr>
        <w:t>Ծ</w:t>
      </w:r>
      <w:r w:rsidRPr="00377AA7">
        <w:rPr>
          <w:rFonts w:ascii="GHEA Grapalat" w:hAnsi="GHEA Grapalat" w:cs="Sylfaen"/>
          <w:b/>
          <w:lang w:val="hy-AM"/>
        </w:rPr>
        <w:t>ՁԲ</w:t>
      </w:r>
      <w:r w:rsidR="00C96EB2" w:rsidRPr="00377AA7">
        <w:rPr>
          <w:rFonts w:ascii="GHEA Grapalat" w:hAnsi="GHEA Grapalat"/>
          <w:b/>
          <w:lang w:val="es-ES"/>
        </w:rPr>
        <w:t>--19</w:t>
      </w:r>
      <w:r w:rsidRPr="00377AA7">
        <w:rPr>
          <w:rFonts w:ascii="GHEA Grapalat" w:hAnsi="GHEA Grapalat"/>
          <w:b/>
          <w:lang w:val="es-ES"/>
        </w:rPr>
        <w:t>/</w:t>
      </w:r>
      <w:r w:rsidR="00C96EB2" w:rsidRPr="00377AA7">
        <w:rPr>
          <w:rFonts w:ascii="GHEA Grapalat" w:hAnsi="GHEA Grapalat"/>
          <w:b/>
          <w:lang w:val="es-ES"/>
        </w:rPr>
        <w:t>0</w:t>
      </w:r>
      <w:r w:rsidR="007E5E5D">
        <w:rPr>
          <w:rFonts w:ascii="GHEA Grapalat" w:hAnsi="GHEA Grapalat"/>
          <w:b/>
          <w:lang w:val="es-ES"/>
        </w:rPr>
        <w:t>2</w:t>
      </w:r>
      <w:r w:rsidRPr="00377AA7">
        <w:rPr>
          <w:rFonts w:ascii="GHEA Grapalat" w:hAnsi="GHEA Grapalat"/>
          <w:b/>
          <w:lang w:val="af-ZA"/>
        </w:rPr>
        <w:t>»</w:t>
      </w:r>
      <w:r w:rsidRPr="00377AA7">
        <w:rPr>
          <w:rFonts w:ascii="GHEA Grapalat" w:hAnsi="GHEA Grapalat" w:cs="Sylfaen"/>
          <w:b/>
          <w:lang w:val="es-ES"/>
        </w:rPr>
        <w:t>*</w:t>
      </w:r>
      <w:r w:rsidRPr="00377AA7">
        <w:rPr>
          <w:rFonts w:ascii="GHEA Grapalat" w:hAnsi="GHEA Grapalat"/>
          <w:b/>
          <w:lang w:val="es-ES"/>
        </w:rPr>
        <w:t xml:space="preserve">  </w:t>
      </w:r>
      <w:r w:rsidRPr="00377AA7">
        <w:rPr>
          <w:rFonts w:ascii="GHEA Grapalat" w:hAnsi="GHEA Grapalat" w:cs="Sylfaen"/>
          <w:b/>
          <w:lang w:val="es-ES"/>
        </w:rPr>
        <w:t>ծածկագրով</w:t>
      </w:r>
    </w:p>
    <w:p w:rsidR="00404109" w:rsidRPr="00377AA7" w:rsidRDefault="00C96EB2" w:rsidP="00404109">
      <w:pPr>
        <w:pStyle w:val="31"/>
        <w:spacing w:line="240" w:lineRule="auto"/>
        <w:jc w:val="right"/>
        <w:rPr>
          <w:rFonts w:ascii="GHEA Grapalat" w:hAnsi="GHEA Grapalat" w:cs="Arial"/>
          <w:b/>
          <w:lang w:val="es-ES"/>
        </w:rPr>
      </w:pPr>
      <w:r w:rsidRPr="00377AA7">
        <w:rPr>
          <w:rFonts w:ascii="GHEA Grapalat" w:hAnsi="GHEA Grapalat" w:cs="Sylfaen"/>
          <w:b/>
          <w:lang w:val="es-ES"/>
        </w:rPr>
        <w:t xml:space="preserve">Գնանշման հարցման </w:t>
      </w:r>
      <w:r w:rsidR="00404109" w:rsidRPr="00377AA7">
        <w:rPr>
          <w:rFonts w:ascii="GHEA Grapalat" w:hAnsi="GHEA Grapalat" w:cs="Arial"/>
          <w:b/>
          <w:lang w:val="es-ES"/>
        </w:rPr>
        <w:t xml:space="preserve"> </w:t>
      </w:r>
      <w:r w:rsidR="00404109" w:rsidRPr="00377AA7">
        <w:rPr>
          <w:rFonts w:ascii="GHEA Grapalat" w:hAnsi="GHEA Grapalat" w:cs="Sylfaen"/>
          <w:b/>
          <w:lang w:val="es-ES"/>
        </w:rPr>
        <w:t>հրավերի</w:t>
      </w:r>
    </w:p>
    <w:p w:rsidR="00404109" w:rsidRPr="00377AA7" w:rsidRDefault="00404109" w:rsidP="00404109">
      <w:pPr>
        <w:jc w:val="center"/>
        <w:rPr>
          <w:rFonts w:ascii="GHEA Grapalat" w:hAnsi="GHEA Grapalat" w:cs="Sylfaen"/>
          <w:b/>
          <w:lang w:val="es-ES"/>
        </w:rPr>
      </w:pPr>
    </w:p>
    <w:p w:rsidR="00404109" w:rsidRPr="00377AA7" w:rsidRDefault="00404109" w:rsidP="00404109">
      <w:pPr>
        <w:jc w:val="center"/>
        <w:rPr>
          <w:rFonts w:ascii="GHEA Grapalat" w:hAnsi="GHEA Grapalat" w:cs="Arial"/>
          <w:b/>
          <w:lang w:val="es-ES"/>
        </w:rPr>
      </w:pPr>
      <w:r w:rsidRPr="00377AA7">
        <w:rPr>
          <w:rFonts w:ascii="GHEA Grapalat" w:hAnsi="GHEA Grapalat" w:cs="Sylfaen"/>
          <w:b/>
          <w:lang w:val="es-ES"/>
        </w:rPr>
        <w:t>ԴԻՄՈՒՄՀԱՅՏԱՐԱՐՈՒԹՅՈՒՆ*</w:t>
      </w:r>
    </w:p>
    <w:p w:rsidR="00404109" w:rsidRPr="00377AA7" w:rsidRDefault="00C96EB2" w:rsidP="00404109">
      <w:pPr>
        <w:pStyle w:val="6"/>
        <w:jc w:val="center"/>
        <w:rPr>
          <w:rFonts w:ascii="GHEA Grapalat" w:hAnsi="GHEA Grapalat" w:cs="Arial"/>
          <w:color w:val="auto"/>
          <w:sz w:val="24"/>
          <w:szCs w:val="24"/>
          <w:lang w:val="es-ES"/>
        </w:rPr>
      </w:pPr>
      <w:r w:rsidRPr="00377AA7">
        <w:rPr>
          <w:rFonts w:ascii="GHEA Grapalat" w:hAnsi="GHEA Grapalat" w:cs="Sylfaen"/>
          <w:color w:val="auto"/>
          <w:sz w:val="24"/>
          <w:szCs w:val="24"/>
          <w:lang w:val="es-ES"/>
        </w:rPr>
        <w:t xml:space="preserve">Գնանշման հարցման </w:t>
      </w:r>
      <w:r w:rsidR="00404109" w:rsidRPr="00377AA7">
        <w:rPr>
          <w:rFonts w:ascii="GHEA Grapalat" w:hAnsi="GHEA Grapalat" w:cs="Sylfaen"/>
          <w:color w:val="auto"/>
          <w:sz w:val="24"/>
          <w:szCs w:val="24"/>
          <w:lang w:val="es-ES"/>
        </w:rPr>
        <w:t xml:space="preserve"> մասնակցելու</w:t>
      </w:r>
      <w:r w:rsidR="00404109" w:rsidRPr="00377AA7">
        <w:rPr>
          <w:rFonts w:ascii="GHEA Grapalat" w:hAnsi="GHEA Grapalat" w:cs="Arial"/>
          <w:color w:val="auto"/>
          <w:sz w:val="24"/>
          <w:szCs w:val="24"/>
          <w:lang w:val="es-ES"/>
        </w:rPr>
        <w:t xml:space="preserve">  </w:t>
      </w:r>
    </w:p>
    <w:p w:rsidR="00404109" w:rsidRPr="00377AA7" w:rsidRDefault="00404109" w:rsidP="00404109">
      <w:pPr>
        <w:rPr>
          <w:lang w:val="es-ES" w:eastAsia="ru-RU"/>
        </w:rPr>
      </w:pPr>
    </w:p>
    <w:p w:rsidR="00404109" w:rsidRPr="00377AA7" w:rsidRDefault="00404109" w:rsidP="00404109">
      <w:pPr>
        <w:jc w:val="both"/>
        <w:rPr>
          <w:rFonts w:ascii="GHEA Grapalat" w:hAnsi="GHEA Grapalat" w:cs="Arial"/>
          <w:sz w:val="20"/>
          <w:szCs w:val="20"/>
          <w:lang w:val="es-ES"/>
        </w:rPr>
      </w:pPr>
      <w:r w:rsidRPr="00377AA7">
        <w:rPr>
          <w:rFonts w:ascii="GHEA Grapalat" w:hAnsi="GHEA Grapalat"/>
          <w:sz w:val="22"/>
          <w:szCs w:val="22"/>
          <w:u w:val="single"/>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lang w:val="es-ES"/>
        </w:rPr>
        <w:t xml:space="preserve"> </w:t>
      </w:r>
      <w:r w:rsidRPr="00377AA7">
        <w:rPr>
          <w:rFonts w:ascii="GHEA Grapalat" w:hAnsi="GHEA Grapalat" w:cs="Sylfaen"/>
          <w:sz w:val="20"/>
          <w:szCs w:val="20"/>
          <w:lang w:val="es-ES"/>
        </w:rPr>
        <w:t>հայտնում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որ</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ցանկություն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ունի</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մասնակցել</w:t>
      </w:r>
    </w:p>
    <w:p w:rsidR="00404109" w:rsidRPr="00377AA7" w:rsidRDefault="00404109" w:rsidP="00404109">
      <w:pPr>
        <w:jc w:val="both"/>
        <w:rPr>
          <w:rFonts w:ascii="GHEA Grapalat" w:hAnsi="GHEA Grapalat"/>
          <w:sz w:val="22"/>
          <w:szCs w:val="22"/>
          <w:vertAlign w:val="superscript"/>
          <w:lang w:val="es-ES"/>
        </w:rPr>
      </w:pPr>
      <w:r w:rsidRPr="00377AA7">
        <w:rPr>
          <w:rFonts w:ascii="GHEA Grapalat" w:hAnsi="GHEA Grapalat"/>
          <w:vertAlign w:val="superscript"/>
          <w:lang w:val="es-ES"/>
        </w:rPr>
        <w:t xml:space="preserve">               </w:t>
      </w:r>
      <w:r w:rsidRPr="00377AA7">
        <w:rPr>
          <w:rFonts w:ascii="GHEA Grapalat" w:hAnsi="GHEA Grapalat"/>
          <w:lang w:val="es-ES"/>
        </w:rPr>
        <w:t xml:space="preserve">            </w:t>
      </w:r>
      <w:r w:rsidRPr="00377AA7">
        <w:rPr>
          <w:rFonts w:ascii="GHEA Grapalat" w:hAnsi="GHEA Grapalat" w:cs="Sylfaen"/>
          <w:vertAlign w:val="superscript"/>
          <w:lang w:val="es-ES"/>
        </w:rPr>
        <w:t>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r w:rsidRPr="00377AA7">
        <w:rPr>
          <w:rFonts w:ascii="GHEA Grapalat" w:hAnsi="GHEA Grapalat" w:cs="Arial"/>
          <w:vertAlign w:val="superscript"/>
          <w:lang w:val="es-ES"/>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lang w:val="es-ES"/>
        </w:rPr>
        <w:t>-</w:t>
      </w:r>
      <w:r w:rsidRPr="00377AA7">
        <w:rPr>
          <w:rFonts w:ascii="GHEA Grapalat" w:hAnsi="GHEA Grapalat" w:cs="Sylfaen"/>
          <w:sz w:val="20"/>
          <w:szCs w:val="20"/>
          <w:lang w:val="es-ES"/>
        </w:rPr>
        <w:t>ի կողմից</w:t>
      </w:r>
      <w:r w:rsidRPr="00377AA7">
        <w:rPr>
          <w:rFonts w:ascii="GHEA Grapalat" w:hAnsi="GHEA Grapalat"/>
          <w:sz w:val="22"/>
          <w:szCs w:val="22"/>
          <w:u w:val="single"/>
          <w:lang w:val="es-ES"/>
        </w:rPr>
        <w:t xml:space="preserve"> </w:t>
      </w:r>
      <w:r w:rsidR="006F2DFF" w:rsidRPr="00377AA7">
        <w:rPr>
          <w:rFonts w:ascii="GHEA Grapalat" w:hAnsi="GHEA Grapalat"/>
          <w:b/>
          <w:sz w:val="20"/>
          <w:szCs w:val="20"/>
          <w:lang w:val="af-ZA"/>
        </w:rPr>
        <w:t>ԱՄ</w:t>
      </w:r>
      <w:r w:rsidR="007E5E5D">
        <w:rPr>
          <w:rFonts w:ascii="GHEA Grapalat" w:hAnsi="GHEA Grapalat"/>
          <w:b/>
          <w:sz w:val="20"/>
          <w:szCs w:val="20"/>
          <w:lang w:val="af-ZA"/>
        </w:rPr>
        <w:t>Ն</w:t>
      </w:r>
      <w:r w:rsidR="006F2DFF" w:rsidRPr="00377AA7">
        <w:rPr>
          <w:rFonts w:ascii="GHEA Grapalat" w:hAnsi="GHEA Grapalat"/>
          <w:b/>
          <w:sz w:val="20"/>
          <w:szCs w:val="20"/>
          <w:lang w:val="af-ZA"/>
        </w:rPr>
        <w:t>Հ–ԳՀԾՁԲ-19/0</w:t>
      </w:r>
      <w:r w:rsidR="007E5E5D">
        <w:rPr>
          <w:rFonts w:ascii="GHEA Grapalat" w:hAnsi="GHEA Grapalat"/>
          <w:b/>
          <w:sz w:val="20"/>
          <w:szCs w:val="20"/>
          <w:lang w:val="af-ZA"/>
        </w:rPr>
        <w:t>2</w:t>
      </w:r>
      <w:r w:rsidR="006F2DFF" w:rsidRPr="00377AA7">
        <w:rPr>
          <w:rFonts w:ascii="GHEA Grapalat" w:hAnsi="GHEA Grapalat"/>
          <w:u w:val="single"/>
          <w:lang w:val="af-ZA"/>
        </w:rPr>
        <w:t xml:space="preserve"> </w:t>
      </w:r>
      <w:r w:rsidRPr="00377AA7">
        <w:rPr>
          <w:rFonts w:ascii="GHEA Grapalat" w:hAnsi="GHEA Grapalat" w:cs="Sylfaen"/>
          <w:sz w:val="20"/>
          <w:szCs w:val="20"/>
          <w:lang w:val="es-ES"/>
        </w:rPr>
        <w:t>ծածկագրով հայտարարված</w:t>
      </w:r>
    </w:p>
    <w:p w:rsidR="00404109" w:rsidRPr="00377AA7" w:rsidRDefault="00404109" w:rsidP="00404109">
      <w:pPr>
        <w:jc w:val="both"/>
        <w:rPr>
          <w:rFonts w:ascii="GHEA Grapalat" w:hAnsi="GHEA Grapalat" w:cs="Sylfaen"/>
          <w:vertAlign w:val="superscript"/>
          <w:lang w:val="es-ES"/>
        </w:rPr>
      </w:pPr>
      <w:r w:rsidRPr="00377AA7">
        <w:rPr>
          <w:rFonts w:ascii="GHEA Grapalat" w:hAnsi="GHEA Grapalat" w:cs="Sylfaen"/>
          <w:vertAlign w:val="superscript"/>
          <w:lang w:val="es-ES"/>
        </w:rPr>
        <w:t xml:space="preserve">                       պատվիրատուի անվանումը</w:t>
      </w:r>
    </w:p>
    <w:p w:rsidR="00404109" w:rsidRPr="00377AA7" w:rsidRDefault="00C96EB2" w:rsidP="00404109">
      <w:pPr>
        <w:jc w:val="both"/>
        <w:rPr>
          <w:rFonts w:ascii="GHEA Grapalat" w:hAnsi="GHEA Grapalat" w:cs="Sylfaen"/>
          <w:sz w:val="20"/>
          <w:szCs w:val="20"/>
          <w:lang w:val="es-ES"/>
        </w:rPr>
      </w:pPr>
      <w:r w:rsidRPr="00377AA7">
        <w:rPr>
          <w:rFonts w:ascii="GHEA Grapalat" w:hAnsi="GHEA Grapalat" w:cs="Sylfaen"/>
          <w:sz w:val="20"/>
          <w:szCs w:val="20"/>
          <w:lang w:val="es-ES"/>
        </w:rPr>
        <w:t xml:space="preserve">գնանշման հարցման </w:t>
      </w:r>
      <w:r w:rsidR="00404109" w:rsidRPr="00377AA7">
        <w:rPr>
          <w:rFonts w:ascii="GHEA Grapalat" w:hAnsi="GHEA Grapalat" w:cs="Arial"/>
          <w:sz w:val="16"/>
          <w:szCs w:val="16"/>
          <w:lang w:val="es-ES"/>
        </w:rPr>
        <w:t xml:space="preserve"> </w:t>
      </w:r>
      <w:r w:rsidR="00404109" w:rsidRPr="00377AA7">
        <w:rPr>
          <w:rFonts w:ascii="GHEA Grapalat" w:hAnsi="GHEA Grapalat"/>
          <w:u w:val="single"/>
          <w:lang w:val="es-ES"/>
        </w:rPr>
        <w:tab/>
        <w:t xml:space="preserve">    </w:t>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r>
      <w:r w:rsidR="00404109" w:rsidRPr="00377AA7">
        <w:rPr>
          <w:rFonts w:ascii="GHEA Grapalat" w:hAnsi="GHEA Grapalat"/>
          <w:u w:val="single"/>
          <w:lang w:val="es-ES"/>
        </w:rPr>
        <w:tab/>
        <w:t xml:space="preserve">     </w:t>
      </w:r>
      <w:r w:rsidR="00404109" w:rsidRPr="00377AA7">
        <w:rPr>
          <w:rFonts w:ascii="GHEA Grapalat" w:hAnsi="GHEA Grapalat" w:cs="Sylfaen"/>
          <w:sz w:val="20"/>
          <w:szCs w:val="20"/>
          <w:lang w:val="es-ES"/>
        </w:rPr>
        <w:t xml:space="preserve"> չափաբաժնին</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չափաբաժիններին</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և</w:t>
      </w:r>
      <w:r w:rsidR="00404109" w:rsidRPr="00377AA7">
        <w:rPr>
          <w:rFonts w:ascii="GHEA Grapalat" w:hAnsi="GHEA Grapalat" w:cs="Arial"/>
          <w:sz w:val="20"/>
          <w:szCs w:val="20"/>
          <w:lang w:val="es-ES"/>
        </w:rPr>
        <w:t xml:space="preserve"> </w:t>
      </w:r>
      <w:r w:rsidR="00404109" w:rsidRPr="00377AA7">
        <w:rPr>
          <w:rFonts w:ascii="GHEA Grapalat" w:hAnsi="GHEA Grapalat" w:cs="Sylfaen"/>
          <w:sz w:val="20"/>
          <w:szCs w:val="20"/>
          <w:lang w:val="es-ES"/>
        </w:rPr>
        <w:t xml:space="preserve">հրավերի </w:t>
      </w:r>
    </w:p>
    <w:p w:rsidR="00404109" w:rsidRPr="00377AA7" w:rsidRDefault="00404109" w:rsidP="00404109">
      <w:pPr>
        <w:jc w:val="both"/>
        <w:rPr>
          <w:rFonts w:ascii="GHEA Grapalat" w:hAnsi="GHEA Grapalat"/>
          <w:vertAlign w:val="superscript"/>
          <w:lang w:val="es-ES"/>
        </w:rPr>
      </w:pPr>
      <w:r w:rsidRPr="00377AA7">
        <w:rPr>
          <w:rFonts w:ascii="GHEA Grapalat" w:hAnsi="GHEA Grapalat" w:cs="Sylfaen"/>
          <w:vertAlign w:val="superscript"/>
          <w:lang w:val="es-ES"/>
        </w:rPr>
        <w:t xml:space="preserve">                                            չափաբաժնի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չափաբաժինների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համարը</w:t>
      </w:r>
    </w:p>
    <w:p w:rsidR="00404109" w:rsidRPr="00377AA7" w:rsidRDefault="00404109" w:rsidP="00404109">
      <w:pPr>
        <w:jc w:val="both"/>
        <w:rPr>
          <w:rFonts w:ascii="GHEA Grapalat" w:hAnsi="GHEA Grapalat"/>
          <w:sz w:val="20"/>
          <w:szCs w:val="20"/>
          <w:lang w:val="es-ES"/>
        </w:rPr>
      </w:pPr>
      <w:r w:rsidRPr="00377AA7">
        <w:rPr>
          <w:rFonts w:ascii="GHEA Grapalat" w:hAnsi="GHEA Grapalat"/>
          <w:vertAlign w:val="superscript"/>
          <w:lang w:val="es-ES"/>
        </w:rPr>
        <w:t xml:space="preserve"> </w:t>
      </w:r>
      <w:r w:rsidRPr="00377AA7">
        <w:rPr>
          <w:rFonts w:ascii="GHEA Grapalat" w:hAnsi="GHEA Grapalat" w:cs="Sylfaen"/>
          <w:sz w:val="20"/>
          <w:szCs w:val="20"/>
          <w:lang w:val="es-ES"/>
        </w:rPr>
        <w:t>պահանջներին համապատասխան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ներկայացնում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հայտ:</w:t>
      </w:r>
    </w:p>
    <w:p w:rsidR="00404109" w:rsidRPr="00377AA7" w:rsidRDefault="00404109" w:rsidP="00404109">
      <w:pPr>
        <w:jc w:val="both"/>
        <w:rPr>
          <w:rFonts w:ascii="GHEA Grapalat" w:hAnsi="GHEA Grapalat"/>
          <w:sz w:val="12"/>
          <w:szCs w:val="12"/>
          <w:u w:val="single"/>
          <w:lang w:val="es-ES"/>
        </w:rPr>
      </w:pP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sz w:val="22"/>
          <w:szCs w:val="22"/>
          <w:u w:val="single"/>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lang w:val="es-ES"/>
        </w:rPr>
        <w:t>-</w:t>
      </w:r>
      <w:r w:rsidRPr="00377AA7">
        <w:rPr>
          <w:rFonts w:ascii="GHEA Grapalat" w:hAnsi="GHEA Grapalat" w:cs="Sylfaen"/>
          <w:sz w:val="20"/>
          <w:szCs w:val="20"/>
          <w:lang w:val="es-ES"/>
        </w:rPr>
        <w:t>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հայտնում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և</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հավաստում</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 xml:space="preserve">որ հանդիսանում է </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vertAlign w:val="superscript"/>
          <w:lang w:val="es-ES"/>
        </w:rPr>
        <w:t xml:space="preserve">                                             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u w:val="single"/>
          <w:lang w:val="es-ES"/>
        </w:rPr>
        <w:tab/>
      </w:r>
      <w:r w:rsidRPr="00377AA7">
        <w:rPr>
          <w:rFonts w:ascii="GHEA Grapalat" w:hAnsi="GHEA Grapalat" w:cs="Sylfaen"/>
          <w:sz w:val="20"/>
          <w:szCs w:val="20"/>
          <w:lang w:val="es-ES"/>
        </w:rPr>
        <w:t xml:space="preserve">ռեզիդենտ:  </w:t>
      </w:r>
    </w:p>
    <w:p w:rsidR="00404109" w:rsidRPr="00377AA7" w:rsidRDefault="00404109" w:rsidP="00404109">
      <w:pPr>
        <w:jc w:val="both"/>
        <w:rPr>
          <w:rFonts w:ascii="GHEA Grapalat" w:hAnsi="GHEA Grapalat" w:cs="Arial"/>
          <w:vertAlign w:val="superscript"/>
          <w:lang w:val="es-ES"/>
        </w:rPr>
      </w:pPr>
      <w:r w:rsidRPr="00377AA7">
        <w:rPr>
          <w:rFonts w:ascii="GHEA Grapalat" w:hAnsi="GHEA Grapalat" w:cs="Arial"/>
          <w:vertAlign w:val="superscript"/>
          <w:lang w:val="es-ES"/>
        </w:rPr>
        <w:t xml:space="preserve">                                               երկրի անվանումը</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sz w:val="20"/>
          <w:szCs w:val="20"/>
          <w:u w:val="single"/>
          <w:lang w:val="es-ES"/>
        </w:rPr>
        <w:t xml:space="preserve">                                         </w:t>
      </w:r>
      <w:r w:rsidRPr="00377AA7">
        <w:rPr>
          <w:rFonts w:ascii="GHEA Grapalat" w:hAnsi="GHEA Grapalat"/>
          <w:sz w:val="20"/>
          <w:szCs w:val="20"/>
          <w:lang w:val="es-ES"/>
        </w:rPr>
        <w:t>-</w:t>
      </w:r>
      <w:r w:rsidRPr="00377AA7">
        <w:rPr>
          <w:rFonts w:ascii="GHEA Grapalat" w:hAnsi="GHEA Grapalat" w:cs="Sylfaen"/>
          <w:sz w:val="20"/>
          <w:szCs w:val="20"/>
          <w:lang w:val="es-ES"/>
        </w:rPr>
        <w:t>ի՝</w:t>
      </w:r>
    </w:p>
    <w:p w:rsidR="00404109" w:rsidRPr="00377AA7" w:rsidRDefault="00404109" w:rsidP="00404109">
      <w:pPr>
        <w:jc w:val="both"/>
        <w:rPr>
          <w:rFonts w:ascii="GHEA Grapalat" w:hAnsi="GHEA Grapalat" w:cs="Sylfaen"/>
          <w:sz w:val="20"/>
          <w:szCs w:val="20"/>
          <w:lang w:val="es-ES"/>
        </w:rPr>
      </w:pPr>
      <w:r w:rsidRPr="00377AA7">
        <w:rPr>
          <w:rFonts w:ascii="GHEA Grapalat" w:hAnsi="GHEA Grapalat" w:cs="Sylfaen"/>
          <w:vertAlign w:val="superscript"/>
          <w:lang w:val="es-ES"/>
        </w:rPr>
        <w:t xml:space="preserve">               մասնակցի</w:t>
      </w:r>
      <w:r w:rsidRPr="00377AA7">
        <w:rPr>
          <w:rFonts w:ascii="GHEA Grapalat" w:hAnsi="GHEA Grapalat" w:cs="Arial"/>
          <w:vertAlign w:val="superscript"/>
          <w:lang w:val="es-ES"/>
        </w:rPr>
        <w:t xml:space="preserve"> </w:t>
      </w:r>
      <w:r w:rsidRPr="00377AA7">
        <w:rPr>
          <w:rFonts w:ascii="GHEA Grapalat" w:hAnsi="GHEA Grapalat" w:cs="Sylfaen"/>
          <w:vertAlign w:val="superscript"/>
          <w:lang w:val="es-ES"/>
        </w:rPr>
        <w:t>անվանումը</w:t>
      </w:r>
      <w:r w:rsidRPr="00377AA7">
        <w:rPr>
          <w:rFonts w:ascii="GHEA Grapalat" w:hAnsi="GHEA Grapalat" w:cs="Arial"/>
          <w:vertAlign w:val="superscript"/>
          <w:lang w:val="es-ES"/>
        </w:rPr>
        <w:t xml:space="preserve">  </w:t>
      </w:r>
    </w:p>
    <w:p w:rsidR="00404109" w:rsidRPr="00377AA7" w:rsidRDefault="00404109" w:rsidP="00404109">
      <w:pPr>
        <w:numPr>
          <w:ilvl w:val="0"/>
          <w:numId w:val="18"/>
        </w:numPr>
        <w:jc w:val="both"/>
        <w:rPr>
          <w:rFonts w:ascii="GHEA Grapalat" w:hAnsi="GHEA Grapalat" w:cs="Arial"/>
          <w:szCs w:val="22"/>
          <w:u w:val="single"/>
          <w:lang w:val="es-ES"/>
        </w:rPr>
      </w:pPr>
      <w:r w:rsidRPr="00377AA7">
        <w:rPr>
          <w:rFonts w:ascii="GHEA Grapalat" w:hAnsi="GHEA Grapalat" w:cs="Arial"/>
          <w:sz w:val="20"/>
          <w:szCs w:val="20"/>
          <w:lang w:val="es-ES"/>
        </w:rPr>
        <w:t xml:space="preserve">հարկ վճարողի հաշվառման համարն </w:t>
      </w:r>
      <w:r w:rsidRPr="00377AA7">
        <w:rPr>
          <w:rFonts w:ascii="GHEA Grapalat" w:hAnsi="GHEA Grapalat" w:cs="Sylfaen"/>
          <w:sz w:val="20"/>
          <w:szCs w:val="20"/>
          <w:lang w:val="es-ES"/>
        </w:rPr>
        <w:t>է</w:t>
      </w:r>
      <w:r w:rsidRPr="00377AA7">
        <w:rPr>
          <w:rFonts w:ascii="GHEA Grapalat" w:hAnsi="GHEA Grapalat" w:cs="Arial"/>
          <w:sz w:val="20"/>
          <w:szCs w:val="20"/>
          <w:lang w:val="es-ES"/>
        </w:rPr>
        <w:t>`</w:t>
      </w:r>
      <w:r w:rsidRPr="00377AA7">
        <w:rPr>
          <w:rFonts w:ascii="GHEA Grapalat" w:hAnsi="GHEA Grapalat" w:cs="Arial"/>
          <w:szCs w:val="22"/>
          <w:lang w:val="es-ES"/>
        </w:rPr>
        <w:t xml:space="preserve"> </w:t>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r>
      <w:r w:rsidRPr="00377AA7">
        <w:rPr>
          <w:rFonts w:ascii="GHEA Grapalat" w:hAnsi="GHEA Grapalat" w:cs="Arial"/>
          <w:szCs w:val="22"/>
          <w:u w:val="single"/>
          <w:lang w:val="es-ES"/>
        </w:rPr>
        <w:tab/>
        <w:t>.</w:t>
      </w:r>
    </w:p>
    <w:p w:rsidR="00404109" w:rsidRPr="00377AA7" w:rsidRDefault="00404109" w:rsidP="00404109">
      <w:pPr>
        <w:jc w:val="both"/>
        <w:rPr>
          <w:rFonts w:ascii="GHEA Grapalat" w:hAnsi="GHEA Grapalat" w:cs="Arial"/>
          <w:vertAlign w:val="superscript"/>
          <w:lang w:val="es-ES"/>
        </w:rPr>
      </w:pPr>
      <w:r w:rsidRPr="00377AA7">
        <w:rPr>
          <w:rFonts w:ascii="GHEA Grapalat" w:hAnsi="GHEA Grapalat" w:cs="Arial"/>
          <w:vertAlign w:val="superscript"/>
          <w:lang w:val="es-ES"/>
        </w:rPr>
        <w:t xml:space="preserve">                                                                                                               հարկի վճարողի հաշվառման համարը</w:t>
      </w:r>
    </w:p>
    <w:p w:rsidR="00404109" w:rsidRPr="00377AA7" w:rsidRDefault="00404109" w:rsidP="00404109">
      <w:pPr>
        <w:numPr>
          <w:ilvl w:val="0"/>
          <w:numId w:val="18"/>
        </w:numPr>
        <w:jc w:val="both"/>
        <w:rPr>
          <w:rFonts w:ascii="GHEA Grapalat" w:hAnsi="GHEA Grapalat"/>
          <w:sz w:val="22"/>
          <w:szCs w:val="22"/>
          <w:u w:val="single"/>
          <w:lang w:val="es-ES"/>
        </w:rPr>
      </w:pPr>
      <w:r w:rsidRPr="00377AA7">
        <w:rPr>
          <w:rFonts w:ascii="GHEA Grapalat" w:hAnsi="GHEA Grapalat" w:cs="Sylfaen"/>
          <w:sz w:val="20"/>
          <w:szCs w:val="20"/>
          <w:lang w:val="es-ES"/>
        </w:rPr>
        <w:t>էլեկտրոնային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փոստի</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հասցեն</w:t>
      </w:r>
      <w:r w:rsidRPr="00377AA7">
        <w:rPr>
          <w:rFonts w:ascii="GHEA Grapalat" w:hAnsi="GHEA Grapalat" w:cs="Arial"/>
          <w:sz w:val="20"/>
          <w:szCs w:val="20"/>
          <w:lang w:val="es-ES"/>
        </w:rPr>
        <w:t xml:space="preserve"> </w:t>
      </w:r>
      <w:r w:rsidRPr="00377AA7">
        <w:rPr>
          <w:rFonts w:ascii="GHEA Grapalat" w:hAnsi="GHEA Grapalat" w:cs="Sylfaen"/>
          <w:sz w:val="20"/>
          <w:szCs w:val="20"/>
          <w:lang w:val="es-ES"/>
        </w:rPr>
        <w:t>է</w:t>
      </w:r>
      <w:r w:rsidRPr="00377AA7">
        <w:rPr>
          <w:rFonts w:ascii="GHEA Grapalat" w:hAnsi="GHEA Grapalat" w:cs="Arial"/>
          <w:sz w:val="20"/>
          <w:szCs w:val="20"/>
          <w:lang w:val="es-ES"/>
        </w:rPr>
        <w:t>`</w:t>
      </w:r>
      <w:r w:rsidRPr="00377AA7">
        <w:rPr>
          <w:rFonts w:ascii="GHEA Grapalat" w:hAnsi="GHEA Grapalat" w:cs="Arial"/>
          <w:szCs w:val="22"/>
          <w:lang w:val="es-ES"/>
        </w:rPr>
        <w:t xml:space="preserve"> </w:t>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r>
      <w:r w:rsidRPr="00377AA7">
        <w:rPr>
          <w:rFonts w:ascii="GHEA Grapalat" w:hAnsi="GHEA Grapalat"/>
          <w:u w:val="single"/>
          <w:lang w:val="es-ES"/>
        </w:rPr>
        <w:tab/>
        <w:t>.</w:t>
      </w:r>
    </w:p>
    <w:p w:rsidR="00404109" w:rsidRPr="00377AA7" w:rsidRDefault="00404109" w:rsidP="00404109">
      <w:pPr>
        <w:jc w:val="both"/>
        <w:rPr>
          <w:rFonts w:ascii="GHEA Grapalat" w:hAnsi="GHEA Grapalat"/>
          <w:sz w:val="10"/>
          <w:szCs w:val="10"/>
          <w:lang w:val="es-ES"/>
        </w:rPr>
      </w:pPr>
      <w:r w:rsidRPr="00377AA7">
        <w:rPr>
          <w:rFonts w:ascii="GHEA Grapalat" w:hAnsi="GHEA Grapalat" w:cs="Arial"/>
          <w:vertAlign w:val="superscript"/>
          <w:lang w:val="es-ES"/>
        </w:rPr>
        <w:t xml:space="preserve">                                                                                                                       էլեկտրոնային փոստի հասցեն</w:t>
      </w:r>
    </w:p>
    <w:p w:rsidR="00404109" w:rsidRPr="00377AA7" w:rsidRDefault="00404109" w:rsidP="00404109">
      <w:pPr>
        <w:jc w:val="right"/>
        <w:rPr>
          <w:rFonts w:ascii="GHEA Grapalat" w:hAnsi="GHEA Grapalat"/>
          <w:sz w:val="10"/>
          <w:szCs w:val="10"/>
          <w:lang w:val="es-ES"/>
        </w:rPr>
      </w:pPr>
    </w:p>
    <w:p w:rsidR="00404109" w:rsidRPr="00377AA7" w:rsidRDefault="00404109" w:rsidP="007E048A">
      <w:pPr>
        <w:rPr>
          <w:rFonts w:ascii="GHEA Grapalat" w:hAnsi="GHEA Grapalat"/>
          <w:sz w:val="10"/>
          <w:szCs w:val="10"/>
          <w:lang w:val="es-ES"/>
        </w:rPr>
      </w:pPr>
    </w:p>
    <w:p w:rsidR="00404109" w:rsidRPr="00377AA7" w:rsidRDefault="00404109" w:rsidP="00404109">
      <w:pPr>
        <w:jc w:val="right"/>
        <w:rPr>
          <w:rFonts w:ascii="GHEA Grapalat" w:hAnsi="GHEA Grapalat"/>
          <w:sz w:val="10"/>
          <w:szCs w:val="10"/>
          <w:lang w:val="hy-AM"/>
        </w:rPr>
      </w:pPr>
    </w:p>
    <w:p w:rsidR="00404109" w:rsidRPr="00377AA7" w:rsidRDefault="00404109" w:rsidP="00404109">
      <w:pPr>
        <w:numPr>
          <w:ilvl w:val="0"/>
          <w:numId w:val="18"/>
        </w:numPr>
        <w:jc w:val="both"/>
        <w:rPr>
          <w:rFonts w:ascii="GHEA Grapalat" w:hAnsi="GHEA Grapalat" w:cs="Arial"/>
          <w:vertAlign w:val="superscript"/>
          <w:lang w:val="es-ES"/>
        </w:rPr>
      </w:pPr>
      <w:r w:rsidRPr="00377AA7">
        <w:rPr>
          <w:rFonts w:ascii="GHEA Grapalat" w:hAnsi="GHEA Grapalat"/>
          <w:sz w:val="20"/>
          <w:szCs w:val="20"/>
          <w:lang w:val="hy-AM"/>
        </w:rPr>
        <w:t>գործունեության հասցեն է՝ -------------------------------------------------</w:t>
      </w:r>
      <w:r w:rsidRPr="00377AA7">
        <w:rPr>
          <w:rFonts w:ascii="GHEA Grapalat" w:hAnsi="GHEA Grapalat"/>
          <w:sz w:val="20"/>
          <w:szCs w:val="20"/>
        </w:rPr>
        <w:t>.</w:t>
      </w:r>
      <w:r w:rsidRPr="00377AA7">
        <w:rPr>
          <w:rFonts w:ascii="GHEA Grapalat" w:hAnsi="GHEA Grapalat"/>
          <w:sz w:val="20"/>
          <w:szCs w:val="20"/>
          <w:lang w:val="es-ES"/>
        </w:rPr>
        <w:t xml:space="preserve">                                     </w:t>
      </w:r>
    </w:p>
    <w:p w:rsidR="00404109" w:rsidRPr="00377AA7" w:rsidRDefault="00404109" w:rsidP="00404109">
      <w:pPr>
        <w:jc w:val="both"/>
        <w:rPr>
          <w:rFonts w:ascii="GHEA Grapalat" w:hAnsi="GHEA Grapalat"/>
          <w:sz w:val="16"/>
          <w:szCs w:val="16"/>
          <w:lang w:val="hy-AM"/>
        </w:rPr>
      </w:pPr>
      <w:r w:rsidRPr="00377AA7">
        <w:rPr>
          <w:rFonts w:ascii="GHEA Grapalat" w:hAnsi="GHEA Grapalat"/>
          <w:sz w:val="16"/>
          <w:szCs w:val="16"/>
        </w:rPr>
        <w:t xml:space="preserve">                                      </w:t>
      </w:r>
      <w:r w:rsidRPr="00377AA7">
        <w:rPr>
          <w:rFonts w:ascii="GHEA Grapalat" w:hAnsi="GHEA Grapalat"/>
          <w:sz w:val="16"/>
          <w:szCs w:val="16"/>
          <w:lang w:val="hy-AM"/>
        </w:rPr>
        <w:t xml:space="preserve">                                               գործունեության հասցեն</w:t>
      </w:r>
    </w:p>
    <w:p w:rsidR="00404109" w:rsidRPr="00377AA7" w:rsidRDefault="00404109" w:rsidP="00404109">
      <w:pPr>
        <w:ind w:firstLine="708"/>
        <w:jc w:val="both"/>
        <w:rPr>
          <w:rFonts w:ascii="GHEA Grapalat" w:hAnsi="GHEA Grapalat" w:cs="Arial"/>
          <w:sz w:val="20"/>
          <w:szCs w:val="20"/>
          <w:lang w:val="hy-AM"/>
        </w:rPr>
      </w:pPr>
    </w:p>
    <w:p w:rsidR="00404109" w:rsidRPr="00377AA7" w:rsidRDefault="00404109" w:rsidP="00404109">
      <w:pPr>
        <w:numPr>
          <w:ilvl w:val="0"/>
          <w:numId w:val="18"/>
        </w:numPr>
        <w:jc w:val="both"/>
        <w:rPr>
          <w:rFonts w:ascii="GHEA Grapalat" w:hAnsi="GHEA Grapalat" w:cs="Arial"/>
          <w:vertAlign w:val="superscript"/>
          <w:lang w:val="es-ES"/>
        </w:rPr>
      </w:pPr>
      <w:r w:rsidRPr="00377AA7">
        <w:rPr>
          <w:rFonts w:ascii="GHEA Grapalat" w:hAnsi="GHEA Grapalat"/>
          <w:sz w:val="20"/>
          <w:szCs w:val="20"/>
          <w:lang w:val="hy-AM"/>
        </w:rPr>
        <w:t>հեռախոսահամարն է՝ -------------------------------------------------</w:t>
      </w:r>
      <w:r w:rsidRPr="00377AA7">
        <w:rPr>
          <w:rFonts w:ascii="GHEA Grapalat" w:hAnsi="GHEA Grapalat"/>
          <w:sz w:val="20"/>
          <w:szCs w:val="20"/>
        </w:rPr>
        <w:t>.</w:t>
      </w:r>
      <w:r w:rsidRPr="00377AA7">
        <w:rPr>
          <w:rFonts w:ascii="GHEA Grapalat" w:hAnsi="GHEA Grapalat"/>
          <w:sz w:val="20"/>
          <w:szCs w:val="20"/>
          <w:lang w:val="es-ES"/>
        </w:rPr>
        <w:t xml:space="preserve">                                     </w:t>
      </w:r>
    </w:p>
    <w:p w:rsidR="00404109" w:rsidRPr="00377AA7" w:rsidRDefault="00404109" w:rsidP="00404109">
      <w:pPr>
        <w:jc w:val="both"/>
        <w:rPr>
          <w:rFonts w:ascii="GHEA Grapalat" w:hAnsi="GHEA Grapalat"/>
          <w:sz w:val="16"/>
          <w:szCs w:val="16"/>
          <w:lang w:val="hy-AM"/>
        </w:rPr>
      </w:pPr>
      <w:r w:rsidRPr="00377AA7">
        <w:rPr>
          <w:rFonts w:ascii="GHEA Grapalat" w:hAnsi="GHEA Grapalat"/>
          <w:sz w:val="16"/>
          <w:szCs w:val="16"/>
        </w:rPr>
        <w:t xml:space="preserve">                                    </w:t>
      </w:r>
      <w:r w:rsidRPr="00377AA7">
        <w:rPr>
          <w:rFonts w:ascii="GHEA Grapalat" w:hAnsi="GHEA Grapalat"/>
          <w:sz w:val="16"/>
          <w:szCs w:val="16"/>
          <w:lang w:val="hy-AM"/>
        </w:rPr>
        <w:t xml:space="preserve">                                       հեռախոսի համարը</w:t>
      </w:r>
    </w:p>
    <w:p w:rsidR="00404109" w:rsidRPr="00377AA7" w:rsidRDefault="00404109" w:rsidP="00404109">
      <w:pPr>
        <w:ind w:firstLine="709"/>
        <w:jc w:val="both"/>
        <w:rPr>
          <w:rFonts w:ascii="GHEA Grapalat" w:hAnsi="GHEA Grapalat"/>
          <w:sz w:val="20"/>
          <w:lang w:val="es-ES"/>
        </w:rPr>
      </w:pPr>
      <w:r w:rsidRPr="00377AA7">
        <w:rPr>
          <w:rFonts w:ascii="GHEA Grapalat" w:hAnsi="GHEA Grapalat" w:cs="Arial"/>
          <w:sz w:val="20"/>
          <w:szCs w:val="20"/>
          <w:lang w:val="es-ES"/>
        </w:rPr>
        <w:t>Սույնով</w:t>
      </w:r>
      <w:r w:rsidRPr="00377AA7">
        <w:rPr>
          <w:rFonts w:ascii="GHEA Grapalat" w:hAnsi="GHEA Grapalat"/>
          <w:sz w:val="20"/>
          <w:lang w:val="hy-AM"/>
        </w:rPr>
        <w:t xml:space="preserve">  </w:t>
      </w:r>
      <w:r w:rsidRPr="00377AA7">
        <w:rPr>
          <w:rFonts w:ascii="GHEA Grapalat" w:hAnsi="GHEA Grapalat"/>
          <w:sz w:val="20"/>
          <w:u w:val="single"/>
          <w:lang w:val="hy-AM"/>
        </w:rPr>
        <w:t xml:space="preserve">                                                </w:t>
      </w:r>
      <w:r w:rsidRPr="00377AA7">
        <w:rPr>
          <w:rFonts w:ascii="GHEA Grapalat" w:hAnsi="GHEA Grapalat"/>
          <w:sz w:val="20"/>
          <w:u w:val="single"/>
          <w:lang w:val="es-ES"/>
        </w:rPr>
        <w:t xml:space="preserve">                         </w:t>
      </w:r>
      <w:r w:rsidRPr="00377AA7">
        <w:rPr>
          <w:rFonts w:ascii="GHEA Grapalat" w:hAnsi="GHEA Grapalat"/>
          <w:sz w:val="20"/>
          <w:u w:val="single"/>
          <w:lang w:val="hy-AM"/>
        </w:rPr>
        <w:t xml:space="preserve">          </w:t>
      </w:r>
      <w:r w:rsidRPr="00377AA7">
        <w:rPr>
          <w:rFonts w:ascii="GHEA Grapalat" w:hAnsi="GHEA Grapalat"/>
          <w:lang w:val="hy-AM"/>
        </w:rPr>
        <w:t>-</w:t>
      </w:r>
      <w:r w:rsidRPr="00377AA7">
        <w:rPr>
          <w:rFonts w:ascii="GHEA Grapalat" w:hAnsi="GHEA Grapalat" w:cs="Arial"/>
          <w:sz w:val="20"/>
          <w:szCs w:val="20"/>
          <w:lang w:val="es-ES"/>
        </w:rPr>
        <w:t>ն հայտարարում և հավաստում է, որ՝</w:t>
      </w:r>
      <w:r w:rsidRPr="00377AA7">
        <w:rPr>
          <w:rFonts w:ascii="GHEA Grapalat" w:hAnsi="GHEA Grapalat" w:cs="Arial"/>
          <w:lang w:val="hy-AM"/>
        </w:rPr>
        <w:t xml:space="preserve"> </w:t>
      </w:r>
    </w:p>
    <w:p w:rsidR="00404109" w:rsidRPr="00377AA7" w:rsidRDefault="00404109" w:rsidP="00404109">
      <w:pPr>
        <w:jc w:val="both"/>
        <w:rPr>
          <w:rFonts w:ascii="GHEA Grapalat" w:hAnsi="GHEA Grapalat"/>
          <w:i/>
          <w:sz w:val="16"/>
          <w:vertAlign w:val="superscript"/>
          <w:lang w:val="es-ES"/>
        </w:rPr>
      </w:pP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es-ES"/>
        </w:rPr>
        <w:t xml:space="preserve">                                    </w:t>
      </w:r>
      <w:r w:rsidRPr="00377AA7">
        <w:rPr>
          <w:rFonts w:ascii="GHEA Grapalat" w:hAnsi="GHEA Grapalat" w:cs="Sylfaen"/>
          <w:vertAlign w:val="superscript"/>
          <w:lang w:val="hy-AM"/>
        </w:rPr>
        <w:t>մասնակցի անվանում</w:t>
      </w:r>
    </w:p>
    <w:p w:rsidR="00404109" w:rsidRPr="00377AA7" w:rsidRDefault="00404109" w:rsidP="00404109">
      <w:pPr>
        <w:ind w:firstLine="708"/>
        <w:jc w:val="both"/>
        <w:rPr>
          <w:rFonts w:ascii="GHEA Grapalat" w:hAnsi="GHEA Grapalat" w:cs="Sylfaen"/>
          <w:sz w:val="20"/>
          <w:lang w:val="hy-AM"/>
        </w:rPr>
      </w:pPr>
      <w:r w:rsidRPr="00377AA7">
        <w:rPr>
          <w:rFonts w:ascii="GHEA Grapalat" w:hAnsi="GHEA Grapalat" w:cs="Arial"/>
          <w:sz w:val="20"/>
          <w:szCs w:val="20"/>
          <w:lang w:val="es-ES"/>
        </w:rPr>
        <w:t xml:space="preserve">1) բավարարում է </w:t>
      </w:r>
      <w:r w:rsidR="006F2DFF" w:rsidRPr="00377AA7">
        <w:rPr>
          <w:rFonts w:ascii="GHEA Grapalat" w:hAnsi="GHEA Grapalat"/>
          <w:b/>
          <w:sz w:val="20"/>
          <w:szCs w:val="20"/>
          <w:lang w:val="af-ZA"/>
        </w:rPr>
        <w:t>ԱՄ</w:t>
      </w:r>
      <w:r w:rsidR="007E5E5D">
        <w:rPr>
          <w:rFonts w:ascii="GHEA Grapalat" w:hAnsi="GHEA Grapalat"/>
          <w:b/>
          <w:sz w:val="20"/>
          <w:szCs w:val="20"/>
          <w:lang w:val="af-ZA"/>
        </w:rPr>
        <w:t>Ն</w:t>
      </w:r>
      <w:r w:rsidR="006F2DFF" w:rsidRPr="00377AA7">
        <w:rPr>
          <w:rFonts w:ascii="GHEA Grapalat" w:hAnsi="GHEA Grapalat"/>
          <w:b/>
          <w:sz w:val="20"/>
          <w:szCs w:val="20"/>
          <w:lang w:val="af-ZA"/>
        </w:rPr>
        <w:t>Հ–ԳՀԾՁԲ-19/0</w:t>
      </w:r>
      <w:r w:rsidR="007E5E5D">
        <w:rPr>
          <w:rFonts w:ascii="GHEA Grapalat" w:hAnsi="GHEA Grapalat"/>
          <w:b/>
          <w:sz w:val="20"/>
          <w:szCs w:val="20"/>
          <w:lang w:val="af-ZA"/>
        </w:rPr>
        <w:t>2</w:t>
      </w:r>
      <w:r w:rsidR="006F2DFF" w:rsidRPr="00377AA7">
        <w:rPr>
          <w:rFonts w:ascii="GHEA Grapalat" w:hAnsi="GHEA Grapalat"/>
          <w:u w:val="single"/>
          <w:lang w:val="af-ZA"/>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հրավերով սահմանված մասնակցության իրավունքի պահանջներին </w:t>
      </w:r>
      <w:r w:rsidRPr="00377AA7">
        <w:rPr>
          <w:rFonts w:ascii="GHEA Grapalat" w:hAnsi="GHEA Grapalat" w:cs="Arial"/>
          <w:sz w:val="20"/>
          <w:szCs w:val="20"/>
          <w:lang w:val="hy-AM"/>
        </w:rPr>
        <w:t xml:space="preserve"> և </w:t>
      </w:r>
      <w:r w:rsidRPr="00377AA7">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377AA7">
        <w:rPr>
          <w:rFonts w:ascii="GHEA Grapalat" w:hAnsi="GHEA Grapalat" w:cs="Sylfaen"/>
          <w:sz w:val="20"/>
          <w:lang w:val="es-ES"/>
        </w:rPr>
        <w:t>.</w:t>
      </w:r>
      <w:r w:rsidRPr="00377AA7">
        <w:rPr>
          <w:rFonts w:ascii="GHEA Grapalat" w:hAnsi="GHEA Grapalat" w:cs="Sylfaen"/>
          <w:sz w:val="20"/>
          <w:lang w:val="hy-AM"/>
        </w:rPr>
        <w:t xml:space="preserve"> </w:t>
      </w:r>
    </w:p>
    <w:p w:rsidR="00404109" w:rsidRPr="00377AA7" w:rsidRDefault="00404109" w:rsidP="00404109">
      <w:pPr>
        <w:ind w:firstLine="708"/>
        <w:jc w:val="both"/>
        <w:rPr>
          <w:rFonts w:ascii="GHEA Grapalat" w:hAnsi="GHEA Grapalat" w:cs="Arial"/>
          <w:sz w:val="22"/>
          <w:szCs w:val="22"/>
          <w:lang w:val="es-ES"/>
        </w:rPr>
      </w:pPr>
      <w:r w:rsidRPr="00377AA7">
        <w:rPr>
          <w:rFonts w:ascii="GHEA Grapalat" w:hAnsi="GHEA Grapalat" w:cs="Arial"/>
          <w:sz w:val="20"/>
          <w:szCs w:val="20"/>
          <w:lang w:val="hy-AM"/>
        </w:rPr>
        <w:t>2</w:t>
      </w:r>
      <w:r w:rsidRPr="00377AA7">
        <w:rPr>
          <w:rFonts w:ascii="GHEA Grapalat" w:hAnsi="GHEA Grapalat" w:cs="Arial"/>
          <w:sz w:val="20"/>
          <w:szCs w:val="20"/>
          <w:lang w:val="es-ES"/>
        </w:rPr>
        <w:t xml:space="preserve">) </w:t>
      </w:r>
      <w:r w:rsidR="006F2DFF" w:rsidRPr="00377AA7">
        <w:rPr>
          <w:rFonts w:ascii="GHEA Grapalat" w:hAnsi="GHEA Grapalat"/>
          <w:b/>
          <w:sz w:val="20"/>
          <w:szCs w:val="20"/>
          <w:lang w:val="af-ZA"/>
        </w:rPr>
        <w:t>ԱՄ</w:t>
      </w:r>
      <w:r w:rsidR="007E5E5D">
        <w:rPr>
          <w:rFonts w:ascii="GHEA Grapalat" w:hAnsi="GHEA Grapalat"/>
          <w:b/>
          <w:sz w:val="20"/>
          <w:szCs w:val="20"/>
          <w:lang w:val="af-ZA"/>
        </w:rPr>
        <w:t>Ն</w:t>
      </w:r>
      <w:r w:rsidR="006F2DFF" w:rsidRPr="00377AA7">
        <w:rPr>
          <w:rFonts w:ascii="GHEA Grapalat" w:hAnsi="GHEA Grapalat"/>
          <w:b/>
          <w:sz w:val="20"/>
          <w:szCs w:val="20"/>
          <w:lang w:val="af-ZA"/>
        </w:rPr>
        <w:t>ՏՀ–ԳՀԾՁԲ-19/0</w:t>
      </w:r>
      <w:r w:rsidR="007E5E5D">
        <w:rPr>
          <w:rFonts w:ascii="GHEA Grapalat" w:hAnsi="GHEA Grapalat"/>
          <w:b/>
          <w:sz w:val="20"/>
          <w:szCs w:val="20"/>
          <w:lang w:val="af-ZA"/>
        </w:rPr>
        <w:t>2</w:t>
      </w:r>
      <w:r w:rsidR="006F2DFF" w:rsidRPr="00377AA7">
        <w:rPr>
          <w:rFonts w:ascii="GHEA Grapalat" w:hAnsi="GHEA Grapalat"/>
          <w:u w:val="single"/>
          <w:lang w:val="af-ZA"/>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մասնակցելու շրջանակում`</w:t>
      </w:r>
      <w:r w:rsidRPr="00377AA7">
        <w:rPr>
          <w:rFonts w:ascii="GHEA Grapalat" w:hAnsi="GHEA Grapalat" w:cs="Sylfaen"/>
          <w:sz w:val="22"/>
          <w:szCs w:val="22"/>
          <w:lang w:val="es-ES"/>
        </w:rPr>
        <w:t xml:space="preserve">  </w:t>
      </w:r>
    </w:p>
    <w:p w:rsidR="00404109" w:rsidRPr="00377AA7" w:rsidRDefault="00404109" w:rsidP="00404109">
      <w:pPr>
        <w:numPr>
          <w:ilvl w:val="0"/>
          <w:numId w:val="18"/>
        </w:numPr>
        <w:ind w:left="0" w:firstLine="720"/>
        <w:jc w:val="both"/>
        <w:rPr>
          <w:rFonts w:ascii="GHEA Grapalat" w:hAnsi="GHEA Grapalat" w:cs="Arial"/>
          <w:sz w:val="20"/>
          <w:szCs w:val="20"/>
          <w:lang w:val="es-ES"/>
        </w:rPr>
      </w:pPr>
      <w:r w:rsidRPr="00377AA7">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404109" w:rsidRPr="00377AA7" w:rsidRDefault="00404109" w:rsidP="00404109">
      <w:pPr>
        <w:numPr>
          <w:ilvl w:val="0"/>
          <w:numId w:val="18"/>
        </w:numPr>
        <w:ind w:left="0" w:firstLine="720"/>
        <w:jc w:val="both"/>
        <w:rPr>
          <w:rFonts w:ascii="GHEA Grapalat" w:hAnsi="GHEA Grapalat"/>
          <w:sz w:val="22"/>
          <w:szCs w:val="22"/>
          <w:lang w:val="es-ES"/>
        </w:rPr>
      </w:pPr>
      <w:r w:rsidRPr="00377AA7">
        <w:rPr>
          <w:rFonts w:ascii="GHEA Grapalat" w:hAnsi="GHEA Grapalat" w:cs="Arial"/>
          <w:sz w:val="20"/>
          <w:szCs w:val="20"/>
          <w:lang w:val="es-ES"/>
        </w:rPr>
        <w:t>բացակայում է հրավերով սահմանված`</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cs="Arial"/>
          <w:sz w:val="20"/>
          <w:szCs w:val="20"/>
          <w:lang w:val="es-ES"/>
        </w:rPr>
        <w:t>-ին</w:t>
      </w:r>
      <w:r w:rsidRPr="00377AA7">
        <w:rPr>
          <w:rFonts w:ascii="GHEA Grapalat" w:hAnsi="GHEA Grapalat"/>
          <w:sz w:val="22"/>
          <w:szCs w:val="22"/>
          <w:lang w:val="es-ES"/>
        </w:rPr>
        <w:t xml:space="preserve"> </w:t>
      </w:r>
    </w:p>
    <w:p w:rsidR="00404109" w:rsidRPr="00377AA7" w:rsidRDefault="00404109" w:rsidP="00404109">
      <w:pPr>
        <w:jc w:val="both"/>
        <w:rPr>
          <w:rFonts w:ascii="GHEA Grapalat" w:hAnsi="GHEA Grapalat" w:cs="Arial"/>
          <w:vertAlign w:val="superscript"/>
          <w:lang w:val="hy-AM"/>
        </w:rPr>
      </w:pPr>
      <w:r w:rsidRPr="00377AA7">
        <w:rPr>
          <w:rFonts w:ascii="GHEA Grapalat" w:hAnsi="GHEA Grapalat"/>
          <w:vertAlign w:val="superscript"/>
          <w:lang w:val="es-ES"/>
        </w:rPr>
        <w:t xml:space="preserve"> </w:t>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r>
      <w:r w:rsidRPr="00377AA7">
        <w:rPr>
          <w:rFonts w:ascii="GHEA Grapalat" w:hAnsi="GHEA Grapalat"/>
          <w:vertAlign w:val="superscript"/>
          <w:lang w:val="es-ES"/>
        </w:rPr>
        <w:tab/>
        <w:t xml:space="preserve">      </w:t>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r w:rsidRPr="00377AA7">
        <w:rPr>
          <w:rFonts w:ascii="GHEA Grapalat" w:hAnsi="GHEA Grapalat" w:cs="Arial"/>
          <w:vertAlign w:val="superscript"/>
          <w:lang w:val="hy-AM"/>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Arial"/>
          <w:sz w:val="20"/>
          <w:szCs w:val="20"/>
          <w:lang w:val="es-ES"/>
        </w:rPr>
        <w:t>փոխկապակցված անձանց և (կամ)</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cs="Arial"/>
          <w:sz w:val="20"/>
          <w:szCs w:val="20"/>
          <w:lang w:val="es-ES"/>
        </w:rPr>
        <w:t>-ի</w:t>
      </w:r>
      <w:r w:rsidRPr="00377AA7">
        <w:rPr>
          <w:rFonts w:ascii="GHEA Grapalat" w:hAnsi="GHEA Grapalat"/>
          <w:sz w:val="22"/>
          <w:szCs w:val="22"/>
          <w:u w:val="single"/>
          <w:lang w:val="es-ES"/>
        </w:rPr>
        <w:t xml:space="preserve">  </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p>
    <w:p w:rsidR="00404109" w:rsidRPr="00377AA7" w:rsidRDefault="00404109" w:rsidP="00404109">
      <w:pPr>
        <w:jc w:val="both"/>
        <w:rPr>
          <w:rFonts w:ascii="GHEA Grapalat" w:hAnsi="GHEA Grapalat"/>
          <w:sz w:val="22"/>
          <w:szCs w:val="22"/>
          <w:u w:val="single"/>
          <w:lang w:val="es-ES"/>
        </w:rPr>
      </w:pPr>
      <w:r w:rsidRPr="00377AA7">
        <w:rPr>
          <w:rFonts w:ascii="GHEA Grapalat" w:hAnsi="GHEA Grapalat" w:cs="Arial"/>
          <w:sz w:val="20"/>
          <w:szCs w:val="20"/>
          <w:lang w:val="es-ES"/>
        </w:rPr>
        <w:t>կողմից հիմնադրված կամ ավելի քան հիսուն տոկոս</w:t>
      </w:r>
      <w:r w:rsidRPr="00377AA7">
        <w:rPr>
          <w:rFonts w:ascii="GHEA Grapalat" w:hAnsi="GHEA Grapalat"/>
          <w:sz w:val="22"/>
          <w:szCs w:val="22"/>
          <w:lang w:val="es-ES"/>
        </w:rPr>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r>
      <w:r w:rsidRPr="00377AA7">
        <w:rPr>
          <w:rFonts w:ascii="GHEA Grapalat" w:hAnsi="GHEA Grapalat"/>
          <w:sz w:val="22"/>
          <w:szCs w:val="22"/>
          <w:u w:val="single"/>
          <w:lang w:val="es-ES"/>
        </w:rPr>
        <w:tab/>
        <w:t xml:space="preserve">                   </w:t>
      </w:r>
      <w:r w:rsidRPr="00377AA7">
        <w:rPr>
          <w:rFonts w:ascii="GHEA Grapalat" w:hAnsi="GHEA Grapalat" w:cs="Arial"/>
          <w:sz w:val="20"/>
          <w:szCs w:val="20"/>
          <w:lang w:val="es-ES"/>
        </w:rPr>
        <w:t>-ին</w:t>
      </w:r>
    </w:p>
    <w:p w:rsidR="00404109" w:rsidRPr="00377AA7" w:rsidRDefault="00404109" w:rsidP="00404109">
      <w:pPr>
        <w:jc w:val="both"/>
        <w:rPr>
          <w:rFonts w:ascii="GHEA Grapalat" w:hAnsi="GHEA Grapalat"/>
          <w:sz w:val="22"/>
          <w:szCs w:val="22"/>
          <w:lang w:val="es-ES"/>
        </w:rPr>
      </w:pPr>
      <w:r w:rsidRPr="00377AA7">
        <w:rPr>
          <w:rFonts w:ascii="GHEA Grapalat" w:hAnsi="GHEA Grapalat" w:cs="Sylfaen"/>
          <w:vertAlign w:val="superscript"/>
          <w:lang w:val="es-ES"/>
        </w:rPr>
        <w:t xml:space="preserve">                                                                     </w:t>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es-ES"/>
        </w:rPr>
        <w:tab/>
      </w:r>
      <w:r w:rsidRPr="00377AA7">
        <w:rPr>
          <w:rFonts w:ascii="GHEA Grapalat" w:hAnsi="GHEA Grapalat" w:cs="Sylfaen"/>
          <w:vertAlign w:val="superscript"/>
          <w:lang w:val="hy-AM"/>
        </w:rPr>
        <w:t>մասնակցի</w:t>
      </w:r>
      <w:r w:rsidRPr="00377AA7">
        <w:rPr>
          <w:rFonts w:ascii="GHEA Grapalat" w:hAnsi="GHEA Grapalat" w:cs="Arial"/>
          <w:vertAlign w:val="superscript"/>
          <w:lang w:val="hy-AM"/>
        </w:rPr>
        <w:t xml:space="preserve"> </w:t>
      </w:r>
      <w:r w:rsidRPr="00377AA7">
        <w:rPr>
          <w:rFonts w:ascii="GHEA Grapalat" w:hAnsi="GHEA Grapalat" w:cs="Sylfaen"/>
          <w:vertAlign w:val="superscript"/>
          <w:lang w:val="hy-AM"/>
        </w:rPr>
        <w:t>անվանումը</w:t>
      </w:r>
    </w:p>
    <w:p w:rsidR="00404109" w:rsidRPr="00377AA7" w:rsidRDefault="00404109" w:rsidP="00404109">
      <w:pPr>
        <w:jc w:val="both"/>
        <w:rPr>
          <w:rFonts w:ascii="GHEA Grapalat" w:hAnsi="GHEA Grapalat" w:cs="Arial"/>
          <w:sz w:val="20"/>
          <w:szCs w:val="20"/>
          <w:lang w:val="es-ES"/>
        </w:rPr>
      </w:pPr>
      <w:r w:rsidRPr="00377AA7">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404109" w:rsidRPr="00377AA7" w:rsidRDefault="00404109" w:rsidP="00404109">
      <w:pPr>
        <w:numPr>
          <w:ilvl w:val="0"/>
          <w:numId w:val="18"/>
        </w:numPr>
        <w:ind w:left="0" w:firstLine="720"/>
        <w:jc w:val="both"/>
        <w:rPr>
          <w:rFonts w:ascii="GHEA Grapalat" w:hAnsi="GHEA Grapalat" w:cs="Sylfaen"/>
          <w:sz w:val="20"/>
          <w:lang w:val="es-ES"/>
        </w:rPr>
      </w:pPr>
      <w:r w:rsidRPr="00377AA7">
        <w:rPr>
          <w:rFonts w:ascii="GHEA Grapalat" w:hAnsi="GHEA Grapalat" w:cs="Arial"/>
          <w:sz w:val="20"/>
          <w:szCs w:val="20"/>
          <w:lang w:val="es-ES"/>
        </w:rPr>
        <w:t>ստորև ներկայացնում է հայտը ներկայացնելու օրվա դրությամբ ա</w:t>
      </w:r>
      <w:r w:rsidRPr="00377AA7">
        <w:rPr>
          <w:rFonts w:ascii="GHEA Grapalat" w:hAnsi="GHEA Grapalat" w:cs="Sylfaen"/>
          <w:sz w:val="20"/>
        </w:rPr>
        <w:t>յն</w:t>
      </w:r>
      <w:r w:rsidRPr="00377AA7">
        <w:rPr>
          <w:rFonts w:ascii="GHEA Grapalat" w:hAnsi="GHEA Grapalat" w:cs="Sylfaen"/>
          <w:sz w:val="20"/>
          <w:lang w:val="es-ES"/>
        </w:rPr>
        <w:t xml:space="preserve"> </w:t>
      </w:r>
      <w:r w:rsidRPr="00377AA7">
        <w:rPr>
          <w:rFonts w:ascii="GHEA Grapalat" w:hAnsi="GHEA Grapalat" w:cs="Sylfaen"/>
          <w:sz w:val="20"/>
        </w:rPr>
        <w:t>ֆիզիկական</w:t>
      </w:r>
      <w:r w:rsidRPr="00377AA7">
        <w:rPr>
          <w:rFonts w:ascii="GHEA Grapalat" w:hAnsi="GHEA Grapalat" w:cs="Sylfaen"/>
          <w:sz w:val="20"/>
          <w:lang w:val="es-ES"/>
        </w:rPr>
        <w:t xml:space="preserve"> </w:t>
      </w:r>
      <w:r w:rsidRPr="00377AA7">
        <w:rPr>
          <w:rFonts w:ascii="GHEA Grapalat" w:hAnsi="GHEA Grapalat" w:cs="Sylfaen"/>
          <w:sz w:val="20"/>
        </w:rPr>
        <w:t>անձի</w:t>
      </w:r>
      <w:r w:rsidRPr="00377AA7">
        <w:rPr>
          <w:rFonts w:ascii="GHEA Grapalat" w:hAnsi="GHEA Grapalat" w:cs="Sylfaen"/>
          <w:sz w:val="20"/>
          <w:lang w:val="es-ES"/>
        </w:rPr>
        <w:t xml:space="preserve"> (</w:t>
      </w:r>
      <w:r w:rsidRPr="00377AA7">
        <w:rPr>
          <w:rFonts w:ascii="GHEA Grapalat" w:hAnsi="GHEA Grapalat" w:cs="Sylfaen"/>
          <w:sz w:val="20"/>
        </w:rPr>
        <w:t>անձանց</w:t>
      </w:r>
      <w:r w:rsidRPr="00377AA7">
        <w:rPr>
          <w:rFonts w:ascii="GHEA Grapalat" w:hAnsi="GHEA Grapalat" w:cs="Sylfaen"/>
          <w:sz w:val="20"/>
          <w:lang w:val="es-ES"/>
        </w:rPr>
        <w:t xml:space="preserve">) </w:t>
      </w:r>
      <w:r w:rsidRPr="00377AA7">
        <w:rPr>
          <w:rFonts w:ascii="GHEA Grapalat" w:hAnsi="GHEA Grapalat" w:cs="Sylfaen"/>
          <w:sz w:val="20"/>
        </w:rPr>
        <w:t>տվյալները</w:t>
      </w:r>
      <w:r w:rsidRPr="00377AA7">
        <w:rPr>
          <w:rFonts w:ascii="GHEA Grapalat" w:hAnsi="GHEA Grapalat" w:cs="Sylfaen"/>
          <w:sz w:val="20"/>
          <w:lang w:val="es-ES"/>
        </w:rPr>
        <w:t xml:space="preserve">, </w:t>
      </w:r>
      <w:r w:rsidRPr="00377AA7">
        <w:rPr>
          <w:rFonts w:ascii="GHEA Grapalat" w:hAnsi="GHEA Grapalat" w:cs="Sylfaen"/>
          <w:sz w:val="20"/>
        </w:rPr>
        <w:t>ով</w:t>
      </w:r>
      <w:r w:rsidRPr="00377AA7">
        <w:rPr>
          <w:rFonts w:ascii="GHEA Grapalat" w:hAnsi="GHEA Grapalat" w:cs="Sylfaen"/>
          <w:sz w:val="20"/>
          <w:lang w:val="es-ES"/>
        </w:rPr>
        <w:t xml:space="preserve"> </w:t>
      </w:r>
      <w:r w:rsidRPr="00377AA7">
        <w:rPr>
          <w:rFonts w:ascii="GHEA Grapalat" w:hAnsi="GHEA Grapalat" w:cs="Sylfaen"/>
          <w:sz w:val="20"/>
        </w:rPr>
        <w:t>ուղղակի</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անուղղակի</w:t>
      </w:r>
      <w:r w:rsidRPr="00377AA7">
        <w:rPr>
          <w:rFonts w:ascii="GHEA Grapalat" w:hAnsi="GHEA Grapalat" w:cs="Sylfaen"/>
          <w:sz w:val="20"/>
          <w:lang w:val="es-ES"/>
        </w:rPr>
        <w:t xml:space="preserve"> </w:t>
      </w:r>
      <w:r w:rsidRPr="00377AA7">
        <w:rPr>
          <w:rFonts w:ascii="GHEA Grapalat" w:hAnsi="GHEA Grapalat" w:cs="Sylfaen"/>
          <w:sz w:val="20"/>
        </w:rPr>
        <w:t>ունի</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կանոնադրական</w:t>
      </w:r>
      <w:r w:rsidRPr="00377AA7">
        <w:rPr>
          <w:rFonts w:ascii="GHEA Grapalat" w:hAnsi="GHEA Grapalat" w:cs="Sylfaen"/>
          <w:sz w:val="20"/>
          <w:lang w:val="es-ES"/>
        </w:rPr>
        <w:t xml:space="preserve"> </w:t>
      </w:r>
      <w:r w:rsidRPr="00377AA7">
        <w:rPr>
          <w:rFonts w:ascii="GHEA Grapalat" w:hAnsi="GHEA Grapalat" w:cs="Sylfaen"/>
          <w:sz w:val="20"/>
        </w:rPr>
        <w:t>կապիտալում</w:t>
      </w:r>
      <w:r w:rsidRPr="00377AA7">
        <w:rPr>
          <w:rFonts w:ascii="GHEA Grapalat" w:hAnsi="GHEA Grapalat" w:cs="Sylfaen"/>
          <w:sz w:val="20"/>
          <w:lang w:val="es-ES"/>
        </w:rPr>
        <w:t xml:space="preserve"> </w:t>
      </w:r>
      <w:r w:rsidRPr="00377AA7">
        <w:rPr>
          <w:rFonts w:ascii="GHEA Grapalat" w:hAnsi="GHEA Grapalat" w:cs="Sylfaen"/>
          <w:sz w:val="20"/>
        </w:rPr>
        <w:t>քվեարկող</w:t>
      </w:r>
      <w:r w:rsidRPr="00377AA7">
        <w:rPr>
          <w:rFonts w:ascii="GHEA Grapalat" w:hAnsi="GHEA Grapalat" w:cs="Sylfaen"/>
          <w:sz w:val="20"/>
          <w:lang w:val="es-ES"/>
        </w:rPr>
        <w:t xml:space="preserve"> </w:t>
      </w:r>
      <w:r w:rsidRPr="00377AA7">
        <w:rPr>
          <w:rFonts w:ascii="GHEA Grapalat" w:hAnsi="GHEA Grapalat" w:cs="Sylfaen"/>
          <w:sz w:val="20"/>
        </w:rPr>
        <w:t>բաժնետոմսերի</w:t>
      </w:r>
      <w:r w:rsidRPr="00377AA7">
        <w:rPr>
          <w:rFonts w:ascii="GHEA Grapalat" w:hAnsi="GHEA Grapalat" w:cs="Sylfaen"/>
          <w:sz w:val="20"/>
          <w:lang w:val="es-ES"/>
        </w:rPr>
        <w:t xml:space="preserve"> (</w:t>
      </w:r>
      <w:r w:rsidRPr="00377AA7">
        <w:rPr>
          <w:rFonts w:ascii="GHEA Grapalat" w:hAnsi="GHEA Grapalat" w:cs="Sylfaen"/>
          <w:sz w:val="20"/>
        </w:rPr>
        <w:t>բաժնեմասերի</w:t>
      </w:r>
      <w:r w:rsidRPr="00377AA7">
        <w:rPr>
          <w:rFonts w:ascii="GHEA Grapalat" w:hAnsi="GHEA Grapalat" w:cs="Sylfaen"/>
          <w:sz w:val="20"/>
          <w:lang w:val="es-ES"/>
        </w:rPr>
        <w:t xml:space="preserve">, </w:t>
      </w:r>
      <w:r w:rsidRPr="00377AA7">
        <w:rPr>
          <w:rFonts w:ascii="GHEA Grapalat" w:hAnsi="GHEA Grapalat" w:cs="Sylfaen"/>
          <w:sz w:val="20"/>
        </w:rPr>
        <w:t>փայերի</w:t>
      </w:r>
      <w:r w:rsidRPr="00377AA7">
        <w:rPr>
          <w:rFonts w:ascii="GHEA Grapalat" w:hAnsi="GHEA Grapalat" w:cs="Sylfaen"/>
          <w:sz w:val="20"/>
          <w:lang w:val="es-ES"/>
        </w:rPr>
        <w:t xml:space="preserve">) </w:t>
      </w:r>
      <w:r w:rsidRPr="00377AA7">
        <w:rPr>
          <w:rFonts w:ascii="GHEA Grapalat" w:hAnsi="GHEA Grapalat" w:cs="Sylfaen"/>
          <w:sz w:val="20"/>
        </w:rPr>
        <w:t>ավել</w:t>
      </w:r>
      <w:r w:rsidRPr="00377AA7">
        <w:rPr>
          <w:rFonts w:ascii="GHEA Grapalat" w:hAnsi="GHEA Grapalat" w:cs="Sylfaen"/>
          <w:sz w:val="20"/>
          <w:lang w:val="es-ES"/>
        </w:rPr>
        <w:t xml:space="preserve"> </w:t>
      </w:r>
      <w:r w:rsidRPr="00377AA7">
        <w:rPr>
          <w:rFonts w:ascii="GHEA Grapalat" w:hAnsi="GHEA Grapalat" w:cs="Sylfaen"/>
          <w:sz w:val="20"/>
        </w:rPr>
        <w:t>քան</w:t>
      </w:r>
      <w:r w:rsidRPr="00377AA7">
        <w:rPr>
          <w:rFonts w:ascii="GHEA Grapalat" w:hAnsi="GHEA Grapalat" w:cs="Sylfaen"/>
          <w:sz w:val="20"/>
          <w:lang w:val="es-ES"/>
        </w:rPr>
        <w:t xml:space="preserve"> </w:t>
      </w:r>
      <w:r w:rsidRPr="00377AA7">
        <w:rPr>
          <w:rFonts w:ascii="GHEA Grapalat" w:hAnsi="GHEA Grapalat" w:cs="Sylfaen"/>
          <w:sz w:val="20"/>
        </w:rPr>
        <w:t>տաս</w:t>
      </w:r>
      <w:r w:rsidRPr="00377AA7">
        <w:rPr>
          <w:rFonts w:ascii="GHEA Grapalat" w:hAnsi="GHEA Grapalat" w:cs="Sylfaen"/>
          <w:sz w:val="20"/>
          <w:lang w:val="es-ES"/>
        </w:rPr>
        <w:t xml:space="preserve"> </w:t>
      </w:r>
      <w:r w:rsidRPr="00377AA7">
        <w:rPr>
          <w:rFonts w:ascii="GHEA Grapalat" w:hAnsi="GHEA Grapalat" w:cs="Sylfaen"/>
          <w:sz w:val="20"/>
        </w:rPr>
        <w:t>տոկոսը</w:t>
      </w:r>
      <w:r w:rsidRPr="00377AA7">
        <w:rPr>
          <w:rFonts w:ascii="GHEA Grapalat" w:hAnsi="GHEA Grapalat" w:cs="Sylfaen"/>
          <w:sz w:val="20"/>
          <w:lang w:val="es-ES"/>
        </w:rPr>
        <w:t xml:space="preserve">, </w:t>
      </w:r>
      <w:r w:rsidRPr="00377AA7">
        <w:rPr>
          <w:rFonts w:ascii="GHEA Grapalat" w:hAnsi="GHEA Grapalat" w:cs="Sylfaen"/>
          <w:sz w:val="20"/>
        </w:rPr>
        <w:t>ներառյալ</w:t>
      </w:r>
      <w:r w:rsidRPr="00377AA7">
        <w:rPr>
          <w:rFonts w:ascii="GHEA Grapalat" w:hAnsi="GHEA Grapalat" w:cs="Sylfaen"/>
          <w:sz w:val="20"/>
          <w:lang w:val="es-ES"/>
        </w:rPr>
        <w:t xml:space="preserve"> </w:t>
      </w:r>
      <w:r w:rsidRPr="00377AA7">
        <w:rPr>
          <w:rFonts w:ascii="GHEA Grapalat" w:hAnsi="GHEA Grapalat" w:cs="Sylfaen"/>
          <w:sz w:val="20"/>
        </w:rPr>
        <w:t>ըստ</w:t>
      </w:r>
      <w:r w:rsidRPr="00377AA7">
        <w:rPr>
          <w:rFonts w:ascii="GHEA Grapalat" w:hAnsi="GHEA Grapalat" w:cs="Sylfaen"/>
          <w:sz w:val="20"/>
          <w:lang w:val="es-ES"/>
        </w:rPr>
        <w:t xml:space="preserve"> </w:t>
      </w:r>
      <w:r w:rsidRPr="00377AA7">
        <w:rPr>
          <w:rFonts w:ascii="GHEA Grapalat" w:hAnsi="GHEA Grapalat" w:cs="Sylfaen"/>
          <w:sz w:val="20"/>
        </w:rPr>
        <w:t>ներկայացնողի</w:t>
      </w:r>
      <w:r w:rsidRPr="00377AA7">
        <w:rPr>
          <w:rFonts w:ascii="GHEA Grapalat" w:hAnsi="GHEA Grapalat" w:cs="Sylfaen"/>
          <w:sz w:val="20"/>
          <w:lang w:val="es-ES"/>
        </w:rPr>
        <w:t xml:space="preserve"> </w:t>
      </w:r>
      <w:r w:rsidRPr="00377AA7">
        <w:rPr>
          <w:rFonts w:ascii="GHEA Grapalat" w:hAnsi="GHEA Grapalat" w:cs="Sylfaen"/>
          <w:sz w:val="20"/>
        </w:rPr>
        <w:t>բաժնետոմսերը</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այն</w:t>
      </w:r>
      <w:r w:rsidRPr="00377AA7">
        <w:rPr>
          <w:rFonts w:ascii="GHEA Grapalat" w:hAnsi="GHEA Grapalat" w:cs="Sylfaen"/>
          <w:sz w:val="20"/>
          <w:lang w:val="es-ES"/>
        </w:rPr>
        <w:t xml:space="preserve"> </w:t>
      </w:r>
      <w:r w:rsidRPr="00377AA7">
        <w:rPr>
          <w:rFonts w:ascii="GHEA Grapalat" w:hAnsi="GHEA Grapalat" w:cs="Sylfaen"/>
          <w:sz w:val="20"/>
        </w:rPr>
        <w:t>անձի</w:t>
      </w:r>
      <w:r w:rsidRPr="00377AA7">
        <w:rPr>
          <w:rFonts w:ascii="GHEA Grapalat" w:hAnsi="GHEA Grapalat" w:cs="Sylfaen"/>
          <w:sz w:val="20"/>
          <w:lang w:val="es-ES"/>
        </w:rPr>
        <w:t xml:space="preserve"> (</w:t>
      </w:r>
      <w:r w:rsidRPr="00377AA7">
        <w:rPr>
          <w:rFonts w:ascii="GHEA Grapalat" w:hAnsi="GHEA Grapalat" w:cs="Sylfaen"/>
          <w:sz w:val="20"/>
        </w:rPr>
        <w:t>անձանց</w:t>
      </w:r>
      <w:r w:rsidRPr="00377AA7">
        <w:rPr>
          <w:rFonts w:ascii="GHEA Grapalat" w:hAnsi="GHEA Grapalat" w:cs="Sylfaen"/>
          <w:sz w:val="20"/>
          <w:lang w:val="es-ES"/>
        </w:rPr>
        <w:t xml:space="preserve">) </w:t>
      </w:r>
      <w:r w:rsidRPr="00377AA7">
        <w:rPr>
          <w:rFonts w:ascii="GHEA Grapalat" w:hAnsi="GHEA Grapalat" w:cs="Sylfaen"/>
          <w:sz w:val="20"/>
        </w:rPr>
        <w:t>տվյալները</w:t>
      </w:r>
      <w:r w:rsidRPr="00377AA7">
        <w:rPr>
          <w:rFonts w:ascii="GHEA Grapalat" w:hAnsi="GHEA Grapalat" w:cs="Sylfaen"/>
          <w:sz w:val="20"/>
          <w:lang w:val="es-ES"/>
        </w:rPr>
        <w:t xml:space="preserve">, </w:t>
      </w:r>
      <w:r w:rsidRPr="00377AA7">
        <w:rPr>
          <w:rFonts w:ascii="GHEA Grapalat" w:hAnsi="GHEA Grapalat" w:cs="Sylfaen"/>
          <w:sz w:val="20"/>
        </w:rPr>
        <w:t>ով</w:t>
      </w:r>
      <w:r w:rsidRPr="00377AA7">
        <w:rPr>
          <w:rFonts w:ascii="GHEA Grapalat" w:hAnsi="GHEA Grapalat" w:cs="Sylfaen"/>
          <w:sz w:val="20"/>
          <w:lang w:val="es-ES"/>
        </w:rPr>
        <w:t xml:space="preserve"> </w:t>
      </w:r>
      <w:r w:rsidRPr="00377AA7">
        <w:rPr>
          <w:rFonts w:ascii="GHEA Grapalat" w:hAnsi="GHEA Grapalat" w:cs="Sylfaen"/>
          <w:sz w:val="20"/>
        </w:rPr>
        <w:t>իրավունք</w:t>
      </w:r>
      <w:r w:rsidRPr="00377AA7">
        <w:rPr>
          <w:rFonts w:ascii="GHEA Grapalat" w:hAnsi="GHEA Grapalat" w:cs="Sylfaen"/>
          <w:sz w:val="20"/>
          <w:lang w:val="es-ES"/>
        </w:rPr>
        <w:t xml:space="preserve"> </w:t>
      </w:r>
      <w:r w:rsidRPr="00377AA7">
        <w:rPr>
          <w:rFonts w:ascii="GHEA Grapalat" w:hAnsi="GHEA Grapalat" w:cs="Sylfaen"/>
          <w:sz w:val="20"/>
        </w:rPr>
        <w:t>ունի</w:t>
      </w:r>
      <w:r w:rsidRPr="00377AA7">
        <w:rPr>
          <w:rFonts w:ascii="GHEA Grapalat" w:hAnsi="GHEA Grapalat" w:cs="Sylfaen"/>
          <w:sz w:val="20"/>
          <w:lang w:val="es-ES"/>
        </w:rPr>
        <w:t xml:space="preserve"> </w:t>
      </w:r>
      <w:r w:rsidRPr="00377AA7">
        <w:rPr>
          <w:rFonts w:ascii="GHEA Grapalat" w:hAnsi="GHEA Grapalat" w:cs="Sylfaen"/>
          <w:sz w:val="20"/>
        </w:rPr>
        <w:t>նշանակելու</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ազատելու</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գործադիր</w:t>
      </w:r>
      <w:r w:rsidRPr="00377AA7">
        <w:rPr>
          <w:rFonts w:ascii="GHEA Grapalat" w:hAnsi="GHEA Grapalat" w:cs="Sylfaen"/>
          <w:sz w:val="20"/>
          <w:lang w:val="es-ES"/>
        </w:rPr>
        <w:t xml:space="preserve"> </w:t>
      </w:r>
      <w:r w:rsidRPr="00377AA7">
        <w:rPr>
          <w:rFonts w:ascii="GHEA Grapalat" w:hAnsi="GHEA Grapalat" w:cs="Sylfaen"/>
          <w:sz w:val="20"/>
        </w:rPr>
        <w:t>մարմնի</w:t>
      </w:r>
      <w:r w:rsidRPr="00377AA7">
        <w:rPr>
          <w:rFonts w:ascii="GHEA Grapalat" w:hAnsi="GHEA Grapalat" w:cs="Sylfaen"/>
          <w:sz w:val="20"/>
          <w:lang w:val="es-ES"/>
        </w:rPr>
        <w:t xml:space="preserve"> </w:t>
      </w:r>
      <w:r w:rsidRPr="00377AA7">
        <w:rPr>
          <w:rFonts w:ascii="GHEA Grapalat" w:hAnsi="GHEA Grapalat" w:cs="Sylfaen"/>
          <w:sz w:val="20"/>
        </w:rPr>
        <w:t>անդամներին</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t>ստանում</w:t>
      </w:r>
      <w:r w:rsidRPr="00377AA7">
        <w:rPr>
          <w:rFonts w:ascii="GHEA Grapalat" w:hAnsi="GHEA Grapalat" w:cs="Sylfaen"/>
          <w:sz w:val="20"/>
          <w:lang w:val="es-ES"/>
        </w:rPr>
        <w:t xml:space="preserve"> </w:t>
      </w:r>
      <w:r w:rsidRPr="00377AA7">
        <w:rPr>
          <w:rFonts w:ascii="GHEA Grapalat" w:hAnsi="GHEA Grapalat" w:cs="Sylfaen"/>
          <w:sz w:val="20"/>
        </w:rPr>
        <w:t>է</w:t>
      </w:r>
      <w:r w:rsidRPr="00377AA7">
        <w:rPr>
          <w:rFonts w:ascii="GHEA Grapalat" w:hAnsi="GHEA Grapalat" w:cs="Sylfaen"/>
          <w:sz w:val="20"/>
          <w:lang w:val="es-ES"/>
        </w:rPr>
        <w:t xml:space="preserve"> </w:t>
      </w:r>
      <w:r w:rsidRPr="00377AA7">
        <w:rPr>
          <w:rFonts w:ascii="GHEA Grapalat" w:hAnsi="GHEA Grapalat" w:cs="Sylfaen"/>
          <w:sz w:val="20"/>
        </w:rPr>
        <w:t>մասնակցի</w:t>
      </w:r>
      <w:r w:rsidRPr="00377AA7">
        <w:rPr>
          <w:rFonts w:ascii="GHEA Grapalat" w:hAnsi="GHEA Grapalat" w:cs="Sylfaen"/>
          <w:sz w:val="20"/>
          <w:lang w:val="es-ES"/>
        </w:rPr>
        <w:t xml:space="preserve"> </w:t>
      </w:r>
      <w:r w:rsidRPr="00377AA7">
        <w:rPr>
          <w:rFonts w:ascii="GHEA Grapalat" w:hAnsi="GHEA Grapalat" w:cs="Sylfaen"/>
          <w:sz w:val="20"/>
        </w:rPr>
        <w:t>կողմից</w:t>
      </w:r>
      <w:r w:rsidRPr="00377AA7">
        <w:rPr>
          <w:rFonts w:ascii="GHEA Grapalat" w:hAnsi="GHEA Grapalat" w:cs="Sylfaen"/>
          <w:sz w:val="20"/>
          <w:lang w:val="es-ES"/>
        </w:rPr>
        <w:t xml:space="preserve"> </w:t>
      </w:r>
      <w:r w:rsidRPr="00377AA7">
        <w:rPr>
          <w:rFonts w:ascii="GHEA Grapalat" w:hAnsi="GHEA Grapalat" w:cs="Sylfaen"/>
          <w:sz w:val="20"/>
        </w:rPr>
        <w:t>իրականացվող</w:t>
      </w:r>
      <w:r w:rsidRPr="00377AA7">
        <w:rPr>
          <w:rFonts w:ascii="GHEA Grapalat" w:hAnsi="GHEA Grapalat" w:cs="Sylfaen"/>
          <w:sz w:val="20"/>
          <w:lang w:val="es-ES"/>
        </w:rPr>
        <w:t xml:space="preserve"> </w:t>
      </w:r>
      <w:r w:rsidRPr="00377AA7">
        <w:rPr>
          <w:rFonts w:ascii="GHEA Grapalat" w:hAnsi="GHEA Grapalat" w:cs="Sylfaen"/>
          <w:sz w:val="20"/>
        </w:rPr>
        <w:t>ձեռնարկատիրական</w:t>
      </w:r>
      <w:r w:rsidRPr="00377AA7">
        <w:rPr>
          <w:rFonts w:ascii="GHEA Grapalat" w:hAnsi="GHEA Grapalat" w:cs="Sylfaen"/>
          <w:sz w:val="20"/>
          <w:lang w:val="es-ES"/>
        </w:rPr>
        <w:t xml:space="preserve"> </w:t>
      </w:r>
      <w:r w:rsidRPr="00377AA7">
        <w:rPr>
          <w:rFonts w:ascii="GHEA Grapalat" w:hAnsi="GHEA Grapalat" w:cs="Sylfaen"/>
          <w:sz w:val="20"/>
        </w:rPr>
        <w:t>կամ</w:t>
      </w:r>
      <w:r w:rsidRPr="00377AA7">
        <w:rPr>
          <w:rFonts w:ascii="GHEA Grapalat" w:hAnsi="GHEA Grapalat" w:cs="Sylfaen"/>
          <w:sz w:val="20"/>
          <w:lang w:val="es-ES"/>
        </w:rPr>
        <w:t xml:space="preserve"> </w:t>
      </w:r>
      <w:r w:rsidRPr="00377AA7">
        <w:rPr>
          <w:rFonts w:ascii="GHEA Grapalat" w:hAnsi="GHEA Grapalat" w:cs="Sylfaen"/>
          <w:sz w:val="20"/>
        </w:rPr>
        <w:lastRenderedPageBreak/>
        <w:t>այլ</w:t>
      </w:r>
      <w:r w:rsidRPr="00377AA7">
        <w:rPr>
          <w:rFonts w:ascii="GHEA Grapalat" w:hAnsi="GHEA Grapalat" w:cs="Sylfaen"/>
          <w:sz w:val="20"/>
          <w:lang w:val="es-ES"/>
        </w:rPr>
        <w:t xml:space="preserve"> </w:t>
      </w:r>
      <w:r w:rsidRPr="00377AA7">
        <w:rPr>
          <w:rFonts w:ascii="GHEA Grapalat" w:hAnsi="GHEA Grapalat" w:cs="Sylfaen"/>
          <w:sz w:val="20"/>
        </w:rPr>
        <w:t>գործունեության</w:t>
      </w:r>
      <w:r w:rsidRPr="00377AA7">
        <w:rPr>
          <w:rFonts w:ascii="GHEA Grapalat" w:hAnsi="GHEA Grapalat" w:cs="Sylfaen"/>
          <w:sz w:val="20"/>
          <w:lang w:val="es-ES"/>
        </w:rPr>
        <w:t xml:space="preserve"> </w:t>
      </w:r>
      <w:r w:rsidRPr="00377AA7">
        <w:rPr>
          <w:rFonts w:ascii="GHEA Grapalat" w:hAnsi="GHEA Grapalat" w:cs="Sylfaen"/>
          <w:sz w:val="20"/>
        </w:rPr>
        <w:t>արդյունքում</w:t>
      </w:r>
      <w:r w:rsidRPr="00377AA7">
        <w:rPr>
          <w:rFonts w:ascii="GHEA Grapalat" w:hAnsi="GHEA Grapalat" w:cs="Sylfaen"/>
          <w:sz w:val="20"/>
          <w:lang w:val="es-ES"/>
        </w:rPr>
        <w:t xml:space="preserve"> </w:t>
      </w:r>
      <w:r w:rsidRPr="00377AA7">
        <w:rPr>
          <w:rFonts w:ascii="GHEA Grapalat" w:hAnsi="GHEA Grapalat" w:cs="Sylfaen"/>
          <w:sz w:val="20"/>
        </w:rPr>
        <w:t>ստացված</w:t>
      </w:r>
      <w:r w:rsidRPr="00377AA7">
        <w:rPr>
          <w:rFonts w:ascii="GHEA Grapalat" w:hAnsi="GHEA Grapalat" w:cs="Sylfaen"/>
          <w:sz w:val="20"/>
          <w:lang w:val="es-ES"/>
        </w:rPr>
        <w:t xml:space="preserve"> </w:t>
      </w:r>
      <w:r w:rsidRPr="00377AA7">
        <w:rPr>
          <w:rFonts w:ascii="GHEA Grapalat" w:hAnsi="GHEA Grapalat" w:cs="Sylfaen"/>
          <w:sz w:val="20"/>
        </w:rPr>
        <w:t>շահույթի</w:t>
      </w:r>
      <w:r w:rsidRPr="00377AA7">
        <w:rPr>
          <w:rFonts w:ascii="GHEA Grapalat" w:hAnsi="GHEA Grapalat" w:cs="Sylfaen"/>
          <w:sz w:val="20"/>
          <w:lang w:val="es-ES"/>
        </w:rPr>
        <w:t xml:space="preserve"> </w:t>
      </w:r>
      <w:r w:rsidRPr="00377AA7">
        <w:rPr>
          <w:rFonts w:ascii="GHEA Grapalat" w:hAnsi="GHEA Grapalat" w:cs="Sylfaen"/>
          <w:sz w:val="20"/>
        </w:rPr>
        <w:t>տասնհինգ</w:t>
      </w:r>
      <w:r w:rsidRPr="00377AA7">
        <w:rPr>
          <w:rFonts w:ascii="GHEA Grapalat" w:hAnsi="GHEA Grapalat" w:cs="Sylfaen"/>
          <w:sz w:val="20"/>
          <w:lang w:val="es-ES"/>
        </w:rPr>
        <w:t xml:space="preserve"> </w:t>
      </w:r>
      <w:r w:rsidRPr="00377AA7">
        <w:rPr>
          <w:rFonts w:ascii="GHEA Grapalat" w:hAnsi="GHEA Grapalat" w:cs="Sylfaen"/>
          <w:sz w:val="20"/>
        </w:rPr>
        <w:t>տոկոսից</w:t>
      </w:r>
      <w:r w:rsidRPr="00377AA7">
        <w:rPr>
          <w:rFonts w:ascii="GHEA Grapalat" w:hAnsi="GHEA Grapalat" w:cs="Sylfaen"/>
          <w:sz w:val="20"/>
          <w:lang w:val="es-ES"/>
        </w:rPr>
        <w:t xml:space="preserve"> </w:t>
      </w:r>
      <w:r w:rsidRPr="00377AA7">
        <w:rPr>
          <w:rFonts w:ascii="GHEA Grapalat" w:hAnsi="GHEA Grapalat" w:cs="Sylfaen"/>
          <w:sz w:val="20"/>
        </w:rPr>
        <w:t>ավելին</w:t>
      </w:r>
      <w:r w:rsidRPr="00377AA7">
        <w:rPr>
          <w:rFonts w:ascii="GHEA Grapalat" w:hAnsi="GHEA Grapalat" w:cs="Sylfaen"/>
          <w:sz w:val="20"/>
          <w:lang w:val="es-ES"/>
        </w:rPr>
        <w:t xml:space="preserve"> (</w:t>
      </w:r>
      <w:r w:rsidRPr="00377AA7">
        <w:rPr>
          <w:rFonts w:ascii="GHEA Grapalat" w:hAnsi="GHEA Grapalat" w:cs="Sylfaen"/>
          <w:sz w:val="20"/>
        </w:rPr>
        <w:t>իրական</w:t>
      </w:r>
      <w:r w:rsidRPr="00377AA7">
        <w:rPr>
          <w:rFonts w:ascii="GHEA Grapalat" w:hAnsi="GHEA Grapalat" w:cs="Sylfaen"/>
          <w:sz w:val="20"/>
          <w:lang w:val="es-ES"/>
        </w:rPr>
        <w:t xml:space="preserve"> </w:t>
      </w:r>
      <w:r w:rsidRPr="00377AA7">
        <w:rPr>
          <w:rFonts w:ascii="GHEA Grapalat" w:hAnsi="GHEA Grapalat" w:cs="Sylfaen"/>
          <w:sz w:val="20"/>
        </w:rPr>
        <w:t>շահառուներ</w:t>
      </w:r>
      <w:r w:rsidRPr="00377AA7">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404109" w:rsidRPr="007E048A"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Անունը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Ազգանունը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Հայրանունը</w:t>
            </w: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ՀՀ</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քաղաքացիների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նույնականացման</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քարտի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կամ</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անձնագրի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կամ</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ՀՀ</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օրենսդրությամբ</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նախատեսված</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հաստատող</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փաստաթղթի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տեսակը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և</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համարը</w:t>
            </w:r>
            <w:r w:rsidRPr="00377AA7">
              <w:rPr>
                <w:rFonts w:ascii="GHEA Grapalat" w:hAnsi="GHEA Grapalat"/>
                <w:sz w:val="28"/>
                <w:vertAlign w:val="superscript"/>
                <w:lang w:val="es-ES"/>
              </w:rPr>
              <w:t xml:space="preserve"> </w:t>
            </w:r>
          </w:p>
        </w:tc>
        <w:tc>
          <w:tcPr>
            <w:tcW w:w="3370" w:type="dxa"/>
          </w:tcPr>
          <w:p w:rsidR="00404109" w:rsidRPr="00377AA7" w:rsidRDefault="00404109" w:rsidP="00A9024E">
            <w:pPr>
              <w:pStyle w:val="31"/>
              <w:spacing w:line="240" w:lineRule="auto"/>
              <w:ind w:firstLine="0"/>
              <w:jc w:val="center"/>
              <w:rPr>
                <w:rFonts w:ascii="GHEA Grapalat" w:hAnsi="GHEA Grapalat"/>
                <w:sz w:val="28"/>
                <w:vertAlign w:val="superscript"/>
                <w:lang w:val="es-ES"/>
              </w:rPr>
            </w:pPr>
            <w:r w:rsidRPr="00377AA7">
              <w:rPr>
                <w:rFonts w:ascii="GHEA Grapalat" w:hAnsi="GHEA Grapalat"/>
                <w:sz w:val="28"/>
                <w:vertAlign w:val="superscript"/>
              </w:rPr>
              <w:t>Օտարերկրյա</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քաղաքացիների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համապատասխան</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երկրի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օրենսդրությամբ</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նախատեսված</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անձը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հաստատող</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փաստաթղթի</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տեսակը</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և</w:t>
            </w:r>
            <w:r w:rsidRPr="00377AA7">
              <w:rPr>
                <w:rFonts w:ascii="GHEA Grapalat" w:hAnsi="GHEA Grapalat"/>
                <w:sz w:val="28"/>
                <w:vertAlign w:val="superscript"/>
                <w:lang w:val="es-ES"/>
              </w:rPr>
              <w:t xml:space="preserve"> </w:t>
            </w:r>
            <w:r w:rsidRPr="00377AA7">
              <w:rPr>
                <w:rFonts w:ascii="GHEA Grapalat" w:hAnsi="GHEA Grapalat"/>
                <w:sz w:val="28"/>
                <w:vertAlign w:val="superscript"/>
              </w:rPr>
              <w:t>համարը</w:t>
            </w:r>
            <w:r w:rsidRPr="00377AA7">
              <w:rPr>
                <w:rFonts w:ascii="GHEA Grapalat" w:hAnsi="GHEA Grapalat"/>
                <w:sz w:val="28"/>
                <w:vertAlign w:val="superscript"/>
                <w:lang w:val="es-ES"/>
              </w:rPr>
              <w:t xml:space="preserve"> </w:t>
            </w:r>
          </w:p>
        </w:tc>
      </w:tr>
      <w:tr w:rsidR="00404109" w:rsidRPr="007E048A" w:rsidTr="00A9024E">
        <w:trPr>
          <w:jc w:val="center"/>
        </w:trPr>
        <w:tc>
          <w:tcPr>
            <w:tcW w:w="2570" w:type="dxa"/>
            <w:vAlign w:val="center"/>
          </w:tcPr>
          <w:p w:rsidR="00404109" w:rsidRPr="00377AA7" w:rsidRDefault="00404109" w:rsidP="00A9024E">
            <w:pPr>
              <w:pStyle w:val="31"/>
              <w:spacing w:line="240" w:lineRule="auto"/>
              <w:ind w:firstLine="0"/>
              <w:jc w:val="center"/>
              <w:rPr>
                <w:rFonts w:ascii="Sylfaen" w:hAnsi="Sylfaen"/>
                <w:sz w:val="26"/>
                <w:vertAlign w:val="superscript"/>
                <w:lang w:val="hy-AM"/>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r w:rsidR="00404109" w:rsidRPr="007E048A"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r w:rsidR="00404109" w:rsidRPr="007E048A" w:rsidTr="00A9024E">
        <w:trPr>
          <w:jc w:val="center"/>
        </w:trPr>
        <w:tc>
          <w:tcPr>
            <w:tcW w:w="257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960" w:type="dxa"/>
            <w:vAlign w:val="center"/>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c>
          <w:tcPr>
            <w:tcW w:w="3370" w:type="dxa"/>
          </w:tcPr>
          <w:p w:rsidR="00404109" w:rsidRPr="00377AA7" w:rsidRDefault="00404109" w:rsidP="00A9024E">
            <w:pPr>
              <w:pStyle w:val="31"/>
              <w:spacing w:line="240" w:lineRule="auto"/>
              <w:ind w:firstLine="0"/>
              <w:jc w:val="center"/>
              <w:rPr>
                <w:rFonts w:ascii="GHEA Grapalat" w:hAnsi="GHEA Grapalat"/>
                <w:sz w:val="26"/>
                <w:vertAlign w:val="superscript"/>
                <w:lang w:val="es-ES"/>
              </w:rPr>
            </w:pPr>
          </w:p>
        </w:tc>
      </w:tr>
    </w:tbl>
    <w:p w:rsidR="00404109" w:rsidRPr="00377AA7" w:rsidRDefault="00404109" w:rsidP="00404109">
      <w:pPr>
        <w:jc w:val="right"/>
        <w:rPr>
          <w:rFonts w:ascii="GHEA Grapalat" w:hAnsi="GHEA Grapalat"/>
          <w:sz w:val="10"/>
          <w:szCs w:val="10"/>
          <w:lang w:val="es-ES"/>
        </w:rPr>
      </w:pPr>
    </w:p>
    <w:p w:rsidR="00404109" w:rsidRPr="00377AA7" w:rsidRDefault="00404109" w:rsidP="00404109">
      <w:pPr>
        <w:ind w:firstLine="708"/>
        <w:jc w:val="both"/>
        <w:rPr>
          <w:rFonts w:ascii="GHEA Grapalat" w:hAnsi="GHEA Grapalat"/>
          <w:sz w:val="20"/>
          <w:lang w:val="es-ES"/>
        </w:rPr>
      </w:pPr>
    </w:p>
    <w:p w:rsidR="00404109" w:rsidRPr="00377AA7" w:rsidRDefault="00404109" w:rsidP="00404109">
      <w:pPr>
        <w:ind w:firstLine="708"/>
        <w:jc w:val="both"/>
        <w:rPr>
          <w:rFonts w:ascii="GHEA Grapalat" w:hAnsi="GHEA Grapalat"/>
          <w:sz w:val="20"/>
          <w:lang w:val="es-ES"/>
        </w:rPr>
      </w:pPr>
    </w:p>
    <w:p w:rsidR="00404109" w:rsidRPr="00377AA7" w:rsidRDefault="00404109" w:rsidP="00404109">
      <w:pPr>
        <w:jc w:val="both"/>
        <w:rPr>
          <w:rFonts w:ascii="GHEA Grapalat" w:hAnsi="GHEA Grapalat"/>
          <w:sz w:val="20"/>
          <w:lang w:val="es-ES"/>
        </w:rPr>
      </w:pPr>
    </w:p>
    <w:p w:rsidR="00404109" w:rsidRPr="00377AA7" w:rsidRDefault="00404109" w:rsidP="00404109">
      <w:pPr>
        <w:jc w:val="both"/>
        <w:rPr>
          <w:rFonts w:ascii="GHEA Grapalat" w:hAnsi="GHEA Grapalat"/>
          <w:sz w:val="20"/>
          <w:lang w:val="es-ES"/>
        </w:rPr>
      </w:pPr>
    </w:p>
    <w:p w:rsidR="00404109" w:rsidRPr="00377AA7" w:rsidRDefault="00404109" w:rsidP="00404109">
      <w:pPr>
        <w:jc w:val="both"/>
        <w:rPr>
          <w:rFonts w:ascii="GHEA Grapalat" w:hAnsi="GHEA Grapalat" w:cs="Arial"/>
          <w:sz w:val="20"/>
          <w:vertAlign w:val="superscript"/>
          <w:lang w:val="es-ES"/>
        </w:rPr>
      </w:pPr>
      <w:r w:rsidRPr="00377AA7">
        <w:rPr>
          <w:rFonts w:ascii="GHEA Grapalat" w:hAnsi="GHEA Grapalat"/>
          <w:sz w:val="20"/>
          <w:lang w:val="es-ES"/>
        </w:rPr>
        <w:t xml:space="preserve">   </w:t>
      </w:r>
      <w:r w:rsidRPr="00377AA7">
        <w:rPr>
          <w:rFonts w:ascii="GHEA Grapalat" w:hAnsi="GHEA Grapalat"/>
          <w:sz w:val="20"/>
          <w:lang w:val="hy-AM"/>
        </w:rPr>
        <w:t xml:space="preserve">___________________________________________________ </w:t>
      </w:r>
      <w:r w:rsidRPr="00377AA7">
        <w:rPr>
          <w:rFonts w:ascii="GHEA Grapalat" w:hAnsi="GHEA Grapalat"/>
          <w:sz w:val="20"/>
          <w:lang w:val="hy-AM"/>
        </w:rPr>
        <w:tab/>
        <w:t xml:space="preserve">                _____________</w:t>
      </w:r>
      <w:r w:rsidRPr="00377AA7">
        <w:rPr>
          <w:rFonts w:ascii="GHEA Grapalat" w:hAnsi="GHEA Grapalat"/>
          <w:sz w:val="20"/>
          <w:u w:val="single"/>
          <w:lang w:val="es-ES"/>
        </w:rPr>
        <w:tab/>
      </w:r>
      <w:r w:rsidRPr="00377AA7">
        <w:rPr>
          <w:rFonts w:ascii="GHEA Grapalat" w:hAnsi="GHEA Grapalat"/>
          <w:sz w:val="20"/>
          <w:u w:val="single"/>
          <w:lang w:val="es-ES"/>
        </w:rPr>
        <w:tab/>
      </w:r>
      <w:r w:rsidRPr="00377AA7">
        <w:rPr>
          <w:rFonts w:ascii="GHEA Grapalat" w:hAnsi="GHEA Grapalat"/>
          <w:sz w:val="20"/>
          <w:lang w:val="es-ES"/>
        </w:rPr>
        <w:tab/>
      </w:r>
      <w:r w:rsidRPr="00377AA7">
        <w:rPr>
          <w:rFonts w:ascii="GHEA Grapalat" w:hAnsi="GHEA Grapalat"/>
          <w:sz w:val="20"/>
          <w:lang w:val="es-ES"/>
        </w:rPr>
        <w:tab/>
      </w:r>
      <w:r w:rsidRPr="00377AA7">
        <w:rPr>
          <w:rFonts w:ascii="GHEA Grapalat" w:hAnsi="GHEA Grapalat"/>
          <w:sz w:val="20"/>
          <w:lang w:val="hy-AM"/>
        </w:rPr>
        <w:t xml:space="preserve"> </w:t>
      </w:r>
      <w:r w:rsidRPr="00377AA7">
        <w:rPr>
          <w:rFonts w:ascii="GHEA Grapalat" w:hAnsi="GHEA Grapalat" w:cs="Sylfaen"/>
          <w:sz w:val="20"/>
          <w:vertAlign w:val="superscript"/>
          <w:lang w:val="hy-AM"/>
        </w:rPr>
        <w:t>Մասնակցի</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lang w:val="hy-AM"/>
        </w:rPr>
        <w:t>անվանումը</w:t>
      </w:r>
      <w:r w:rsidRPr="00377AA7">
        <w:rPr>
          <w:rFonts w:ascii="GHEA Grapalat" w:hAnsi="GHEA Grapalat" w:cs="Arial"/>
          <w:sz w:val="20"/>
          <w:vertAlign w:val="superscript"/>
          <w:lang w:val="hy-AM"/>
        </w:rPr>
        <w:t xml:space="preserve"> </w:t>
      </w:r>
      <w:r w:rsidRPr="00377AA7">
        <w:rPr>
          <w:rFonts w:ascii="GHEA Grapalat" w:hAnsi="GHEA Grapalat"/>
          <w:sz w:val="20"/>
          <w:vertAlign w:val="superscript"/>
          <w:lang w:val="hy-AM"/>
        </w:rPr>
        <w:t xml:space="preserve"> (</w:t>
      </w:r>
      <w:r w:rsidRPr="00377AA7">
        <w:rPr>
          <w:rFonts w:ascii="GHEA Grapalat" w:hAnsi="GHEA Grapalat" w:cs="Sylfaen"/>
          <w:sz w:val="20"/>
          <w:vertAlign w:val="superscript"/>
          <w:lang w:val="hy-AM"/>
        </w:rPr>
        <w:t>ղեկավարի</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lang w:val="hy-AM"/>
        </w:rPr>
        <w:t>պաշտոնը</w:t>
      </w:r>
      <w:r w:rsidRPr="00377AA7">
        <w:rPr>
          <w:rFonts w:ascii="GHEA Grapalat" w:hAnsi="GHEA Grapalat" w:cs="Arial"/>
          <w:sz w:val="20"/>
          <w:vertAlign w:val="superscript"/>
          <w:lang w:val="hy-AM"/>
        </w:rPr>
        <w:t xml:space="preserve">, </w:t>
      </w:r>
      <w:r w:rsidRPr="00377AA7">
        <w:rPr>
          <w:rFonts w:ascii="GHEA Grapalat" w:hAnsi="GHEA Grapalat" w:cs="Arial"/>
          <w:sz w:val="20"/>
          <w:vertAlign w:val="superscript"/>
        </w:rPr>
        <w:t>ա</w:t>
      </w:r>
      <w:r w:rsidRPr="00377AA7">
        <w:rPr>
          <w:rFonts w:ascii="GHEA Grapalat" w:hAnsi="GHEA Grapalat" w:cs="Sylfaen"/>
          <w:sz w:val="20"/>
          <w:vertAlign w:val="superscript"/>
          <w:lang w:val="hy-AM"/>
        </w:rPr>
        <w:t>նուն</w:t>
      </w:r>
      <w:r w:rsidRPr="00377AA7">
        <w:rPr>
          <w:rFonts w:ascii="GHEA Grapalat" w:hAnsi="GHEA Grapalat" w:cs="Arial"/>
          <w:sz w:val="20"/>
          <w:vertAlign w:val="superscript"/>
          <w:lang w:val="hy-AM"/>
        </w:rPr>
        <w:t xml:space="preserve"> </w:t>
      </w:r>
      <w:r w:rsidRPr="00377AA7">
        <w:rPr>
          <w:rFonts w:ascii="GHEA Grapalat" w:hAnsi="GHEA Grapalat" w:cs="Sylfaen"/>
          <w:sz w:val="20"/>
          <w:vertAlign w:val="superscript"/>
        </w:rPr>
        <w:t>ա</w:t>
      </w:r>
      <w:r w:rsidRPr="00377AA7">
        <w:rPr>
          <w:rFonts w:ascii="GHEA Grapalat" w:hAnsi="GHEA Grapalat" w:cs="Sylfaen"/>
          <w:sz w:val="20"/>
          <w:vertAlign w:val="superscript"/>
          <w:lang w:val="hy-AM"/>
        </w:rPr>
        <w:t>զգանունը</w:t>
      </w:r>
      <w:r w:rsidRPr="00377AA7">
        <w:rPr>
          <w:rFonts w:ascii="GHEA Grapalat" w:hAnsi="GHEA Grapalat" w:cs="Arial"/>
          <w:sz w:val="20"/>
          <w:vertAlign w:val="superscript"/>
          <w:lang w:val="hy-AM"/>
        </w:rPr>
        <w:t xml:space="preserve">)                                             </w:t>
      </w:r>
      <w:r w:rsidRPr="00377AA7">
        <w:rPr>
          <w:rFonts w:ascii="GHEA Grapalat" w:hAnsi="GHEA Grapalat" w:cs="Arial"/>
          <w:sz w:val="20"/>
          <w:vertAlign w:val="superscript"/>
          <w:lang w:val="es-ES"/>
        </w:rPr>
        <w:t xml:space="preserve">               </w:t>
      </w:r>
      <w:r w:rsidRPr="00377AA7">
        <w:rPr>
          <w:rFonts w:ascii="GHEA Grapalat" w:hAnsi="GHEA Grapalat" w:cs="Sylfaen"/>
          <w:sz w:val="20"/>
          <w:vertAlign w:val="superscript"/>
          <w:lang w:val="hy-AM"/>
        </w:rPr>
        <w:t>ստորագրությունը</w:t>
      </w:r>
      <w:r w:rsidRPr="00377AA7">
        <w:rPr>
          <w:rFonts w:ascii="GHEA Grapalat" w:hAnsi="GHEA Grapalat" w:cs="Arial"/>
          <w:sz w:val="20"/>
          <w:vertAlign w:val="superscript"/>
          <w:lang w:val="hy-AM"/>
        </w:rPr>
        <w:t>)</w:t>
      </w:r>
    </w:p>
    <w:p w:rsidR="00404109" w:rsidRPr="00377AA7" w:rsidRDefault="00404109" w:rsidP="00404109">
      <w:pPr>
        <w:jc w:val="both"/>
        <w:rPr>
          <w:rFonts w:ascii="GHEA Grapalat" w:hAnsi="GHEA Grapalat" w:cs="Arial"/>
          <w:sz w:val="20"/>
          <w:vertAlign w:val="superscript"/>
          <w:lang w:val="es-ES"/>
        </w:rPr>
      </w:pPr>
    </w:p>
    <w:p w:rsidR="00404109" w:rsidRPr="00377AA7" w:rsidRDefault="00404109" w:rsidP="00404109">
      <w:pPr>
        <w:jc w:val="both"/>
        <w:rPr>
          <w:rFonts w:ascii="GHEA Grapalat" w:hAnsi="GHEA Grapalat"/>
          <w:sz w:val="20"/>
          <w:lang w:val="hy-AM"/>
        </w:rPr>
      </w:pPr>
      <w:r w:rsidRPr="00377AA7">
        <w:rPr>
          <w:rFonts w:ascii="GHEA Grapalat" w:hAnsi="GHEA Grapalat"/>
          <w:sz w:val="20"/>
          <w:lang w:val="hy-AM"/>
        </w:rPr>
        <w:t xml:space="preserve">    </w:t>
      </w:r>
    </w:p>
    <w:p w:rsidR="00404109" w:rsidRPr="00377AA7" w:rsidRDefault="00404109" w:rsidP="00404109">
      <w:pPr>
        <w:jc w:val="right"/>
        <w:rPr>
          <w:rFonts w:ascii="GHEA Grapalat" w:hAnsi="GHEA Grapalat" w:cs="Arial"/>
          <w:sz w:val="20"/>
          <w:lang w:val="hy-AM"/>
        </w:rPr>
      </w:pPr>
      <w:r w:rsidRPr="00377AA7">
        <w:rPr>
          <w:rFonts w:ascii="GHEA Grapalat" w:hAnsi="GHEA Grapalat" w:cs="Sylfaen"/>
          <w:sz w:val="20"/>
          <w:lang w:val="hy-AM"/>
        </w:rPr>
        <w:t>Կ</w:t>
      </w:r>
      <w:r w:rsidRPr="00377AA7">
        <w:rPr>
          <w:rFonts w:ascii="GHEA Grapalat" w:hAnsi="GHEA Grapalat" w:cs="Arial"/>
          <w:sz w:val="20"/>
          <w:lang w:val="hy-AM"/>
        </w:rPr>
        <w:t xml:space="preserve">. </w:t>
      </w:r>
      <w:r w:rsidRPr="00377AA7">
        <w:rPr>
          <w:rFonts w:ascii="GHEA Grapalat" w:hAnsi="GHEA Grapalat" w:cs="Sylfaen"/>
          <w:sz w:val="20"/>
          <w:lang w:val="hy-AM"/>
        </w:rPr>
        <w:t>Տ</w:t>
      </w:r>
      <w:r w:rsidRPr="00377AA7">
        <w:rPr>
          <w:rFonts w:ascii="GHEA Grapalat" w:hAnsi="GHEA Grapalat" w:cs="Arial"/>
          <w:sz w:val="20"/>
          <w:lang w:val="hy-AM"/>
        </w:rPr>
        <w:t>.</w:t>
      </w:r>
      <w:r w:rsidRPr="00377AA7">
        <w:rPr>
          <w:rStyle w:val="af6"/>
          <w:rFonts w:ascii="GHEA Grapalat" w:hAnsi="GHEA Grapalat" w:cs="Arial"/>
          <w:color w:val="FFFFFF"/>
          <w:sz w:val="20"/>
          <w:lang w:val="hy-AM"/>
        </w:rPr>
        <w:footnoteReference w:id="6"/>
      </w:r>
      <w:r w:rsidRPr="00377AA7">
        <w:rPr>
          <w:rFonts w:ascii="GHEA Grapalat" w:hAnsi="GHEA Grapalat" w:cs="Arial"/>
          <w:sz w:val="20"/>
          <w:lang w:val="hy-AM"/>
        </w:rPr>
        <w:tab/>
      </w:r>
      <w:r w:rsidRPr="00377AA7">
        <w:rPr>
          <w:rFonts w:ascii="GHEA Grapalat" w:hAnsi="GHEA Grapalat" w:cs="Arial"/>
          <w:sz w:val="20"/>
          <w:lang w:val="hy-AM"/>
        </w:rPr>
        <w:tab/>
        <w:t xml:space="preserve"> </w:t>
      </w:r>
    </w:p>
    <w:p w:rsidR="00404109" w:rsidRPr="00377AA7" w:rsidRDefault="00404109" w:rsidP="00404109">
      <w:pPr>
        <w:pStyle w:val="31"/>
        <w:spacing w:line="240" w:lineRule="auto"/>
        <w:jc w:val="right"/>
        <w:rPr>
          <w:rFonts w:ascii="GHEA Grapalat" w:hAnsi="GHEA Grapalat"/>
          <w:b/>
          <w:lang w:val="hy-AM"/>
        </w:rPr>
      </w:pPr>
    </w:p>
    <w:p w:rsidR="00404109" w:rsidRPr="00377AA7" w:rsidRDefault="00404109" w:rsidP="00404109">
      <w:pPr>
        <w:pStyle w:val="31"/>
        <w:spacing w:line="240" w:lineRule="auto"/>
        <w:jc w:val="right"/>
        <w:rPr>
          <w:rFonts w:ascii="GHEA Grapalat" w:hAnsi="GHEA Grapalat"/>
          <w:b/>
          <w:lang w:val="hy-AM"/>
        </w:rPr>
      </w:pPr>
    </w:p>
    <w:p w:rsidR="00404109"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br w:type="page"/>
      </w:r>
      <w:r w:rsidRPr="00377AA7">
        <w:rPr>
          <w:rFonts w:ascii="GHEA Grapalat" w:hAnsi="GHEA Grapalat" w:cs="Sylfaen"/>
          <w:b/>
          <w:lang w:val="hy-AM"/>
        </w:rPr>
        <w:lastRenderedPageBreak/>
        <w:t xml:space="preserve"> </w:t>
      </w:r>
    </w:p>
    <w:p w:rsidR="00404109" w:rsidRPr="00377AA7" w:rsidRDefault="00404109" w:rsidP="00404109">
      <w:pPr>
        <w:pStyle w:val="31"/>
        <w:spacing w:line="240" w:lineRule="auto"/>
        <w:ind w:firstLine="0"/>
        <w:jc w:val="right"/>
        <w:rPr>
          <w:rFonts w:ascii="GHEA Grapalat" w:hAnsi="GHEA Grapalat" w:cs="Arial"/>
          <w:b/>
          <w:lang w:val="hy-AM"/>
        </w:rPr>
      </w:pPr>
      <w:r w:rsidRPr="00377AA7">
        <w:rPr>
          <w:rFonts w:ascii="GHEA Grapalat" w:hAnsi="GHEA Grapalat" w:cs="Sylfaen"/>
          <w:b/>
          <w:lang w:val="hy-AM"/>
        </w:rPr>
        <w:t>Հավելված</w:t>
      </w:r>
      <w:r w:rsidRPr="00377AA7">
        <w:rPr>
          <w:rFonts w:ascii="GHEA Grapalat" w:hAnsi="GHEA Grapalat" w:cs="Arial"/>
          <w:b/>
          <w:lang w:val="hy-AM"/>
        </w:rPr>
        <w:t xml:space="preserve"> 2</w:t>
      </w:r>
    </w:p>
    <w:p w:rsidR="00404109" w:rsidRPr="00377AA7" w:rsidRDefault="00404109" w:rsidP="00404109">
      <w:pPr>
        <w:pStyle w:val="31"/>
        <w:spacing w:line="240" w:lineRule="auto"/>
        <w:jc w:val="right"/>
        <w:rPr>
          <w:rFonts w:ascii="GHEA Grapalat" w:hAnsi="GHEA Grapalat" w:cs="Arial"/>
          <w:b/>
          <w:lang w:val="hy-AM"/>
        </w:rPr>
      </w:pPr>
      <w:r w:rsidRPr="00377AA7">
        <w:rPr>
          <w:rFonts w:ascii="GHEA Grapalat" w:hAnsi="GHEA Grapalat"/>
          <w:sz w:val="24"/>
          <w:szCs w:val="24"/>
          <w:lang w:val="hy-AM"/>
        </w:rPr>
        <w:t>«</w:t>
      </w:r>
      <w:r w:rsidRPr="00377AA7">
        <w:rPr>
          <w:rFonts w:ascii="GHEA Grapalat" w:hAnsi="GHEA Grapalat"/>
          <w:b/>
          <w:lang w:val="hy-AM"/>
        </w:rPr>
        <w:t>-</w:t>
      </w:r>
      <w:r w:rsidR="00C96EB2" w:rsidRPr="00377AA7">
        <w:rPr>
          <w:rFonts w:ascii="GHEA Grapalat" w:hAnsi="GHEA Grapalat"/>
          <w:b/>
          <w:lang w:val="hy-AM"/>
        </w:rPr>
        <w:t>ԱՄ</w:t>
      </w:r>
      <w:r w:rsidR="007E5E5D" w:rsidRPr="007E048A">
        <w:rPr>
          <w:rFonts w:ascii="GHEA Grapalat" w:hAnsi="GHEA Grapalat"/>
          <w:b/>
          <w:lang w:val="hy-AM"/>
        </w:rPr>
        <w:t>Ն</w:t>
      </w:r>
      <w:r w:rsidR="00C96EB2" w:rsidRPr="00377AA7">
        <w:rPr>
          <w:rFonts w:ascii="GHEA Grapalat" w:hAnsi="GHEA Grapalat"/>
          <w:b/>
          <w:lang w:val="hy-AM"/>
        </w:rPr>
        <w:t>Հ</w:t>
      </w:r>
      <w:r w:rsidRPr="00377AA7">
        <w:rPr>
          <w:rFonts w:ascii="GHEA Grapalat" w:hAnsi="GHEA Grapalat"/>
          <w:b/>
          <w:lang w:val="hy-AM"/>
        </w:rPr>
        <w:t>--</w:t>
      </w:r>
      <w:r w:rsidR="00C96EB2" w:rsidRPr="00377AA7">
        <w:rPr>
          <w:rFonts w:ascii="GHEA Grapalat" w:hAnsi="GHEA Grapalat" w:cs="Sylfaen"/>
          <w:b/>
          <w:lang w:val="hy-AM"/>
        </w:rPr>
        <w:t>ԳՀ</w:t>
      </w:r>
      <w:r w:rsidRPr="00377AA7">
        <w:rPr>
          <w:rFonts w:ascii="GHEA Grapalat" w:hAnsi="GHEA Grapalat" w:cs="Sylfaen"/>
          <w:b/>
          <w:lang w:val="hy-AM"/>
        </w:rPr>
        <w:t>ԾՁԲ</w:t>
      </w:r>
      <w:r w:rsidR="00C96EB2" w:rsidRPr="00377AA7">
        <w:rPr>
          <w:rFonts w:ascii="GHEA Grapalat" w:hAnsi="GHEA Grapalat" w:cs="Arial"/>
          <w:b/>
          <w:lang w:val="hy-AM"/>
        </w:rPr>
        <w:t>--19</w:t>
      </w:r>
      <w:r w:rsidRPr="00377AA7">
        <w:rPr>
          <w:rFonts w:ascii="GHEA Grapalat" w:hAnsi="GHEA Grapalat" w:cs="Arial"/>
          <w:b/>
          <w:lang w:val="hy-AM"/>
        </w:rPr>
        <w:t>/</w:t>
      </w:r>
      <w:r w:rsidR="00C96EB2" w:rsidRPr="00377AA7">
        <w:rPr>
          <w:rFonts w:ascii="GHEA Grapalat" w:hAnsi="GHEA Grapalat" w:cs="Arial"/>
          <w:b/>
          <w:lang w:val="hy-AM"/>
        </w:rPr>
        <w:t>0</w:t>
      </w:r>
      <w:r w:rsidR="007E5E5D" w:rsidRPr="007E048A">
        <w:rPr>
          <w:rFonts w:ascii="GHEA Grapalat" w:hAnsi="GHEA Grapalat" w:cs="Arial"/>
          <w:b/>
          <w:lang w:val="hy-AM"/>
        </w:rPr>
        <w:t>2</w:t>
      </w:r>
      <w:r w:rsidRPr="00377AA7">
        <w:rPr>
          <w:rFonts w:ascii="GHEA Grapalat" w:hAnsi="GHEA Grapalat"/>
          <w:sz w:val="24"/>
          <w:szCs w:val="24"/>
          <w:lang w:val="hy-AM"/>
        </w:rPr>
        <w:t>»</w:t>
      </w:r>
      <w:r w:rsidRPr="00377AA7">
        <w:rPr>
          <w:rFonts w:ascii="GHEA Grapalat" w:hAnsi="GHEA Grapalat" w:cs="Sylfaen"/>
          <w:b/>
          <w:lang w:val="hy-AM"/>
        </w:rPr>
        <w:t>*</w:t>
      </w:r>
      <w:r w:rsidRPr="00377AA7">
        <w:rPr>
          <w:rFonts w:ascii="GHEA Grapalat" w:hAnsi="GHEA Grapalat"/>
          <w:b/>
          <w:lang w:val="hy-AM"/>
        </w:rPr>
        <w:t xml:space="preserve">  </w:t>
      </w:r>
      <w:r w:rsidRPr="00377AA7">
        <w:rPr>
          <w:rFonts w:ascii="GHEA Grapalat" w:hAnsi="GHEA Grapalat" w:cs="Sylfaen"/>
          <w:b/>
          <w:lang w:val="hy-AM"/>
        </w:rPr>
        <w:t>ծածկագրով</w:t>
      </w:r>
    </w:p>
    <w:p w:rsidR="00404109" w:rsidRPr="00377AA7" w:rsidRDefault="00C96EB2" w:rsidP="00404109">
      <w:pPr>
        <w:pStyle w:val="31"/>
        <w:spacing w:line="240" w:lineRule="auto"/>
        <w:jc w:val="right"/>
        <w:rPr>
          <w:rFonts w:ascii="GHEA Grapalat" w:hAnsi="GHEA Grapalat" w:cs="Arial"/>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Arial"/>
          <w:b/>
          <w:lang w:val="hy-AM"/>
        </w:rPr>
        <w:t xml:space="preserve"> </w:t>
      </w:r>
      <w:r w:rsidR="00404109" w:rsidRPr="00377AA7">
        <w:rPr>
          <w:rFonts w:ascii="GHEA Grapalat" w:hAnsi="GHEA Grapalat" w:cs="Sylfaen"/>
          <w:b/>
          <w:lang w:val="hy-AM"/>
        </w:rPr>
        <w:t>հրավերի</w:t>
      </w:r>
    </w:p>
    <w:p w:rsidR="00404109" w:rsidRPr="00377AA7" w:rsidRDefault="00404109" w:rsidP="00404109">
      <w:pPr>
        <w:rPr>
          <w:rFonts w:ascii="GHEA Grapalat" w:hAnsi="GHEA Grapalat"/>
          <w:lang w:val="hy-AM"/>
        </w:rPr>
      </w:pPr>
    </w:p>
    <w:p w:rsidR="00404109" w:rsidRPr="00377AA7" w:rsidRDefault="00404109" w:rsidP="00404109">
      <w:pPr>
        <w:ind w:firstLine="567"/>
        <w:jc w:val="center"/>
        <w:rPr>
          <w:rFonts w:ascii="GHEA Grapalat" w:hAnsi="GHEA Grapalat"/>
          <w:sz w:val="20"/>
          <w:lang w:val="hy-AM"/>
        </w:rPr>
      </w:pPr>
    </w:p>
    <w:p w:rsidR="00404109" w:rsidRPr="00377AA7" w:rsidRDefault="00404109" w:rsidP="00404109">
      <w:pPr>
        <w:ind w:left="-66"/>
        <w:jc w:val="center"/>
        <w:rPr>
          <w:rFonts w:ascii="GHEA Grapalat" w:hAnsi="GHEA Grapalat"/>
          <w:b/>
          <w:sz w:val="20"/>
          <w:lang w:val="hy-AM"/>
        </w:rPr>
      </w:pPr>
      <w:r w:rsidRPr="00377AA7">
        <w:rPr>
          <w:rFonts w:ascii="GHEA Grapalat" w:hAnsi="GHEA Grapalat"/>
          <w:b/>
          <w:sz w:val="20"/>
          <w:lang w:val="hy-AM"/>
        </w:rPr>
        <w:t>Գ Ն Ա Յ Ի Ն   Ա Ռ Ա Ջ Ա Ր Կ</w:t>
      </w:r>
    </w:p>
    <w:p w:rsidR="00404109" w:rsidRPr="00377AA7" w:rsidRDefault="00404109" w:rsidP="00404109">
      <w:pPr>
        <w:ind w:firstLine="567"/>
        <w:rPr>
          <w:rFonts w:ascii="GHEA Grapalat" w:hAnsi="GHEA Grapalat"/>
          <w:lang w:val="hy-AM"/>
        </w:rPr>
      </w:pPr>
    </w:p>
    <w:p w:rsidR="00404109" w:rsidRPr="00377AA7" w:rsidRDefault="00404109" w:rsidP="00404109">
      <w:pPr>
        <w:ind w:firstLine="567"/>
        <w:jc w:val="both"/>
        <w:rPr>
          <w:rFonts w:ascii="GHEA Grapalat" w:hAnsi="GHEA Grapalat" w:cs="Arial"/>
          <w:lang w:val="hy-AM"/>
        </w:rPr>
      </w:pPr>
      <w:r w:rsidRPr="00377AA7">
        <w:rPr>
          <w:rFonts w:ascii="GHEA Grapalat" w:hAnsi="GHEA Grapalat" w:cs="Arial"/>
          <w:sz w:val="20"/>
          <w:szCs w:val="20"/>
          <w:lang w:val="es-ES"/>
        </w:rPr>
        <w:t xml:space="preserve">Ուսումնասիրելով </w:t>
      </w:r>
      <w:r w:rsidR="00C96EB2" w:rsidRPr="00377AA7">
        <w:rPr>
          <w:rFonts w:ascii="GHEA Grapalat" w:hAnsi="GHEA Grapalat"/>
          <w:sz w:val="20"/>
          <w:szCs w:val="20"/>
          <w:lang w:val="hy-AM"/>
        </w:rPr>
        <w:t>«</w:t>
      </w:r>
      <w:r w:rsidR="00C96EB2" w:rsidRPr="00377AA7">
        <w:rPr>
          <w:rFonts w:ascii="GHEA Grapalat" w:hAnsi="GHEA Grapalat"/>
          <w:b/>
          <w:sz w:val="20"/>
          <w:szCs w:val="20"/>
          <w:lang w:val="hy-AM"/>
        </w:rPr>
        <w:t>ԱՄ</w:t>
      </w:r>
      <w:r w:rsidR="007E5E5D" w:rsidRPr="007E5E5D">
        <w:rPr>
          <w:rFonts w:ascii="GHEA Grapalat" w:hAnsi="GHEA Grapalat"/>
          <w:b/>
          <w:sz w:val="20"/>
          <w:szCs w:val="20"/>
          <w:lang w:val="hy-AM"/>
        </w:rPr>
        <w:t>Ն</w:t>
      </w:r>
      <w:r w:rsidR="00C96EB2" w:rsidRPr="00377AA7">
        <w:rPr>
          <w:rFonts w:ascii="GHEA Grapalat" w:hAnsi="GHEA Grapalat"/>
          <w:b/>
          <w:sz w:val="20"/>
          <w:szCs w:val="20"/>
          <w:lang w:val="hy-AM"/>
        </w:rPr>
        <w:t>Հ--</w:t>
      </w:r>
      <w:r w:rsidR="00C96EB2" w:rsidRPr="00377AA7">
        <w:rPr>
          <w:rFonts w:ascii="GHEA Grapalat" w:hAnsi="GHEA Grapalat" w:cs="Sylfaen"/>
          <w:b/>
          <w:sz w:val="20"/>
          <w:szCs w:val="20"/>
          <w:lang w:val="hy-AM"/>
        </w:rPr>
        <w:t>ԳՀԾՁԲ</w:t>
      </w:r>
      <w:r w:rsidR="007E048A">
        <w:rPr>
          <w:rFonts w:ascii="GHEA Grapalat" w:hAnsi="GHEA Grapalat" w:cs="Arial"/>
          <w:b/>
          <w:sz w:val="20"/>
          <w:szCs w:val="20"/>
          <w:lang w:val="hy-AM"/>
        </w:rPr>
        <w:t>-</w:t>
      </w:r>
      <w:r w:rsidR="00C96EB2" w:rsidRPr="00377AA7">
        <w:rPr>
          <w:rFonts w:ascii="GHEA Grapalat" w:hAnsi="GHEA Grapalat" w:cs="Arial"/>
          <w:b/>
          <w:sz w:val="20"/>
          <w:szCs w:val="20"/>
          <w:lang w:val="hy-AM"/>
        </w:rPr>
        <w:t>19/0</w:t>
      </w:r>
      <w:r w:rsidR="007E5E5D" w:rsidRPr="007E5E5D">
        <w:rPr>
          <w:rFonts w:ascii="GHEA Grapalat" w:hAnsi="GHEA Grapalat" w:cs="Arial"/>
          <w:b/>
          <w:sz w:val="20"/>
          <w:szCs w:val="20"/>
          <w:lang w:val="hy-AM"/>
        </w:rPr>
        <w:t>2</w:t>
      </w:r>
      <w:r w:rsidR="00C96EB2" w:rsidRPr="00377AA7">
        <w:rPr>
          <w:rFonts w:ascii="GHEA Grapalat" w:hAnsi="GHEA Grapalat"/>
          <w:sz w:val="20"/>
          <w:szCs w:val="20"/>
          <w:lang w:val="hy-AM"/>
        </w:rPr>
        <w:t>»</w:t>
      </w:r>
      <w:r w:rsidR="00C96EB2" w:rsidRPr="00377AA7">
        <w:rPr>
          <w:rFonts w:ascii="GHEA Grapalat" w:hAnsi="GHEA Grapalat"/>
          <w:b/>
          <w:lang w:val="hy-AM"/>
        </w:rPr>
        <w:t xml:space="preserve"> </w:t>
      </w:r>
      <w:r w:rsidRPr="00377AA7">
        <w:rPr>
          <w:rFonts w:ascii="GHEA Grapalat" w:hAnsi="GHEA Grapalat" w:cs="Arial"/>
          <w:sz w:val="20"/>
          <w:szCs w:val="20"/>
          <w:lang w:val="es-ES"/>
        </w:rPr>
        <w:t xml:space="preserve">ծածկագրով </w:t>
      </w:r>
      <w:r w:rsidR="00C96EB2" w:rsidRPr="00377AA7">
        <w:rPr>
          <w:rFonts w:ascii="GHEA Grapalat" w:hAnsi="GHEA Grapalat" w:cs="Arial"/>
          <w:sz w:val="20"/>
          <w:szCs w:val="20"/>
          <w:lang w:val="es-ES"/>
        </w:rPr>
        <w:t xml:space="preserve">գնանշման հարցման </w:t>
      </w:r>
      <w:r w:rsidRPr="00377AA7">
        <w:rPr>
          <w:rFonts w:ascii="GHEA Grapalat" w:hAnsi="GHEA Grapalat" w:cs="Arial"/>
          <w:sz w:val="20"/>
          <w:szCs w:val="20"/>
          <w:lang w:val="es-ES"/>
        </w:rPr>
        <w:t xml:space="preserve"> հրավերը, այդ թվում կնքվելիք  պայմանագրի նախագիծը</w:t>
      </w:r>
      <w:r w:rsidRPr="00377AA7">
        <w:rPr>
          <w:rFonts w:ascii="GHEA Grapalat" w:hAnsi="GHEA Grapalat" w:cs="Arial"/>
          <w:lang w:val="hy-AM"/>
        </w:rPr>
        <w:t xml:space="preserve">, </w:t>
      </w:r>
      <w:r w:rsidRPr="00377AA7">
        <w:rPr>
          <w:rFonts w:ascii="GHEA Grapalat" w:hAnsi="GHEA Grapalat"/>
          <w:sz w:val="20"/>
          <w:u w:val="single"/>
          <w:lang w:val="hy-AM"/>
        </w:rPr>
        <w:t xml:space="preserve">      </w:t>
      </w:r>
      <w:r w:rsidR="00C96EB2" w:rsidRPr="00377AA7">
        <w:rPr>
          <w:rFonts w:ascii="GHEA Grapalat" w:hAnsi="GHEA Grapalat"/>
          <w:sz w:val="20"/>
          <w:u w:val="single"/>
          <w:lang w:val="hy-AM"/>
        </w:rPr>
        <w:t xml:space="preserve">            </w:t>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r>
      <w:r w:rsidR="00C96EB2" w:rsidRPr="00377AA7">
        <w:rPr>
          <w:rFonts w:ascii="GHEA Grapalat" w:hAnsi="GHEA Grapalat"/>
          <w:sz w:val="20"/>
          <w:u w:val="single"/>
          <w:lang w:val="hy-AM"/>
        </w:rPr>
        <w:tab/>
        <w:t xml:space="preserve">     </w:t>
      </w:r>
      <w:r w:rsidRPr="00377AA7">
        <w:rPr>
          <w:rFonts w:ascii="GHEA Grapalat" w:hAnsi="GHEA Grapalat"/>
          <w:sz w:val="20"/>
          <w:u w:val="single"/>
          <w:lang w:val="hy-AM"/>
        </w:rPr>
        <w:t xml:space="preserve">  </w:t>
      </w:r>
      <w:r w:rsidRPr="00377AA7">
        <w:rPr>
          <w:rFonts w:ascii="GHEA Grapalat" w:hAnsi="GHEA Grapalat" w:cs="Arial"/>
          <w:sz w:val="20"/>
          <w:szCs w:val="20"/>
          <w:lang w:val="es-ES"/>
        </w:rPr>
        <w:t>-ն առաջարկում է</w:t>
      </w:r>
      <w:r w:rsidRPr="00377AA7">
        <w:rPr>
          <w:rFonts w:ascii="GHEA Grapalat" w:hAnsi="GHEA Grapalat" w:cs="Arial"/>
          <w:lang w:val="hy-AM"/>
        </w:rPr>
        <w:t xml:space="preserve">   </w:t>
      </w:r>
    </w:p>
    <w:p w:rsidR="00404109" w:rsidRPr="00377AA7" w:rsidRDefault="00404109" w:rsidP="00404109">
      <w:pPr>
        <w:ind w:firstLine="567"/>
        <w:jc w:val="both"/>
        <w:rPr>
          <w:rFonts w:ascii="GHEA Grapalat" w:hAnsi="GHEA Grapalat" w:cs="Arial"/>
        </w:rPr>
      </w:pPr>
      <w:bookmarkStart w:id="12" w:name="_Hlk23147299"/>
      <w:r w:rsidRPr="00377AA7">
        <w:rPr>
          <w:rFonts w:ascii="GHEA Grapalat" w:hAnsi="GHEA Grapalat" w:cs="Sylfaen"/>
          <w:vertAlign w:val="superscript"/>
          <w:lang w:val="hy-AM"/>
        </w:rPr>
        <w:t xml:space="preserve">                                                                                     մասնակցի անվանումը</w:t>
      </w:r>
    </w:p>
    <w:bookmarkEnd w:id="12"/>
    <w:p w:rsidR="00404109" w:rsidRPr="00377AA7" w:rsidRDefault="00404109" w:rsidP="00404109">
      <w:pPr>
        <w:jc w:val="both"/>
        <w:rPr>
          <w:rFonts w:ascii="GHEA Grapalat" w:hAnsi="GHEA Grapalat"/>
          <w:sz w:val="20"/>
          <w:lang w:val="hy-AM"/>
        </w:rPr>
      </w:pPr>
      <w:r w:rsidRPr="00377AA7">
        <w:rPr>
          <w:rFonts w:ascii="GHEA Grapalat" w:hAnsi="GHEA Grapalat" w:cs="Arial"/>
          <w:sz w:val="20"/>
          <w:szCs w:val="20"/>
          <w:lang w:val="es-ES"/>
        </w:rPr>
        <w:t>պայմանագիրը կատարել ներքոհիշյալ ընդհանուր գներով.</w:t>
      </w:r>
    </w:p>
    <w:p w:rsidR="00404109" w:rsidRPr="00377AA7" w:rsidRDefault="00404109" w:rsidP="00404109">
      <w:pPr>
        <w:jc w:val="center"/>
        <w:rPr>
          <w:rFonts w:ascii="GHEA Grapalat" w:hAnsi="GHEA Grapalat"/>
          <w:sz w:val="20"/>
          <w:lang w:val="hy-AM"/>
        </w:rPr>
      </w:pPr>
      <w:r w:rsidRPr="00377AA7">
        <w:rPr>
          <w:rFonts w:ascii="GHEA Grapalat" w:hAnsi="GHEA Grapalat"/>
          <w:sz w:val="20"/>
          <w:szCs w:val="20"/>
          <w:lang w:val="es-ES"/>
        </w:rPr>
        <w:t xml:space="preserve">                                                                                                                                   </w:t>
      </w:r>
      <w:r w:rsidRPr="00377AA7">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404109" w:rsidRPr="007E048A" w:rsidTr="00A9024E">
        <w:trPr>
          <w:cantSplit/>
          <w:trHeight w:val="916"/>
          <w:jc w:val="center"/>
        </w:trPr>
        <w:tc>
          <w:tcPr>
            <w:tcW w:w="1136"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Չափա-</w:t>
            </w:r>
          </w:p>
          <w:p w:rsidR="00404109" w:rsidRPr="00377AA7" w:rsidRDefault="00404109" w:rsidP="00A9024E">
            <w:pPr>
              <w:jc w:val="center"/>
              <w:rPr>
                <w:rFonts w:ascii="GHEA Grapalat" w:hAnsi="GHEA Grapalat"/>
                <w:b/>
                <w:bCs/>
                <w:sz w:val="16"/>
                <w:lang w:val="es-ES"/>
              </w:rPr>
            </w:pPr>
            <w:r w:rsidRPr="00377AA7">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Ծառայության անվանումը</w:t>
            </w:r>
          </w:p>
        </w:tc>
        <w:tc>
          <w:tcPr>
            <w:tcW w:w="1191"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ԱԱՀ**</w:t>
            </w:r>
          </w:p>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Ընդհանուր գինը</w:t>
            </w:r>
          </w:p>
          <w:p w:rsidR="00404109" w:rsidRPr="00377AA7" w:rsidRDefault="00404109" w:rsidP="00A9024E">
            <w:pPr>
              <w:jc w:val="center"/>
              <w:rPr>
                <w:rFonts w:ascii="GHEA Grapalat" w:hAnsi="GHEA Grapalat"/>
                <w:b/>
                <w:bCs/>
                <w:sz w:val="16"/>
                <w:szCs w:val="18"/>
                <w:lang w:val="es-ES"/>
              </w:rPr>
            </w:pPr>
            <w:r w:rsidRPr="00377AA7">
              <w:rPr>
                <w:rFonts w:ascii="GHEA Grapalat" w:hAnsi="GHEA Grapalat"/>
                <w:b/>
                <w:bCs/>
                <w:sz w:val="16"/>
                <w:szCs w:val="18"/>
                <w:lang w:val="es-ES"/>
              </w:rPr>
              <w:t xml:space="preserve"> /տառերով և թվերով/</w:t>
            </w:r>
          </w:p>
        </w:tc>
      </w:tr>
      <w:tr w:rsidR="00404109" w:rsidRPr="00377AA7" w:rsidTr="00A9024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04109" w:rsidRPr="00377AA7" w:rsidRDefault="00404109" w:rsidP="00A9024E">
            <w:pPr>
              <w:jc w:val="center"/>
              <w:rPr>
                <w:rFonts w:ascii="GHEA Grapalat" w:hAnsi="GHEA Grapalat"/>
                <w:b/>
                <w:i/>
                <w:sz w:val="16"/>
                <w:lang w:val="es-ES"/>
              </w:rPr>
            </w:pPr>
            <w:r w:rsidRPr="00377AA7">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b/>
                <w:i/>
                <w:sz w:val="16"/>
                <w:lang w:val="es-ES"/>
              </w:rPr>
            </w:pPr>
            <w:r w:rsidRPr="00377AA7">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404109" w:rsidRPr="00377AA7" w:rsidRDefault="00404109" w:rsidP="00A9024E">
            <w:pPr>
              <w:jc w:val="center"/>
              <w:rPr>
                <w:rFonts w:ascii="GHEA Grapalat" w:hAnsi="GHEA Grapalat"/>
                <w:i/>
                <w:sz w:val="16"/>
                <w:lang w:val="es-ES"/>
              </w:rPr>
            </w:pPr>
            <w:r w:rsidRPr="00377AA7">
              <w:rPr>
                <w:rFonts w:ascii="GHEA Grapalat" w:hAnsi="GHEA Grapalat"/>
                <w:b/>
                <w:i/>
                <w:sz w:val="16"/>
                <w:lang w:val="es-ES"/>
              </w:rPr>
              <w:t>6=3+4+5</w:t>
            </w:r>
          </w:p>
        </w:tc>
      </w:tr>
      <w:tr w:rsidR="00404109" w:rsidRPr="007E048A" w:rsidTr="00A9024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jc w:val="center"/>
              <w:rPr>
                <w:rFonts w:ascii="GHEA Grapalat" w:hAnsi="GHEA Grapalat"/>
                <w:b/>
                <w:bCs/>
                <w:sz w:val="18"/>
                <w:lang w:val="es-ES"/>
              </w:rPr>
            </w:pPr>
            <w:r w:rsidRPr="00377AA7">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18"/>
                <w:lang w:val="es-ES"/>
              </w:rPr>
            </w:pPr>
            <w:r w:rsidRPr="00377AA7">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404109" w:rsidRPr="00377AA7" w:rsidRDefault="00404109" w:rsidP="00A9024E">
            <w:pPr>
              <w:jc w:val="center"/>
              <w:rPr>
                <w:rFonts w:ascii="GHEA Grapalat" w:hAnsi="GHEA Grapalat"/>
                <w:lang w:val="es-ES"/>
              </w:rPr>
            </w:pPr>
          </w:p>
        </w:tc>
      </w:tr>
    </w:tbl>
    <w:p w:rsidR="00404109" w:rsidRPr="00377AA7" w:rsidRDefault="00404109" w:rsidP="00404109">
      <w:pPr>
        <w:rPr>
          <w:rFonts w:ascii="GHEA Grapalat" w:hAnsi="GHEA Grapalat"/>
          <w:sz w:val="18"/>
          <w:szCs w:val="18"/>
          <w:lang w:val="es-ES"/>
        </w:rPr>
      </w:pPr>
    </w:p>
    <w:p w:rsidR="00404109" w:rsidRPr="00377AA7" w:rsidRDefault="00404109" w:rsidP="00404109">
      <w:pPr>
        <w:rPr>
          <w:rFonts w:ascii="GHEA Grapalat" w:hAnsi="GHEA Grapalat"/>
          <w:sz w:val="18"/>
          <w:szCs w:val="18"/>
          <w:lang w:val="es-ES"/>
        </w:rPr>
      </w:pPr>
    </w:p>
    <w:p w:rsidR="00404109" w:rsidRPr="00377AA7" w:rsidRDefault="00404109" w:rsidP="00404109">
      <w:pPr>
        <w:rPr>
          <w:rFonts w:ascii="GHEA Grapalat" w:hAnsi="GHEA Grapalat"/>
          <w:sz w:val="18"/>
          <w:szCs w:val="18"/>
          <w:lang w:val="hy-AM"/>
        </w:rPr>
      </w:pPr>
    </w:p>
    <w:p w:rsidR="00404109" w:rsidRPr="00377AA7" w:rsidRDefault="00404109" w:rsidP="00404109">
      <w:pPr>
        <w:ind w:left="720" w:firstLine="720"/>
        <w:jc w:val="both"/>
        <w:rPr>
          <w:rFonts w:ascii="GHEA Grapalat" w:hAnsi="GHEA Grapalat"/>
          <w:sz w:val="20"/>
          <w:lang w:val="hy-AM"/>
        </w:rPr>
      </w:pPr>
      <w:r w:rsidRPr="00377AA7">
        <w:rPr>
          <w:rFonts w:ascii="GHEA Grapalat" w:hAnsi="GHEA Grapalat"/>
          <w:sz w:val="20"/>
          <w:lang w:val="es-ES"/>
        </w:rPr>
        <w:t xml:space="preserve">     </w:t>
      </w:r>
      <w:r w:rsidRPr="00377AA7">
        <w:rPr>
          <w:rFonts w:ascii="GHEA Grapalat" w:hAnsi="GHEA Grapalat"/>
          <w:sz w:val="20"/>
          <w:lang w:val="hy-AM"/>
        </w:rPr>
        <w:t xml:space="preserve">___________________________________________ </w:t>
      </w:r>
      <w:r w:rsidRPr="00377AA7">
        <w:rPr>
          <w:rFonts w:ascii="GHEA Grapalat" w:hAnsi="GHEA Grapalat"/>
          <w:sz w:val="20"/>
          <w:lang w:val="hy-AM"/>
        </w:rPr>
        <w:tab/>
        <w:t xml:space="preserve">                </w:t>
      </w:r>
      <w:r w:rsidRPr="00377AA7">
        <w:rPr>
          <w:rFonts w:ascii="GHEA Grapalat" w:hAnsi="GHEA Grapalat"/>
          <w:sz w:val="20"/>
          <w:lang w:val="es-ES"/>
        </w:rPr>
        <w:t xml:space="preserve">       </w:t>
      </w:r>
      <w:r w:rsidRPr="00377AA7">
        <w:rPr>
          <w:rFonts w:ascii="GHEA Grapalat" w:hAnsi="GHEA Grapalat"/>
          <w:sz w:val="20"/>
          <w:lang w:val="hy-AM"/>
        </w:rPr>
        <w:t xml:space="preserve">_____________ </w:t>
      </w:r>
    </w:p>
    <w:p w:rsidR="00404109" w:rsidRPr="00377AA7" w:rsidRDefault="00404109" w:rsidP="00404109">
      <w:pPr>
        <w:jc w:val="both"/>
        <w:rPr>
          <w:rFonts w:ascii="GHEA Grapalat" w:hAnsi="GHEA Grapalat"/>
          <w:sz w:val="20"/>
          <w:vertAlign w:val="superscript"/>
          <w:lang w:val="hy-AM"/>
        </w:rPr>
      </w:pPr>
      <w:r w:rsidRPr="00377AA7">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77AA7">
        <w:rPr>
          <w:rFonts w:ascii="GHEA Grapalat" w:hAnsi="GHEA Grapalat"/>
          <w:sz w:val="20"/>
          <w:vertAlign w:val="superscript"/>
          <w:lang w:val="hy-AM"/>
        </w:rPr>
        <w:tab/>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 xml:space="preserve">    </w:t>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Կ. Տ.</w:t>
      </w:r>
      <w:r w:rsidRPr="00377AA7">
        <w:rPr>
          <w:rStyle w:val="af6"/>
          <w:rFonts w:ascii="GHEA Grapalat" w:hAnsi="GHEA Grapalat"/>
          <w:color w:val="FFFFFF"/>
          <w:sz w:val="20"/>
          <w:lang w:val="hy-AM"/>
        </w:rPr>
        <w:footnoteReference w:id="7"/>
      </w:r>
      <w:r w:rsidRPr="00377AA7">
        <w:rPr>
          <w:rFonts w:ascii="GHEA Grapalat" w:hAnsi="GHEA Grapalat"/>
          <w:sz w:val="20"/>
          <w:lang w:val="hy-AM"/>
        </w:rPr>
        <w:tab/>
      </w:r>
      <w:r w:rsidRPr="00377AA7">
        <w:rPr>
          <w:rFonts w:ascii="GHEA Grapalat" w:hAnsi="GHEA Grapalat"/>
          <w:sz w:val="20"/>
          <w:lang w:val="hy-AM"/>
        </w:rPr>
        <w:tab/>
        <w:t xml:space="preserve"> </w:t>
      </w:r>
    </w:p>
    <w:p w:rsidR="00404109" w:rsidRPr="00377AA7" w:rsidRDefault="00404109" w:rsidP="00404109">
      <w:pPr>
        <w:jc w:val="right"/>
        <w:rPr>
          <w:rFonts w:ascii="GHEA Grapalat" w:hAnsi="GHEA Grapalat"/>
          <w:sz w:val="20"/>
          <w:lang w:val="hy-AM"/>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rPr>
          <w:rFonts w:ascii="GHEA Grapalat" w:hAnsi="GHEA Grapalat" w:cs="Sylfaen"/>
          <w:i/>
          <w:sz w:val="16"/>
          <w:szCs w:val="16"/>
          <w:lang w:val="hy-AM" w:eastAsia="ru-RU"/>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hy-AM"/>
        </w:rPr>
      </w:pPr>
    </w:p>
    <w:p w:rsidR="00404109" w:rsidRPr="00377AA7" w:rsidRDefault="00404109" w:rsidP="00404109">
      <w:pPr>
        <w:pStyle w:val="31"/>
        <w:spacing w:line="240" w:lineRule="auto"/>
        <w:jc w:val="right"/>
        <w:rPr>
          <w:rFonts w:ascii="GHEA Grapalat" w:hAnsi="GHEA Grapalat"/>
          <w:i/>
          <w:lang w:val="es-ES" w:eastAsia="ru-RU"/>
        </w:rPr>
      </w:pPr>
    </w:p>
    <w:p w:rsidR="00404109" w:rsidRPr="00377AA7" w:rsidDel="000B1088" w:rsidRDefault="00404109" w:rsidP="00404109">
      <w:pPr>
        <w:pStyle w:val="31"/>
        <w:spacing w:line="240" w:lineRule="auto"/>
        <w:jc w:val="right"/>
        <w:rPr>
          <w:rFonts w:ascii="GHEA Grapalat" w:hAnsi="GHEA Grapalat"/>
          <w:i/>
          <w:lang w:val="es-ES" w:eastAsia="ru-RU"/>
        </w:rPr>
      </w:pPr>
      <w:r w:rsidRPr="00377AA7">
        <w:rPr>
          <w:rFonts w:ascii="GHEA Grapalat" w:hAnsi="GHEA Grapalat"/>
          <w:i/>
          <w:lang w:val="es-ES" w:eastAsia="ru-RU"/>
        </w:rPr>
        <w:br w:type="page"/>
      </w:r>
    </w:p>
    <w:p w:rsidR="00404109" w:rsidRPr="00377AA7" w:rsidRDefault="00404109" w:rsidP="00404109">
      <w:pPr>
        <w:pStyle w:val="31"/>
        <w:spacing w:line="240" w:lineRule="auto"/>
        <w:jc w:val="right"/>
        <w:rPr>
          <w:rFonts w:ascii="GHEA Grapalat" w:hAnsi="GHEA Grapalat" w:cs="Arial"/>
          <w:b/>
          <w:lang w:val="hy-AM"/>
        </w:rPr>
      </w:pPr>
      <w:r w:rsidRPr="00377AA7">
        <w:rPr>
          <w:rFonts w:ascii="GHEA Grapalat" w:hAnsi="GHEA Grapalat" w:cs="Sylfaen"/>
          <w:b/>
          <w:lang w:val="hy-AM"/>
        </w:rPr>
        <w:lastRenderedPageBreak/>
        <w:t>Հավելված</w:t>
      </w:r>
      <w:r w:rsidRPr="00377AA7">
        <w:rPr>
          <w:rFonts w:ascii="GHEA Grapalat" w:hAnsi="GHEA Grapalat" w:cs="Arial"/>
          <w:b/>
          <w:lang w:val="hy-AM"/>
        </w:rPr>
        <w:t xml:space="preserve"> 4.1</w:t>
      </w:r>
    </w:p>
    <w:p w:rsidR="00404109" w:rsidRPr="00377AA7" w:rsidRDefault="001909BE" w:rsidP="00404109">
      <w:pPr>
        <w:pStyle w:val="31"/>
        <w:spacing w:line="240" w:lineRule="auto"/>
        <w:jc w:val="right"/>
        <w:rPr>
          <w:rFonts w:ascii="GHEA Grapalat" w:hAnsi="GHEA Grapalat" w:cs="Arial"/>
          <w:b/>
          <w:lang w:val="hy-AM"/>
        </w:rPr>
      </w:pPr>
      <w:r w:rsidRPr="00377AA7">
        <w:rPr>
          <w:rFonts w:ascii="GHEA Grapalat" w:hAnsi="GHEA Grapalat"/>
          <w:sz w:val="24"/>
          <w:szCs w:val="24"/>
          <w:lang w:val="hy-AM"/>
        </w:rPr>
        <w:t>«</w:t>
      </w:r>
      <w:r w:rsidRPr="00377AA7">
        <w:rPr>
          <w:rFonts w:ascii="GHEA Grapalat" w:hAnsi="GHEA Grapalat"/>
          <w:b/>
          <w:lang w:val="hy-AM"/>
        </w:rPr>
        <w:t>-ԱՄ</w:t>
      </w:r>
      <w:r w:rsidR="007E5E5D" w:rsidRPr="007E048A">
        <w:rPr>
          <w:rFonts w:ascii="GHEA Grapalat" w:hAnsi="GHEA Grapalat"/>
          <w:b/>
          <w:lang w:val="hy-AM"/>
        </w:rPr>
        <w:t>Ն</w:t>
      </w:r>
      <w:r w:rsidRPr="00377AA7">
        <w:rPr>
          <w:rFonts w:ascii="GHEA Grapalat" w:hAnsi="GHEA Grapalat"/>
          <w:b/>
          <w:lang w:val="hy-AM"/>
        </w:rPr>
        <w:t>Հ--</w:t>
      </w:r>
      <w:r w:rsidRPr="00377AA7">
        <w:rPr>
          <w:rFonts w:ascii="GHEA Grapalat" w:hAnsi="GHEA Grapalat" w:cs="Sylfaen"/>
          <w:b/>
          <w:lang w:val="hy-AM"/>
        </w:rPr>
        <w:t>ԳՀԾՁԲ</w:t>
      </w:r>
      <w:r w:rsidRPr="00377AA7">
        <w:rPr>
          <w:rFonts w:ascii="GHEA Grapalat" w:hAnsi="GHEA Grapalat" w:cs="Arial"/>
          <w:b/>
          <w:lang w:val="hy-AM"/>
        </w:rPr>
        <w:t>--19/0</w:t>
      </w:r>
      <w:r w:rsidR="007E5E5D" w:rsidRPr="007E048A">
        <w:rPr>
          <w:rFonts w:ascii="GHEA Grapalat" w:hAnsi="GHEA Grapalat" w:cs="Arial"/>
          <w:b/>
          <w:lang w:val="hy-AM"/>
        </w:rPr>
        <w:t>2</w:t>
      </w:r>
      <w:r w:rsidRPr="00377AA7">
        <w:rPr>
          <w:rFonts w:ascii="GHEA Grapalat" w:hAnsi="GHEA Grapalat"/>
          <w:sz w:val="24"/>
          <w:szCs w:val="24"/>
          <w:lang w:val="hy-AM"/>
        </w:rPr>
        <w:t>»</w:t>
      </w:r>
      <w:r w:rsidRPr="00377AA7">
        <w:rPr>
          <w:rFonts w:ascii="GHEA Grapalat" w:hAnsi="GHEA Grapalat" w:cs="Sylfaen"/>
          <w:b/>
          <w:lang w:val="hy-AM"/>
        </w:rPr>
        <w:t>*</w:t>
      </w:r>
      <w:r w:rsidRPr="00377AA7">
        <w:rPr>
          <w:rFonts w:ascii="GHEA Grapalat" w:hAnsi="GHEA Grapalat"/>
          <w:b/>
          <w:lang w:val="hy-AM"/>
        </w:rPr>
        <w:t xml:space="preserve">  </w:t>
      </w:r>
      <w:r w:rsidR="00404109" w:rsidRPr="00377AA7">
        <w:rPr>
          <w:rFonts w:ascii="GHEA Grapalat" w:hAnsi="GHEA Grapalat" w:cs="Sylfaen"/>
          <w:b/>
          <w:lang w:val="hy-AM"/>
        </w:rPr>
        <w:t>ծածկագրով</w:t>
      </w:r>
    </w:p>
    <w:p w:rsidR="00404109" w:rsidRPr="00377AA7" w:rsidRDefault="001909BE"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Գնանշման</w:t>
      </w:r>
      <w:r w:rsidRPr="00377AA7">
        <w:rPr>
          <w:rFonts w:ascii="GHEA Grapalat" w:hAnsi="GHEA Grapalat" w:cs="Sylfaen"/>
          <w:b/>
          <w:lang w:val="es-ES"/>
        </w:rPr>
        <w:t xml:space="preserve"> </w:t>
      </w:r>
      <w:r w:rsidRPr="00377AA7">
        <w:rPr>
          <w:rFonts w:ascii="GHEA Grapalat" w:hAnsi="GHEA Grapalat" w:cs="Sylfaen"/>
          <w:b/>
          <w:lang w:val="hy-AM"/>
        </w:rPr>
        <w:t>հարցման</w:t>
      </w:r>
      <w:r w:rsidRPr="00377AA7">
        <w:rPr>
          <w:rFonts w:ascii="GHEA Grapalat" w:hAnsi="GHEA Grapalat" w:cs="Sylfaen"/>
          <w:b/>
          <w:lang w:val="es-ES"/>
        </w:rPr>
        <w:t xml:space="preserve"> </w:t>
      </w:r>
      <w:r w:rsidR="00404109" w:rsidRPr="00377AA7">
        <w:rPr>
          <w:rFonts w:ascii="GHEA Grapalat" w:hAnsi="GHEA Grapalat" w:cs="Arial"/>
          <w:b/>
          <w:lang w:val="hy-AM"/>
        </w:rPr>
        <w:t xml:space="preserve"> </w:t>
      </w:r>
      <w:r w:rsidR="00404109" w:rsidRPr="00377AA7">
        <w:rPr>
          <w:rFonts w:ascii="GHEA Grapalat" w:hAnsi="GHEA Grapalat" w:cs="Sylfaen"/>
          <w:b/>
          <w:lang w:val="hy-AM"/>
        </w:rPr>
        <w:t>հրավերի</w:t>
      </w:r>
    </w:p>
    <w:p w:rsidR="00404109" w:rsidRPr="00377AA7" w:rsidRDefault="00404109" w:rsidP="00404109">
      <w:pPr>
        <w:pStyle w:val="31"/>
        <w:spacing w:line="240" w:lineRule="auto"/>
        <w:jc w:val="right"/>
        <w:rPr>
          <w:rFonts w:ascii="GHEA Grapalat" w:hAnsi="GHEA Grapalat" w:cs="Sylfaen"/>
          <w:b/>
          <w:lang w:val="hy-AM"/>
        </w:rPr>
      </w:pP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w:t>
      </w:r>
      <w:r w:rsidRPr="00377AA7">
        <w:rPr>
          <w:rFonts w:ascii="GHEA Grapalat" w:hAnsi="GHEA Grapalat" w:cs="GHEA Grapalat"/>
          <w:b/>
          <w:sz w:val="20"/>
          <w:szCs w:val="20"/>
          <w:lang w:val="hy-AM"/>
        </w:rPr>
        <w:t xml:space="preserve">ՏՈւԺԱՆՔԻ ՄԱՍԻՆ ՀԱՄԱՁԱՅՆԱԳԻՐ </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(որակավորման ապահովում)</w:t>
      </w:r>
    </w:p>
    <w:p w:rsidR="00404109" w:rsidRPr="00377AA7" w:rsidRDefault="00404109" w:rsidP="00404109">
      <w:pPr>
        <w:rPr>
          <w:rFonts w:ascii="GHEA Grapalat" w:hAnsi="GHEA Grapalat" w:cs="GHEA Grapalat"/>
          <w:b/>
          <w:sz w:val="20"/>
          <w:szCs w:val="20"/>
          <w:lang w:val="hy-AM"/>
        </w:rPr>
      </w:pPr>
      <w:r w:rsidRPr="00377AA7">
        <w:rPr>
          <w:rFonts w:ascii="GHEA Grapalat" w:hAnsi="GHEA Grapalat" w:cs="GHEA Grapalat"/>
          <w:color w:val="FF0000"/>
          <w:sz w:val="20"/>
          <w:szCs w:val="20"/>
          <w:shd w:val="clear" w:color="auto" w:fill="92CDDC"/>
          <w:lang w:val="hy-AM"/>
        </w:rPr>
        <w:t xml:space="preserve">                                                              </w:t>
      </w:r>
    </w:p>
    <w:p w:rsidR="00404109" w:rsidRPr="00377AA7" w:rsidRDefault="00404109" w:rsidP="00404109">
      <w:pPr>
        <w:rPr>
          <w:rFonts w:ascii="GHEA Grapalat" w:hAnsi="GHEA Grapalat" w:cs="GHEA Grapalat"/>
          <w:sz w:val="20"/>
          <w:szCs w:val="20"/>
          <w:lang w:val="hy-AM"/>
        </w:rPr>
      </w:pPr>
      <w:r w:rsidRPr="00377AA7">
        <w:rPr>
          <w:rFonts w:ascii="GHEA Grapalat" w:hAnsi="GHEA Grapalat" w:cs="GHEA Grapalat"/>
          <w:sz w:val="20"/>
          <w:szCs w:val="20"/>
          <w:lang w:val="hy-AM"/>
        </w:rPr>
        <w:t xml:space="preserve">     </w:t>
      </w:r>
      <w:r w:rsidR="007E5E5D" w:rsidRPr="007E048A">
        <w:rPr>
          <w:rFonts w:ascii="GHEA Grapalat" w:hAnsi="GHEA Grapalat" w:cs="GHEA Grapalat"/>
          <w:sz w:val="20"/>
          <w:szCs w:val="20"/>
          <w:lang w:val="hy-AM"/>
        </w:rPr>
        <w:t xml:space="preserve">Նիզամի  </w:t>
      </w:r>
      <w:r w:rsidR="001909BE" w:rsidRPr="00377AA7">
        <w:rPr>
          <w:rFonts w:ascii="GHEA Grapalat" w:hAnsi="GHEA Grapalat" w:cs="GHEA Grapalat"/>
          <w:sz w:val="20"/>
          <w:szCs w:val="20"/>
          <w:lang w:val="hy-AM"/>
        </w:rPr>
        <w:t xml:space="preserve"> համայնք</w:t>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lang w:val="hy-AM"/>
        </w:rPr>
        <w:t xml:space="preserve"> 20   թ.**</w:t>
      </w:r>
    </w:p>
    <w:p w:rsidR="00404109" w:rsidRPr="00377AA7" w:rsidRDefault="00404109" w:rsidP="00404109">
      <w:pPr>
        <w:rPr>
          <w:rFonts w:ascii="GHEA Grapalat" w:hAnsi="GHEA Grapalat" w:cs="GHEA Grapalat"/>
          <w:sz w:val="20"/>
          <w:szCs w:val="20"/>
          <w:lang w:val="hy-AM"/>
        </w:rPr>
      </w:pPr>
    </w:p>
    <w:p w:rsidR="00404109" w:rsidRPr="00377AA7" w:rsidRDefault="00404109" w:rsidP="00404109">
      <w:pPr>
        <w:jc w:val="both"/>
        <w:rPr>
          <w:rFonts w:ascii="GHEA Grapalat" w:hAnsi="GHEA Grapalat" w:cs="GHEA Grapalat"/>
          <w:sz w:val="20"/>
          <w:szCs w:val="20"/>
          <w:u w:val="single"/>
          <w:vertAlign w:val="subscript"/>
          <w:lang w:val="hy-AM"/>
        </w:rPr>
      </w:pP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 xml:space="preserve">ի դեմս Ընկերության տնօրեն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cs="GHEA Grapalat"/>
          <w:sz w:val="20"/>
          <w:szCs w:val="20"/>
          <w:lang w:val="hy-AM"/>
        </w:rPr>
      </w:pPr>
      <w:r w:rsidRPr="00377AA7">
        <w:rPr>
          <w:rFonts w:ascii="GHEA Grapalat" w:hAnsi="GHEA Grapalat"/>
          <w:sz w:val="20"/>
          <w:szCs w:val="20"/>
          <w:vertAlign w:val="superscript"/>
          <w:lang w:val="hy-AM"/>
        </w:rPr>
        <w:t xml:space="preserve">       Ընկերության անվանումը</w:t>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t xml:space="preserve">    </w:t>
      </w:r>
      <w:r w:rsidRPr="00377AA7">
        <w:rPr>
          <w:rFonts w:ascii="GHEA Grapalat" w:hAnsi="GHEA Grapalat"/>
          <w:sz w:val="20"/>
          <w:szCs w:val="20"/>
          <w:vertAlign w:val="superscript"/>
          <w:lang w:val="hy-AM"/>
        </w:rPr>
        <w:t>Ընկերության տնօրենի անուն ազգանունը, անձնագրային տվյալները</w:t>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4109" w:rsidRPr="00377AA7" w:rsidRDefault="00404109" w:rsidP="00404109">
      <w:pPr>
        <w:ind w:firstLine="708"/>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lang w:val="pt-BR"/>
        </w:rPr>
      </w:pPr>
      <w:r w:rsidRPr="00377AA7">
        <w:rPr>
          <w:rFonts w:ascii="GHEA Grapalat" w:hAnsi="GHEA Grapalat" w:cs="GHEA Grapalat"/>
          <w:b/>
          <w:sz w:val="20"/>
          <w:szCs w:val="20"/>
          <w:lang w:val="hy-AM"/>
        </w:rPr>
        <w:t xml:space="preserve"> Հ</w:t>
      </w:r>
      <w:r w:rsidRPr="00377AA7">
        <w:rPr>
          <w:rFonts w:ascii="GHEA Grapalat" w:hAnsi="GHEA Grapalat" w:cs="GHEA Grapalat"/>
          <w:b/>
          <w:sz w:val="20"/>
          <w:szCs w:val="20"/>
        </w:rPr>
        <w:t>ամաձայնության առարկան</w:t>
      </w:r>
    </w:p>
    <w:p w:rsidR="00404109" w:rsidRPr="00377AA7" w:rsidRDefault="00404109" w:rsidP="00404109">
      <w:pPr>
        <w:jc w:val="both"/>
        <w:rPr>
          <w:rFonts w:ascii="GHEA Grapalat" w:hAnsi="GHEA Grapalat" w:cs="GHEA Grapalat"/>
          <w:b/>
          <w:bCs/>
          <w:sz w:val="20"/>
          <w:szCs w:val="20"/>
          <w:lang w:val="pt-BR"/>
        </w:rPr>
      </w:pPr>
      <w:r w:rsidRPr="00377AA7">
        <w:rPr>
          <w:rFonts w:ascii="GHEA Grapalat" w:hAnsi="GHEA Grapalat" w:cs="GHEA Grapalat"/>
          <w:sz w:val="20"/>
          <w:szCs w:val="20"/>
          <w:lang w:val="pt-BR"/>
        </w:rPr>
        <w:tab/>
      </w:r>
      <w:r w:rsidRPr="00377AA7">
        <w:rPr>
          <w:rFonts w:ascii="GHEA Grapalat" w:hAnsi="GHEA Grapalat" w:cs="GHEA Grapalat"/>
          <w:sz w:val="20"/>
          <w:szCs w:val="20"/>
          <w:lang w:val="pt-BR"/>
        </w:rPr>
        <w:tab/>
        <w:t xml:space="preserve">                               </w:t>
      </w:r>
    </w:p>
    <w:p w:rsidR="00404109" w:rsidRPr="00377AA7" w:rsidRDefault="00404109" w:rsidP="00404109">
      <w:pPr>
        <w:numPr>
          <w:ilvl w:val="1"/>
          <w:numId w:val="7"/>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Ընկերությունը մասնակցում է </w:t>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r>
      <w:r w:rsidRPr="00377AA7">
        <w:rPr>
          <w:rFonts w:ascii="GHEA Grapalat" w:hAnsi="GHEA Grapalat" w:cs="GHEA Grapalat"/>
          <w:sz w:val="20"/>
          <w:szCs w:val="20"/>
          <w:lang w:val="pt-BR"/>
        </w:rPr>
        <w:t xml:space="preserve">*  (այսուհետ` Պատվիրատու) կողմից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w:t>
      </w:r>
      <w:r w:rsidRPr="00377AA7">
        <w:rPr>
          <w:rFonts w:ascii="GHEA Grapalat" w:hAnsi="GHEA Grapalat"/>
          <w:sz w:val="20"/>
          <w:szCs w:val="20"/>
          <w:vertAlign w:val="superscript"/>
          <w:lang w:val="hy-AM"/>
        </w:rPr>
        <w:t>պատվիրատուի անվանումը</w:t>
      </w:r>
    </w:p>
    <w:p w:rsidR="00404109" w:rsidRPr="00377AA7" w:rsidRDefault="00404109" w:rsidP="00404109">
      <w:pPr>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կազմակերպված` </w:t>
      </w:r>
      <w:r w:rsidRPr="00377AA7">
        <w:rPr>
          <w:rFonts w:ascii="GHEA Grapalat" w:hAnsi="GHEA Grapalat" w:cs="GHEA Grapalat"/>
          <w:sz w:val="20"/>
          <w:szCs w:val="20"/>
          <w:u w:val="single"/>
          <w:lang w:val="pt-BR"/>
        </w:rPr>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lang w:val="pt-BR"/>
        </w:rPr>
        <w:t>* ծածկագրով գնման ընթացակարգին:</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sz w:val="20"/>
          <w:szCs w:val="20"/>
          <w:vertAlign w:val="superscript"/>
          <w:lang w:val="pt-BR"/>
        </w:rPr>
        <w:t xml:space="preserve">                                                        </w:t>
      </w:r>
      <w:r w:rsidRPr="00377AA7">
        <w:rPr>
          <w:rFonts w:ascii="GHEA Grapalat" w:hAnsi="GHEA Grapalat"/>
          <w:sz w:val="20"/>
          <w:szCs w:val="20"/>
          <w:vertAlign w:val="superscript"/>
          <w:lang w:val="hy-AM"/>
        </w:rPr>
        <w:t>ընթացակարգի ծածկագիրը</w:t>
      </w:r>
    </w:p>
    <w:p w:rsidR="00404109" w:rsidRPr="00377AA7" w:rsidRDefault="00404109" w:rsidP="00404109">
      <w:pPr>
        <w:ind w:firstLine="360"/>
        <w:jc w:val="both"/>
        <w:rPr>
          <w:rFonts w:ascii="GHEA Grapalat" w:hAnsi="GHEA Grapalat" w:cs="GHEA Grapalat"/>
          <w:color w:val="5B9BD5"/>
          <w:sz w:val="20"/>
          <w:szCs w:val="20"/>
          <w:lang w:val="hy-AM"/>
        </w:rPr>
      </w:pPr>
      <w:r w:rsidRPr="00377AA7">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4109" w:rsidRPr="00377AA7" w:rsidRDefault="00404109" w:rsidP="00404109">
      <w:pPr>
        <w:ind w:firstLine="360"/>
        <w:jc w:val="both"/>
        <w:rPr>
          <w:rFonts w:ascii="GHEA Grapalat" w:hAnsi="GHEA Grapalat" w:cs="GHEA Grapalat"/>
          <w:color w:val="000000"/>
          <w:sz w:val="20"/>
          <w:szCs w:val="20"/>
          <w:lang w:val="pt-BR"/>
        </w:rPr>
      </w:pPr>
      <w:r w:rsidRPr="00377AA7">
        <w:rPr>
          <w:rFonts w:ascii="GHEA Grapalat" w:hAnsi="GHEA Grapalat" w:cs="GHEA Grapalat"/>
          <w:color w:val="000000"/>
          <w:sz w:val="20"/>
          <w:szCs w:val="20"/>
          <w:lang w:val="pt-BR"/>
        </w:rPr>
        <w:t>1.3 Ընկերությունը</w:t>
      </w:r>
      <w:r w:rsidRPr="00377AA7">
        <w:rPr>
          <w:rFonts w:ascii="GHEA Grapalat" w:hAnsi="GHEA Grapalat" w:cs="GHEA Grapalat"/>
          <w:color w:val="000000"/>
          <w:sz w:val="20"/>
          <w:szCs w:val="20"/>
          <w:lang w:val="hy-AM"/>
        </w:rPr>
        <w:t xml:space="preserve"> սույն </w:t>
      </w:r>
      <w:r w:rsidRPr="00377AA7">
        <w:rPr>
          <w:rFonts w:ascii="GHEA Grapalat" w:hAnsi="GHEA Grapalat" w:cs="GHEA Grapalat"/>
          <w:color w:val="000000"/>
          <w:sz w:val="20"/>
          <w:szCs w:val="20"/>
          <w:lang w:val="pt-BR"/>
        </w:rPr>
        <w:t>տուժանքի համաձայնագ</w:t>
      </w:r>
      <w:r w:rsidRPr="00377AA7">
        <w:rPr>
          <w:rFonts w:ascii="GHEA Grapalat" w:hAnsi="GHEA Grapalat" w:cs="GHEA Grapalat"/>
          <w:color w:val="000000"/>
          <w:sz w:val="20"/>
          <w:szCs w:val="20"/>
          <w:lang w:val="hy-AM"/>
        </w:rPr>
        <w:t>ր</w:t>
      </w:r>
      <w:r w:rsidRPr="00377AA7">
        <w:rPr>
          <w:rFonts w:ascii="GHEA Grapalat" w:hAnsi="GHEA Grapalat" w:cs="GHEA Grapalat"/>
          <w:color w:val="000000"/>
          <w:sz w:val="20"/>
          <w:szCs w:val="20"/>
          <w:lang w:val="pt-BR"/>
        </w:rPr>
        <w:t>ի</w:t>
      </w:r>
      <w:r w:rsidRPr="00377AA7">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377AA7">
        <w:rPr>
          <w:rFonts w:ascii="GHEA Grapalat" w:hAnsi="GHEA Grapalat" w:cs="GHEA Grapalat"/>
          <w:color w:val="000000"/>
          <w:sz w:val="20"/>
          <w:szCs w:val="20"/>
          <w:lang w:val="pt-BR"/>
        </w:rPr>
        <w:t>Ընկերության</w:t>
      </w:r>
      <w:r w:rsidRPr="00377AA7">
        <w:rPr>
          <w:rFonts w:ascii="GHEA Grapalat" w:hAnsi="GHEA Grapalat" w:cs="GHEA Grapalat"/>
          <w:color w:val="000000"/>
          <w:sz w:val="20"/>
          <w:szCs w:val="20"/>
          <w:lang w:val="hy-AM"/>
        </w:rPr>
        <w:t xml:space="preserve"> հաշվից  գանձելու համար՝ առանց լրացուցիչ ակցեպտավորման: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գ)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4109" w:rsidRPr="00377AA7" w:rsidRDefault="00404109" w:rsidP="00404109">
      <w:pPr>
        <w:ind w:left="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դ)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404109" w:rsidRPr="00377AA7" w:rsidRDefault="00404109" w:rsidP="00404109">
      <w:pPr>
        <w:ind w:firstLine="426"/>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377AA7">
        <w:rPr>
          <w:rFonts w:ascii="GHEA Grapalat" w:hAnsi="GHEA Grapalat" w:cs="GHEA Grapalat"/>
          <w:sz w:val="20"/>
          <w:szCs w:val="20"/>
          <w:lang w:val="hy-AM"/>
        </w:rPr>
        <w:t xml:space="preserve">Պահանջագիրը բնօրինակներով </w:t>
      </w:r>
      <w:r w:rsidRPr="00377AA7">
        <w:rPr>
          <w:rFonts w:ascii="GHEA Grapalat" w:hAnsi="GHEA Grapalat" w:cs="GHEA Grapalat"/>
          <w:sz w:val="20"/>
          <w:szCs w:val="20"/>
          <w:lang w:val="pt-BR"/>
        </w:rPr>
        <w:t xml:space="preserve">ներկայացնում է </w:t>
      </w:r>
      <w:r w:rsidRPr="00377AA7">
        <w:rPr>
          <w:rFonts w:ascii="GHEA Grapalat" w:hAnsi="GHEA Grapalat" w:cs="GHEA Grapalat"/>
          <w:sz w:val="20"/>
          <w:szCs w:val="20"/>
          <w:lang w:val="hy-AM"/>
        </w:rPr>
        <w:t>Վճարող Բանկին</w:t>
      </w:r>
      <w:r w:rsidRPr="00377AA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77AA7">
        <w:rPr>
          <w:rFonts w:ascii="GHEA Grapalat" w:hAnsi="GHEA Grapalat" w:cs="GHEA Grapalat"/>
          <w:sz w:val="20"/>
          <w:szCs w:val="20"/>
          <w:lang w:val="hy-AM"/>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թվային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ստորագրությամբ</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հաստատված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լինելու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դեպքում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դրանք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են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ներկայացվում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կրիչներով</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ինչպես</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նաև</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դրանցից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արտատպված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թղթային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տարբերակներով</w:t>
      </w:r>
      <w:r w:rsidRPr="00377AA7">
        <w:rPr>
          <w:rFonts w:ascii="GHEA Grapalat" w:hAnsi="GHEA Grapalat" w:cs="GHEA Grapalat"/>
          <w:sz w:val="20"/>
          <w:szCs w:val="20"/>
          <w:lang w:val="pt-BR"/>
        </w:rPr>
        <w:t>:</w:t>
      </w:r>
    </w:p>
    <w:p w:rsidR="00404109" w:rsidRPr="00377AA7" w:rsidRDefault="00404109" w:rsidP="00404109">
      <w:pPr>
        <w:numPr>
          <w:ilvl w:val="1"/>
          <w:numId w:val="25"/>
        </w:numPr>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1.6 Վճարող Բանկի կողմից Պ</w:t>
      </w:r>
      <w:r w:rsidRPr="00377AA7">
        <w:rPr>
          <w:rFonts w:ascii="GHEA Grapalat" w:hAnsi="GHEA Grapalat" w:cs="GHEA Grapalat"/>
          <w:sz w:val="20"/>
          <w:szCs w:val="20"/>
          <w:lang w:val="pt-BR"/>
        </w:rPr>
        <w:t xml:space="preserve">ահանջագրում նշված գումարի վճարման հետևանքով </w:t>
      </w:r>
      <w:r w:rsidRPr="00377AA7">
        <w:rPr>
          <w:rFonts w:ascii="GHEA Grapalat" w:hAnsi="GHEA Grapalat" w:cs="GHEA Grapalat"/>
          <w:sz w:val="20"/>
          <w:szCs w:val="20"/>
          <w:lang w:val="hy-AM"/>
        </w:rPr>
        <w:t xml:space="preserve">Ընկերության </w:t>
      </w:r>
      <w:r w:rsidRPr="00377AA7">
        <w:rPr>
          <w:rFonts w:ascii="GHEA Grapalat" w:hAnsi="GHEA Grapalat" w:cs="GHEA Grapalat"/>
          <w:sz w:val="20"/>
          <w:szCs w:val="20"/>
          <w:lang w:val="pt-BR"/>
        </w:rPr>
        <w:t xml:space="preserve">առաջացած ռիսկերի (Ընկերության կրած վնասների) </w:t>
      </w:r>
      <w:r w:rsidRPr="00377AA7">
        <w:rPr>
          <w:rFonts w:ascii="GHEA Grapalat" w:hAnsi="GHEA Grapalat" w:cs="GHEA Grapalat"/>
          <w:sz w:val="20"/>
          <w:szCs w:val="20"/>
          <w:lang w:val="hy-AM"/>
        </w:rPr>
        <w:t xml:space="preserve">և բացասական հետևանքների </w:t>
      </w:r>
      <w:r w:rsidRPr="00377AA7">
        <w:rPr>
          <w:rFonts w:ascii="GHEA Grapalat" w:hAnsi="GHEA Grapalat" w:cs="GHEA Grapalat"/>
          <w:sz w:val="20"/>
          <w:szCs w:val="20"/>
          <w:lang w:val="pt-BR"/>
        </w:rPr>
        <w:t>համար Բանկը</w:t>
      </w:r>
      <w:r w:rsidRPr="00377AA7">
        <w:rPr>
          <w:rFonts w:ascii="GHEA Grapalat" w:hAnsi="GHEA Grapalat" w:cs="GHEA Grapalat"/>
          <w:sz w:val="20"/>
          <w:szCs w:val="20"/>
          <w:lang w:val="hy-AM"/>
        </w:rPr>
        <w:t xml:space="preserve"> որևէ</w:t>
      </w:r>
      <w:r w:rsidRPr="00377AA7">
        <w:rPr>
          <w:rFonts w:ascii="GHEA Grapalat" w:hAnsi="GHEA Grapalat" w:cs="GHEA Grapalat"/>
          <w:sz w:val="20"/>
          <w:szCs w:val="20"/>
          <w:lang w:val="pt-BR"/>
        </w:rPr>
        <w:t xml:space="preserve"> պատասխանատվություն չի կրում</w:t>
      </w:r>
      <w:r w:rsidRPr="00377AA7">
        <w:rPr>
          <w:rFonts w:ascii="GHEA Grapalat" w:hAnsi="GHEA Grapalat" w:cs="GHEA Grapalat"/>
          <w:sz w:val="20"/>
          <w:szCs w:val="20"/>
          <w:lang w:val="hy-AM"/>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404109" w:rsidRPr="00377AA7" w:rsidRDefault="00404109" w:rsidP="00404109">
      <w:pPr>
        <w:ind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1.7 </w:t>
      </w:r>
      <w:r w:rsidRPr="00377AA7">
        <w:rPr>
          <w:rFonts w:ascii="GHEA Grapalat" w:hAnsi="GHEA Grapalat" w:cs="GHEA Grapalat"/>
          <w:sz w:val="20"/>
          <w:szCs w:val="20"/>
          <w:lang w:val="hy-AM"/>
        </w:rPr>
        <w:t>Այն դեպքում</w:t>
      </w:r>
      <w:r w:rsidRPr="00377AA7">
        <w:rPr>
          <w:rFonts w:ascii="GHEA Grapalat" w:hAnsi="GHEA Grapalat" w:cs="GHEA Grapalat"/>
          <w:sz w:val="20"/>
          <w:szCs w:val="20"/>
          <w:lang w:val="pt-BR"/>
        </w:rPr>
        <w:t>,</w:t>
      </w:r>
      <w:r w:rsidRPr="00377AA7">
        <w:rPr>
          <w:rFonts w:ascii="GHEA Grapalat" w:hAnsi="GHEA Grapalat" w:cs="GHEA Grapalat"/>
          <w:sz w:val="20"/>
          <w:szCs w:val="20"/>
          <w:lang w:val="hy-AM"/>
        </w:rPr>
        <w:t xml:space="preserve"> երբ Ընկերության հաշվի միջոցները չեն բավարարում</w:t>
      </w:r>
      <w:r w:rsidRPr="00377AA7">
        <w:rPr>
          <w:rFonts w:ascii="GHEA Grapalat" w:hAnsi="GHEA Grapalat" w:cs="GHEA Grapalat"/>
          <w:sz w:val="20"/>
          <w:szCs w:val="20"/>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վճարման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ստանալուց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հետո՝</w:t>
      </w:r>
      <w:r w:rsidRPr="00377AA7">
        <w:rPr>
          <w:rFonts w:ascii="GHEA Grapalat" w:hAnsi="GHEA Grapalat" w:cs="GHEA Grapalat"/>
          <w:sz w:val="20"/>
          <w:szCs w:val="20"/>
          <w:lang w:val="pt-BR"/>
        </w:rPr>
        <w:t xml:space="preserve"> 2 (</w:t>
      </w:r>
      <w:r w:rsidRPr="00377AA7">
        <w:rPr>
          <w:rFonts w:ascii="GHEA Grapalat" w:hAnsi="GHEA Grapalat" w:cs="GHEA Grapalat"/>
          <w:sz w:val="20"/>
          <w:szCs w:val="20"/>
        </w:rPr>
        <w:t>երկու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աշխատանքային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օրվա</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ընթացքում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պետք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տեղեկացնի</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Պատվիրատուին՝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գրավոր</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ձևով</w:t>
      </w:r>
      <w:r w:rsidRPr="00377AA7">
        <w:rPr>
          <w:rFonts w:ascii="GHEA Grapalat" w:hAnsi="GHEA Grapalat" w:cs="GHEA Grapalat"/>
          <w:sz w:val="20"/>
          <w:szCs w:val="20"/>
          <w:lang w:val="pt-BR"/>
        </w:rPr>
        <w:t>:</w:t>
      </w:r>
    </w:p>
    <w:p w:rsidR="00404109" w:rsidRPr="00377AA7" w:rsidRDefault="00404109" w:rsidP="00404109">
      <w:pPr>
        <w:ind w:firstLine="360"/>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1.8 Սույն համաձայնագիրը և կից </w:t>
      </w:r>
      <w:r w:rsidRPr="00377AA7">
        <w:rPr>
          <w:rFonts w:ascii="GHEA Grapalat" w:hAnsi="GHEA Grapalat" w:cs="GHEA Grapalat"/>
          <w:sz w:val="20"/>
          <w:szCs w:val="20"/>
          <w:lang w:val="hy-AM"/>
        </w:rPr>
        <w:t>Պ</w:t>
      </w:r>
      <w:r w:rsidRPr="00377AA7">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377AA7">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404109" w:rsidRPr="00377AA7" w:rsidRDefault="00404109" w:rsidP="00404109">
      <w:pPr>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rPr>
      </w:pPr>
      <w:r w:rsidRPr="00377AA7">
        <w:rPr>
          <w:rFonts w:ascii="GHEA Grapalat" w:hAnsi="GHEA Grapalat" w:cs="GHEA Grapalat"/>
          <w:b/>
          <w:bCs/>
          <w:sz w:val="20"/>
          <w:szCs w:val="20"/>
        </w:rPr>
        <w:t>Այլ պայմաններ</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rPr>
        <w:t>2.1 Սույն համաձայնագիրը</w:t>
      </w:r>
      <w:r w:rsidRPr="00377AA7">
        <w:rPr>
          <w:rFonts w:ascii="GHEA Grapalat" w:hAnsi="GHEA Grapalat" w:cs="GHEA Grapalat"/>
          <w:sz w:val="20"/>
          <w:szCs w:val="20"/>
          <w:lang w:val="hy-AM"/>
        </w:rPr>
        <w:t xml:space="preserve"> և Պահանջագիրը անհետկանչելի են,</w:t>
      </w:r>
      <w:r w:rsidRPr="00377AA7">
        <w:rPr>
          <w:rFonts w:ascii="GHEA Grapalat" w:hAnsi="GHEA Grapalat" w:cs="GHEA Grapalat"/>
          <w:sz w:val="20"/>
          <w:szCs w:val="20"/>
        </w:rPr>
        <w:t xml:space="preserve"> ուժի մեջ </w:t>
      </w:r>
      <w:r w:rsidRPr="00377AA7">
        <w:rPr>
          <w:rFonts w:ascii="GHEA Grapalat" w:hAnsi="GHEA Grapalat" w:cs="GHEA Grapalat"/>
          <w:sz w:val="20"/>
          <w:szCs w:val="20"/>
          <w:lang w:val="hy-AM"/>
        </w:rPr>
        <w:t>են</w:t>
      </w:r>
      <w:r w:rsidRPr="00377AA7">
        <w:rPr>
          <w:rFonts w:ascii="GHEA Grapalat" w:hAnsi="GHEA Grapalat" w:cs="GHEA Grapalat"/>
          <w:sz w:val="20"/>
          <w:szCs w:val="20"/>
        </w:rPr>
        <w:t xml:space="preserve"> մտնում Ընկերության կողմից վավերացման պահից և ուժի մեջ</w:t>
      </w:r>
      <w:r w:rsidRPr="00377AA7">
        <w:rPr>
          <w:rFonts w:ascii="GHEA Grapalat" w:hAnsi="GHEA Grapalat" w:cs="GHEA Grapalat"/>
          <w:sz w:val="20"/>
          <w:szCs w:val="20"/>
          <w:lang w:val="hy-AM"/>
        </w:rPr>
        <w:t xml:space="preserve"> են մինչև </w:t>
      </w:r>
      <w:r w:rsidRPr="00377AA7">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4109" w:rsidRPr="00377AA7" w:rsidDel="00A13215"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4109" w:rsidRPr="00377AA7" w:rsidRDefault="00404109" w:rsidP="00404109">
      <w:pPr>
        <w:ind w:firstLine="567"/>
        <w:jc w:val="both"/>
        <w:rPr>
          <w:rFonts w:ascii="GHEA Grapalat" w:hAnsi="GHEA Grapalat" w:cs="GHEA Grapalat"/>
          <w:sz w:val="20"/>
          <w:szCs w:val="20"/>
          <w:lang w:val="hy-AM"/>
        </w:rPr>
      </w:pPr>
    </w:p>
    <w:p w:rsidR="00404109" w:rsidRPr="00377AA7" w:rsidRDefault="00404109" w:rsidP="00404109">
      <w:pPr>
        <w:ind w:firstLine="567"/>
        <w:jc w:val="center"/>
        <w:rPr>
          <w:rFonts w:ascii="GHEA Grapalat" w:hAnsi="GHEA Grapalat" w:cs="GHEA Grapalat"/>
          <w:sz w:val="20"/>
          <w:szCs w:val="20"/>
          <w:lang w:val="hy-AM"/>
        </w:rPr>
      </w:pPr>
      <w:r w:rsidRPr="00377AA7">
        <w:rPr>
          <w:rFonts w:ascii="GHEA Grapalat" w:hAnsi="GHEA Grapalat" w:cs="GHEA Grapalat"/>
          <w:b/>
          <w:sz w:val="20"/>
          <w:szCs w:val="20"/>
          <w:lang w:val="hy-AM"/>
        </w:rPr>
        <w:t>3. Ընկերության հասցեն, բանկային վավերապայմանները`</w:t>
      </w:r>
    </w:p>
    <w:p w:rsidR="00404109" w:rsidRPr="00377AA7" w:rsidRDefault="00404109" w:rsidP="00404109">
      <w:pPr>
        <w:jc w:val="both"/>
        <w:rPr>
          <w:rFonts w:ascii="GHEA Grapalat" w:hAnsi="GHEA Grapalat" w:cs="GHEA Grapalat"/>
          <w:sz w:val="20"/>
          <w:szCs w:val="20"/>
          <w:u w:val="single"/>
          <w:lang w:val="hy-AM"/>
        </w:rPr>
      </w:pP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 անվանումը</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vertAlign w:val="superscript"/>
          <w:lang w:val="hy-AM"/>
        </w:rPr>
        <w:t xml:space="preserve"> </w:t>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 հասցեն</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vertAlign w:val="superscript"/>
          <w:lang w:val="hy-AM"/>
        </w:rPr>
      </w:pPr>
      <w:r w:rsidRPr="00377AA7">
        <w:rPr>
          <w:rFonts w:ascii="GHEA Grapalat" w:hAnsi="GHEA Grapalat"/>
          <w:sz w:val="18"/>
          <w:szCs w:val="18"/>
          <w:vertAlign w:val="superscript"/>
          <w:lang w:val="hy-AM"/>
        </w:rPr>
        <w:t xml:space="preserve">              ընկերությանը սպասարկող բանկի անվանումը</w:t>
      </w:r>
    </w:p>
    <w:p w:rsidR="00404109" w:rsidRPr="00377AA7" w:rsidRDefault="00404109" w:rsidP="00404109">
      <w:pPr>
        <w:jc w:val="both"/>
        <w:rPr>
          <w:rFonts w:ascii="GHEA Grapalat" w:hAnsi="GHEA Grapalat"/>
          <w:sz w:val="18"/>
          <w:szCs w:val="18"/>
          <w:u w:val="single"/>
          <w:vertAlign w:val="superscript"/>
          <w:lang w:val="hy-AM"/>
        </w:rPr>
      </w:pP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r w:rsidRPr="00377AA7">
        <w:rPr>
          <w:rFonts w:ascii="GHEA Grapalat" w:hAnsi="GHEA Grapalat"/>
          <w:sz w:val="18"/>
          <w:szCs w:val="18"/>
          <w:u w:val="single"/>
          <w:vertAlign w:val="superscript"/>
          <w:lang w:val="hy-AM"/>
        </w:rPr>
        <w:tab/>
      </w:r>
    </w:p>
    <w:p w:rsidR="00404109" w:rsidRPr="00377AA7" w:rsidRDefault="00404109" w:rsidP="00404109">
      <w:pPr>
        <w:jc w:val="both"/>
        <w:rPr>
          <w:rFonts w:ascii="GHEA Grapalat" w:hAnsi="GHEA Grapalat"/>
          <w:sz w:val="18"/>
          <w:szCs w:val="18"/>
          <w:u w:val="single"/>
          <w:vertAlign w:val="superscript"/>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Կ.Տ</w:t>
      </w:r>
    </w:p>
    <w:p w:rsidR="00404109" w:rsidRPr="00377AA7" w:rsidRDefault="00404109" w:rsidP="00404109">
      <w:pPr>
        <w:jc w:val="both"/>
        <w:rPr>
          <w:rFonts w:ascii="GHEA Grapalat" w:hAnsi="GHEA Grapalat"/>
          <w:sz w:val="20"/>
          <w:szCs w:val="20"/>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Օր/ամիս/տարի</w:t>
      </w:r>
    </w:p>
    <w:p w:rsidR="00404109" w:rsidRPr="00377AA7" w:rsidRDefault="00404109" w:rsidP="00404109">
      <w:pPr>
        <w:jc w:val="both"/>
        <w:rPr>
          <w:rFonts w:ascii="GHEA Grapalat" w:hAnsi="GHEA Grapalat"/>
          <w:sz w:val="18"/>
          <w:szCs w:val="18"/>
          <w:vertAlign w:val="superscript"/>
          <w:lang w:val="hy-AM"/>
        </w:rPr>
      </w:pPr>
    </w:p>
    <w:p w:rsidR="00404109" w:rsidRPr="00377AA7" w:rsidRDefault="00404109" w:rsidP="00404109">
      <w:pPr>
        <w:jc w:val="both"/>
        <w:rPr>
          <w:rFonts w:ascii="GHEA Grapalat" w:hAnsi="GHEA Grapalat" w:cs="GHEA Grapalat"/>
          <w:i/>
          <w:sz w:val="18"/>
          <w:szCs w:val="18"/>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77AA7">
        <w:rPr>
          <w:rFonts w:ascii="GHEA Grapalat" w:hAnsi="GHEA Grapalat" w:cs="Sylfaen"/>
          <w:i/>
          <w:sz w:val="16"/>
          <w:szCs w:val="16"/>
          <w:lang w:val="hy-AM"/>
        </w:rPr>
        <w:t xml:space="preserve">* </w:t>
      </w:r>
      <w:r w:rsidRPr="00377AA7">
        <w:rPr>
          <w:rFonts w:ascii="GHEA Grapalat" w:hAnsi="GHEA Grapalat"/>
          <w:i/>
          <w:sz w:val="16"/>
          <w:szCs w:val="16"/>
          <w:lang w:val="hy-AM"/>
        </w:rPr>
        <w:t>լրացվում է հանձնաժողովի քարտուղարի կողմից` մինչև հրավերը տեղեկագրում հրապարակելը:</w:t>
      </w:r>
    </w:p>
    <w:p w:rsidR="00404109" w:rsidRPr="00377AA7" w:rsidRDefault="00404109" w:rsidP="00404109">
      <w:pPr>
        <w:jc w:val="both"/>
        <w:rPr>
          <w:rFonts w:ascii="GHEA Grapalat" w:hAnsi="GHEA Grapalat" w:cs="Sylfaen"/>
          <w:i/>
          <w:sz w:val="16"/>
          <w:szCs w:val="16"/>
          <w:lang w:val="hy-AM"/>
        </w:rPr>
      </w:pPr>
      <w:r w:rsidRPr="00377AA7">
        <w:rPr>
          <w:rFonts w:ascii="GHEA Grapalat" w:hAnsi="GHEA Grapalat" w:cs="Sylfaen"/>
          <w:i/>
          <w:sz w:val="16"/>
          <w:szCs w:val="16"/>
          <w:lang w:val="hy-AM"/>
        </w:rPr>
        <w:t xml:space="preserve">** Եթե գնման առարկա է հանդիսանում շինարարական ծրագրերի տեխնիկական հսկողության ծառայությունների ձեռքբերումը, ապա կետը </w:t>
      </w:r>
      <w:r w:rsidRPr="00377AA7">
        <w:rPr>
          <w:rFonts w:ascii="GHEA Grapalat" w:hAnsi="GHEA Grapalat" w:cs="Sylfaen"/>
          <w:i/>
          <w:sz w:val="16"/>
          <w:szCs w:val="16"/>
          <w:lang w:val="x-none"/>
        </w:rPr>
        <w:t xml:space="preserve">շարադրվում է հետևյալ խմբագրությամբ՝ </w:t>
      </w:r>
      <w:r w:rsidRPr="00377AA7">
        <w:rPr>
          <w:rFonts w:ascii="GHEA Grapalat" w:hAnsi="GHEA Grapalat" w:cs="Sylfaen"/>
          <w:i/>
          <w:sz w:val="16"/>
          <w:szCs w:val="16"/>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կնքված պայմանագրով ստանձնած պարտավորությունների ամբողջական կատարմանը հաջորդող քսաներորդ աշխատանքային օրը ներառյալ:».</w:t>
      </w: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pStyle w:val="31"/>
        <w:spacing w:line="240" w:lineRule="auto"/>
        <w:jc w:val="right"/>
        <w:rPr>
          <w:rFonts w:ascii="GHEA Grapalat" w:hAnsi="GHEA Grapalat"/>
          <w:b/>
          <w:lang w:val="hy-AM"/>
        </w:rPr>
      </w:pPr>
      <w:r w:rsidRPr="00377AA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b/>
                <w:bCs/>
                <w:sz w:val="20"/>
                <w:szCs w:val="20"/>
                <w:lang w:val="hy-AM"/>
              </w:rPr>
            </w:pPr>
            <w:r w:rsidRPr="00377AA7">
              <w:rPr>
                <w:rFonts w:ascii="GHEA Grapalat" w:hAnsi="GHEA Grapalat" w:cs="Sylfaen"/>
                <w:sz w:val="20"/>
                <w:szCs w:val="20"/>
              </w:rPr>
              <w:lastRenderedPageBreak/>
              <w:t xml:space="preserve">1.                                                              </w:t>
            </w:r>
            <w:r w:rsidRPr="00377AA7">
              <w:rPr>
                <w:rFonts w:ascii="GHEA Grapalat" w:hAnsi="GHEA Grapalat" w:cs="Sylfaen"/>
                <w:b/>
                <w:bCs/>
                <w:sz w:val="20"/>
                <w:szCs w:val="20"/>
              </w:rPr>
              <w:t>ՎՃԱՐՄԱՆ</w:t>
            </w:r>
            <w:r w:rsidRPr="00377AA7">
              <w:rPr>
                <w:rFonts w:ascii="GHEA Grapalat" w:hAnsi="GHEA Grapalat" w:cs="Arial"/>
                <w:b/>
                <w:bCs/>
                <w:sz w:val="20"/>
                <w:szCs w:val="20"/>
              </w:rPr>
              <w:t xml:space="preserve"> </w:t>
            </w:r>
            <w:r w:rsidRPr="00377AA7">
              <w:rPr>
                <w:rFonts w:ascii="GHEA Grapalat" w:hAnsi="GHEA Grapalat" w:cs="Sylfaen"/>
                <w:b/>
                <w:bCs/>
                <w:sz w:val="20"/>
                <w:szCs w:val="20"/>
              </w:rPr>
              <w:t xml:space="preserve">ՊԱՀԱՆՋԱԳԻՐ* </w:t>
            </w:r>
          </w:p>
          <w:p w:rsidR="00404109" w:rsidRPr="00377AA7" w:rsidRDefault="00404109" w:rsidP="00A9024E">
            <w:pPr>
              <w:jc w:val="center"/>
              <w:rPr>
                <w:rFonts w:ascii="GHEA Grapalat" w:hAnsi="GHEA Grapalat" w:cs="Arial"/>
                <w:bCs/>
                <w:i/>
                <w:sz w:val="20"/>
                <w:szCs w:val="20"/>
              </w:rPr>
            </w:pP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lang w:val="hy-AM"/>
              </w:rPr>
            </w:pPr>
            <w:r w:rsidRPr="00377AA7">
              <w:rPr>
                <w:rFonts w:ascii="GHEA Grapalat" w:hAnsi="GHEA Grapalat" w:cs="Sylfaen"/>
                <w:sz w:val="20"/>
                <w:szCs w:val="20"/>
                <w:lang w:val="hy-AM"/>
              </w:rPr>
              <w:t>2</w:t>
            </w:r>
            <w:r w:rsidRPr="00377AA7">
              <w:rPr>
                <w:rFonts w:ascii="GHEA Grapalat" w:hAnsi="GHEA Grapalat" w:cs="Sylfaen"/>
                <w:sz w:val="20"/>
                <w:szCs w:val="20"/>
              </w:rPr>
              <w:t>.</w:t>
            </w:r>
            <w:r w:rsidRPr="00377AA7">
              <w:rPr>
                <w:rFonts w:ascii="GHEA Grapalat" w:hAnsi="GHEA Grapalat" w:cs="Sylfaen"/>
                <w:sz w:val="20"/>
                <w:szCs w:val="20"/>
                <w:lang w:val="hy-AM"/>
              </w:rPr>
              <w:t xml:space="preserve"> Թիվ </w:t>
            </w:r>
          </w:p>
        </w:tc>
      </w:tr>
      <w:tr w:rsidR="00404109" w:rsidRPr="00377AA7" w:rsidTr="00A90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3</w:t>
            </w:r>
            <w:r w:rsidRPr="00377AA7">
              <w:rPr>
                <w:rFonts w:ascii="GHEA Grapalat" w:hAnsi="GHEA Grapalat" w:cs="Sylfaen"/>
                <w:sz w:val="20"/>
                <w:szCs w:val="20"/>
              </w:rPr>
              <w:t>.                                                         Ներկայացման</w:t>
            </w:r>
            <w:r w:rsidRPr="00377AA7">
              <w:rPr>
                <w:rFonts w:ascii="GHEA Grapalat" w:hAnsi="GHEA Grapalat" w:cs="Arial"/>
                <w:sz w:val="20"/>
                <w:szCs w:val="20"/>
              </w:rPr>
              <w:t xml:space="preserve"> </w:t>
            </w:r>
            <w:r w:rsidRPr="00377AA7">
              <w:rPr>
                <w:rFonts w:ascii="GHEA Grapalat" w:hAnsi="GHEA Grapalat" w:cs="Sylfaen"/>
                <w:sz w:val="20"/>
                <w:szCs w:val="20"/>
              </w:rPr>
              <w:t>ամսաթիվը</w:t>
            </w:r>
            <w:r w:rsidRPr="00377AA7">
              <w:rPr>
                <w:rFonts w:ascii="GHEA Grapalat" w:hAnsi="GHEA Grapalat" w:cs="Arial"/>
                <w:sz w:val="20"/>
                <w:szCs w:val="20"/>
              </w:rPr>
              <w:t xml:space="preserve">`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tc>
      </w:tr>
      <w:tr w:rsidR="00404109" w:rsidRPr="00377AA7" w:rsidTr="00A90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4</w:t>
            </w:r>
            <w:r w:rsidRPr="00377AA7">
              <w:rPr>
                <w:rFonts w:ascii="GHEA Grapalat" w:hAnsi="GHEA Grapalat" w:cs="Sylfaen"/>
                <w:sz w:val="20"/>
                <w:szCs w:val="20"/>
              </w:rPr>
              <w:t xml:space="preserve">. </w:t>
            </w: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Sylfaen"/>
                <w:sz w:val="20"/>
                <w:szCs w:val="20"/>
              </w:rPr>
              <w:t xml:space="preserve">(Ընկերություն </w:t>
            </w:r>
            <w:r w:rsidRPr="00377AA7">
              <w:rPr>
                <w:rFonts w:ascii="GHEA Grapalat" w:hAnsi="GHEA Grapalat" w:cs="Arial"/>
                <w:sz w:val="20"/>
                <w:szCs w:val="20"/>
              </w:rPr>
              <w:t>`</w:t>
            </w:r>
          </w:p>
        </w:tc>
      </w:tr>
      <w:tr w:rsidR="00404109" w:rsidRPr="00377AA7" w:rsidTr="00A90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5</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ն սպասարկող Ֆինանսական կազմակերպություն </w:t>
            </w:r>
            <w:r w:rsidRPr="00377AA7">
              <w:rPr>
                <w:rFonts w:ascii="GHEA Grapalat" w:hAnsi="GHEA Grapalat" w:cs="Sylfaen"/>
                <w:sz w:val="20"/>
                <w:szCs w:val="20"/>
              </w:rPr>
              <w:t>(</w:t>
            </w:r>
            <w:r w:rsidRPr="00377AA7">
              <w:rPr>
                <w:rFonts w:ascii="GHEA Grapalat" w:hAnsi="GHEA Grapalat" w:cs="Arial"/>
                <w:sz w:val="20"/>
                <w:szCs w:val="20"/>
              </w:rPr>
              <w:t xml:space="preserve"> </w:t>
            </w:r>
            <w:r w:rsidRPr="00377AA7">
              <w:rPr>
                <w:rFonts w:ascii="GHEA Grapalat" w:hAnsi="GHEA Grapalat" w:cs="Sylfaen"/>
                <w:sz w:val="20"/>
                <w:szCs w:val="20"/>
              </w:rPr>
              <w:t>բանկ)</w:t>
            </w:r>
            <w:r w:rsidRPr="00377AA7">
              <w:rPr>
                <w:rFonts w:ascii="GHEA Grapalat" w:hAnsi="GHEA Grapalat" w:cs="Arial"/>
                <w:sz w:val="20"/>
                <w:szCs w:val="20"/>
              </w:rPr>
              <w:t>`</w:t>
            </w:r>
          </w:p>
        </w:tc>
      </w:tr>
      <w:tr w:rsidR="00404109" w:rsidRPr="00377AA7" w:rsidTr="001909BE">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6</w:t>
            </w:r>
            <w:r w:rsidRPr="00377AA7">
              <w:rPr>
                <w:rFonts w:ascii="GHEA Grapalat" w:hAnsi="GHEA Grapalat" w:cs="Sylfaen"/>
                <w:sz w:val="20"/>
                <w:szCs w:val="20"/>
              </w:rPr>
              <w:t>. Վճարողի</w:t>
            </w:r>
            <w:r w:rsidRPr="00377AA7">
              <w:rPr>
                <w:rFonts w:ascii="GHEA Grapalat" w:hAnsi="GHEA Grapalat" w:cs="Sylfaen"/>
                <w:sz w:val="20"/>
                <w:szCs w:val="20"/>
                <w:lang w:val="hy-AM"/>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w:t>
            </w: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7</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w:t>
            </w:r>
          </w:p>
        </w:tc>
      </w:tr>
      <w:tr w:rsidR="00404109" w:rsidRPr="00377AA7" w:rsidTr="001909B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lang w:val="hy-AM"/>
              </w:rPr>
              <w:t>8</w:t>
            </w:r>
            <w:r w:rsidRPr="00377AA7">
              <w:rPr>
                <w:rFonts w:ascii="GHEA Grapalat" w:hAnsi="GHEA Grapalat" w:cs="Sylfaen"/>
                <w:sz w:val="20"/>
                <w:szCs w:val="20"/>
              </w:rPr>
              <w:t>. Վճարողի</w:t>
            </w:r>
            <w:r w:rsidRPr="00377AA7">
              <w:rPr>
                <w:rFonts w:ascii="GHEA Grapalat" w:hAnsi="GHEA Grapalat" w:cs="Arial"/>
                <w:sz w:val="20"/>
                <w:szCs w:val="20"/>
              </w:rPr>
              <w:t xml:space="preserve"> </w:t>
            </w:r>
            <w:r w:rsidRPr="00377AA7">
              <w:rPr>
                <w:rFonts w:ascii="GHEA Grapalat" w:hAnsi="GHEA Grapalat" w:cs="Sylfaen"/>
                <w:sz w:val="20"/>
                <w:szCs w:val="20"/>
              </w:rPr>
              <w:t>ՀԾՀ</w:t>
            </w:r>
            <w:r w:rsidRPr="00377AA7">
              <w:rPr>
                <w:rFonts w:ascii="GHEA Grapalat" w:hAnsi="GHEA Grapalat" w:cs="Arial"/>
                <w:sz w:val="20"/>
                <w:szCs w:val="20"/>
              </w:rPr>
              <w:t>`</w:t>
            </w:r>
          </w:p>
        </w:tc>
      </w:tr>
      <w:tr w:rsidR="0078746A" w:rsidRPr="00377AA7" w:rsidTr="001909BE">
        <w:trPr>
          <w:trHeight w:val="1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Sylfaen" w:hAnsi="Sylfaen"/>
                <w:sz w:val="20"/>
              </w:rPr>
            </w:pPr>
            <w:r w:rsidRPr="00377AA7">
              <w:rPr>
                <w:rFonts w:ascii="GHEA Grapalat" w:hAnsi="GHEA Grapalat" w:cs="Sylfaen"/>
                <w:sz w:val="20"/>
                <w:szCs w:val="20"/>
                <w:lang w:val="hy-AM"/>
              </w:rPr>
              <w:t>9</w:t>
            </w:r>
            <w:r w:rsidRPr="00377AA7">
              <w:rPr>
                <w:rFonts w:ascii="GHEA Grapalat" w:hAnsi="GHEA Grapalat" w:cs="Sylfaen"/>
                <w:sz w:val="20"/>
                <w:szCs w:val="20"/>
              </w:rPr>
              <w:t>. 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 </w:t>
            </w:r>
            <w:r w:rsidRPr="00377AA7">
              <w:rPr>
                <w:rFonts w:ascii="GHEA Grapalat" w:hAnsi="GHEA Grapalat" w:cs="Arial"/>
                <w:sz w:val="20"/>
                <w:szCs w:val="20"/>
              </w:rPr>
              <w:t>`</w:t>
            </w:r>
            <w:r w:rsidRPr="00377AA7">
              <w:rPr>
                <w:rFonts w:ascii="Sylfaen" w:hAnsi="Sylfaen"/>
                <w:sz w:val="20"/>
                <w:lang w:val="hy-AM"/>
              </w:rPr>
              <w:t xml:space="preserve"> </w:t>
            </w:r>
            <w:r w:rsidR="007E5E5D">
              <w:rPr>
                <w:rFonts w:ascii="Sylfaen" w:hAnsi="Sylfaen"/>
                <w:sz w:val="20"/>
              </w:rPr>
              <w:t xml:space="preserve"> ՀՀ Նիզամ</w:t>
            </w:r>
            <w:r w:rsidRPr="00377AA7">
              <w:rPr>
                <w:rFonts w:ascii="Sylfaen" w:hAnsi="Sylfaen"/>
                <w:sz w:val="20"/>
              </w:rPr>
              <w:t>ի համայնքապետարան</w:t>
            </w:r>
          </w:p>
        </w:tc>
      </w:tr>
      <w:tr w:rsidR="0078746A" w:rsidRPr="00377AA7" w:rsidTr="001909BE">
        <w:trPr>
          <w:trHeight w:val="1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GHEA Grapalat" w:hAnsi="GHEA Grapalat" w:cs="Sylfaen"/>
                <w:sz w:val="20"/>
                <w:szCs w:val="20"/>
                <w:lang w:val="ru-RU"/>
              </w:rPr>
            </w:pPr>
            <w:r w:rsidRPr="00377AA7">
              <w:rPr>
                <w:rFonts w:ascii="GHEA Grapalat" w:hAnsi="GHEA Grapalat" w:cs="Sylfaen"/>
                <w:sz w:val="20"/>
                <w:szCs w:val="20"/>
                <w:lang w:val="ru-RU"/>
              </w:rPr>
              <w:t xml:space="preserve">10. </w:t>
            </w:r>
            <w:r w:rsidRPr="00377AA7">
              <w:rPr>
                <w:rFonts w:ascii="GHEA Grapalat" w:hAnsi="GHEA Grapalat" w:cs="Sylfaen"/>
                <w:sz w:val="20"/>
                <w:szCs w:val="20"/>
              </w:rPr>
              <w:t xml:space="preserve"> Շահառուի</w:t>
            </w:r>
            <w:r w:rsidRPr="00377AA7">
              <w:rPr>
                <w:rFonts w:ascii="GHEA Grapalat" w:hAnsi="GHEA Grapalat" w:cs="Arial"/>
                <w:sz w:val="20"/>
                <w:szCs w:val="20"/>
              </w:rPr>
              <w:t xml:space="preserve"> </w:t>
            </w:r>
            <w:r w:rsidRPr="00377AA7">
              <w:rPr>
                <w:rFonts w:ascii="GHEA Grapalat" w:hAnsi="GHEA Grapalat" w:cs="Sylfaen"/>
                <w:sz w:val="20"/>
                <w:szCs w:val="20"/>
              </w:rPr>
              <w:t xml:space="preserve"> ՀԾՀ</w:t>
            </w:r>
            <w:r w:rsidRPr="00377AA7">
              <w:rPr>
                <w:rFonts w:ascii="GHEA Grapalat" w:hAnsi="GHEA Grapalat" w:cs="Sylfaen"/>
                <w:sz w:val="20"/>
                <w:szCs w:val="20"/>
                <w:lang w:val="ru-RU"/>
              </w:rPr>
              <w:t xml:space="preserve"> (</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78746A" w:rsidRPr="00377AA7" w:rsidTr="00A9024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E5E5D">
            <w:pPr>
              <w:rPr>
                <w:rFonts w:ascii="GHEA Grapalat" w:hAnsi="GHEA Grapalat" w:cs="Arial"/>
                <w:sz w:val="20"/>
                <w:szCs w:val="20"/>
              </w:rPr>
            </w:pPr>
            <w:r w:rsidRPr="00377AA7">
              <w:rPr>
                <w:rFonts w:ascii="GHEA Grapalat" w:hAnsi="GHEA Grapalat" w:cs="Sylfaen"/>
                <w:sz w:val="20"/>
                <w:szCs w:val="20"/>
                <w:lang w:val="hy-AM"/>
              </w:rPr>
              <w:t>11</w:t>
            </w:r>
            <w:r w:rsidRPr="00377AA7">
              <w:rPr>
                <w:rFonts w:ascii="GHEA Grapalat" w:hAnsi="GHEA Grapalat" w:cs="Sylfaen"/>
                <w:sz w:val="20"/>
                <w:szCs w:val="20"/>
              </w:rPr>
              <w:t>. Շահառուի</w:t>
            </w:r>
            <w:r w:rsidRPr="00377AA7">
              <w:rPr>
                <w:rFonts w:ascii="GHEA Grapalat" w:hAnsi="GHEA Grapalat" w:cs="Arial"/>
                <w:sz w:val="20"/>
                <w:szCs w:val="20"/>
              </w:rPr>
              <w:t xml:space="preserve"> </w:t>
            </w:r>
            <w:r w:rsidRPr="00377AA7">
              <w:rPr>
                <w:rFonts w:ascii="GHEA Grapalat" w:hAnsi="GHEA Grapalat" w:cs="Sylfaen"/>
                <w:sz w:val="20"/>
                <w:szCs w:val="20"/>
              </w:rPr>
              <w:t>ՀՎՀՀ</w:t>
            </w:r>
            <w:r w:rsidRPr="00377AA7">
              <w:rPr>
                <w:rFonts w:ascii="GHEA Grapalat" w:hAnsi="GHEA Grapalat" w:cs="Arial"/>
                <w:sz w:val="20"/>
                <w:szCs w:val="20"/>
              </w:rPr>
              <w:t>`0</w:t>
            </w:r>
            <w:r w:rsidR="007E5E5D">
              <w:rPr>
                <w:rFonts w:ascii="GHEA Grapalat" w:hAnsi="GHEA Grapalat" w:cs="Arial"/>
                <w:sz w:val="20"/>
                <w:szCs w:val="20"/>
              </w:rPr>
              <w:t>3801617</w:t>
            </w:r>
          </w:p>
        </w:tc>
      </w:tr>
      <w:tr w:rsidR="0078746A" w:rsidRPr="00377AA7" w:rsidTr="001909BE">
        <w:trPr>
          <w:trHeight w:val="2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8746A" w:rsidRPr="00377AA7" w:rsidRDefault="0078746A" w:rsidP="0078746A">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2</w:t>
            </w:r>
            <w:r w:rsidRPr="00377AA7">
              <w:rPr>
                <w:rFonts w:ascii="GHEA Grapalat" w:hAnsi="GHEA Grapalat" w:cs="Sylfaen"/>
                <w:sz w:val="20"/>
                <w:szCs w:val="20"/>
              </w:rPr>
              <w:t>.Շահառուի</w:t>
            </w:r>
            <w:r w:rsidRPr="00377AA7">
              <w:rPr>
                <w:rFonts w:ascii="GHEA Grapalat" w:hAnsi="GHEA Grapalat" w:cs="Sylfaen"/>
                <w:sz w:val="20"/>
                <w:szCs w:val="20"/>
                <w:lang w:val="hy-AM"/>
              </w:rPr>
              <w:t>ն</w:t>
            </w:r>
            <w:r w:rsidRPr="00377AA7">
              <w:rPr>
                <w:rFonts w:ascii="GHEA Grapalat" w:hAnsi="GHEA Grapalat" w:cs="Arial"/>
                <w:sz w:val="20"/>
                <w:szCs w:val="20"/>
              </w:rPr>
              <w:t xml:space="preserve"> </w:t>
            </w:r>
            <w:r w:rsidRPr="00377AA7">
              <w:rPr>
                <w:rFonts w:ascii="GHEA Grapalat" w:hAnsi="GHEA Grapalat" w:cs="Sylfaen"/>
                <w:sz w:val="20"/>
                <w:szCs w:val="20"/>
                <w:lang w:val="hy-AM"/>
              </w:rPr>
              <w:t xml:space="preserve"> սպասարկող Ֆինանսական կազմակերպություն</w:t>
            </w:r>
            <w:r w:rsidRPr="00377AA7">
              <w:rPr>
                <w:rFonts w:ascii="GHEA Grapalat" w:hAnsi="GHEA Grapalat" w:cs="Sylfaen"/>
                <w:sz w:val="20"/>
                <w:szCs w:val="20"/>
              </w:rPr>
              <w:t xml:space="preserve"> (բանկ)</w:t>
            </w:r>
            <w:r w:rsidRPr="00377AA7">
              <w:rPr>
                <w:rFonts w:ascii="GHEA Grapalat" w:hAnsi="GHEA Grapalat" w:cs="Arial"/>
                <w:sz w:val="20"/>
                <w:szCs w:val="20"/>
              </w:rPr>
              <w:t>` ՀՀ ՖՆ գործառնական վարչություն</w:t>
            </w:r>
          </w:p>
        </w:tc>
      </w:tr>
      <w:tr w:rsidR="00404109" w:rsidRPr="00377AA7" w:rsidTr="001909BE">
        <w:trPr>
          <w:trHeight w:val="1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3</w:t>
            </w:r>
            <w:r w:rsidRPr="00377AA7">
              <w:rPr>
                <w:rFonts w:ascii="GHEA Grapalat" w:hAnsi="GHEA Grapalat" w:cs="Sylfaen"/>
                <w:sz w:val="20"/>
                <w:szCs w:val="20"/>
              </w:rPr>
              <w:t>.Շահառուի</w:t>
            </w:r>
            <w:r w:rsidRPr="00377AA7">
              <w:rPr>
                <w:rFonts w:ascii="GHEA Grapalat" w:hAnsi="GHEA Grapalat" w:cs="Arial"/>
                <w:sz w:val="20"/>
                <w:szCs w:val="20"/>
              </w:rPr>
              <w:t xml:space="preserve"> </w:t>
            </w:r>
            <w:r w:rsidRPr="00377AA7">
              <w:rPr>
                <w:rFonts w:ascii="GHEA Grapalat" w:hAnsi="GHEA Grapalat" w:cs="Sylfaen"/>
                <w:sz w:val="20"/>
                <w:szCs w:val="20"/>
              </w:rPr>
              <w:t>հաշվի</w:t>
            </w:r>
            <w:r w:rsidRPr="00377AA7">
              <w:rPr>
                <w:rFonts w:ascii="GHEA Grapalat" w:hAnsi="GHEA Grapalat" w:cs="Arial"/>
                <w:sz w:val="20"/>
                <w:szCs w:val="20"/>
              </w:rPr>
              <w:t xml:space="preserve"> </w:t>
            </w:r>
            <w:r w:rsidRPr="00377AA7">
              <w:rPr>
                <w:rFonts w:ascii="GHEA Grapalat" w:hAnsi="GHEA Grapalat" w:cs="Sylfaen"/>
                <w:sz w:val="20"/>
                <w:szCs w:val="20"/>
              </w:rPr>
              <w:t>համարը</w:t>
            </w:r>
            <w:r w:rsidRPr="00377AA7">
              <w:rPr>
                <w:rFonts w:ascii="GHEA Grapalat" w:hAnsi="GHEA Grapalat" w:cs="Arial"/>
                <w:sz w:val="20"/>
                <w:szCs w:val="20"/>
              </w:rPr>
              <w:t xml:space="preserve"> (</w:t>
            </w:r>
            <w:r w:rsidRPr="00377AA7">
              <w:rPr>
                <w:rFonts w:ascii="GHEA Grapalat" w:hAnsi="GHEA Grapalat" w:cs="Sylfaen"/>
                <w:sz w:val="20"/>
                <w:szCs w:val="20"/>
              </w:rPr>
              <w:t>հշ</w:t>
            </w:r>
            <w:r w:rsidRPr="00377AA7">
              <w:rPr>
                <w:rFonts w:ascii="GHEA Grapalat" w:hAnsi="GHEA Grapalat" w:cs="Arial"/>
                <w:sz w:val="20"/>
                <w:szCs w:val="20"/>
              </w:rPr>
              <w:t>.N)</w:t>
            </w:r>
            <w:r w:rsidR="00F422BE" w:rsidRPr="00377AA7">
              <w:rPr>
                <w:rFonts w:ascii="GHEA Grapalat" w:hAnsi="GHEA Grapalat" w:cs="Arial"/>
                <w:sz w:val="20"/>
                <w:szCs w:val="20"/>
              </w:rPr>
              <w:t xml:space="preserve">  </w:t>
            </w:r>
            <w:r w:rsidR="007E5E5D" w:rsidRPr="007E5E5D">
              <w:rPr>
                <w:rFonts w:ascii="GHEA Grapalat" w:hAnsi="GHEA Grapalat" w:cs="Arial"/>
                <w:sz w:val="20"/>
                <w:szCs w:val="20"/>
              </w:rPr>
              <w:t>900432287028</w:t>
            </w:r>
          </w:p>
        </w:tc>
      </w:tr>
      <w:tr w:rsidR="00404109" w:rsidRPr="00377AA7" w:rsidTr="001909BE">
        <w:trPr>
          <w:trHeight w:val="2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4</w:t>
            </w:r>
            <w:r w:rsidRPr="00377AA7">
              <w:rPr>
                <w:rFonts w:ascii="GHEA Grapalat" w:hAnsi="GHEA Grapalat" w:cs="Sylfaen"/>
                <w:sz w:val="20"/>
                <w:szCs w:val="20"/>
              </w:rPr>
              <w:t>.Գումարը</w:t>
            </w:r>
            <w:r w:rsidRPr="00377AA7">
              <w:rPr>
                <w:rFonts w:ascii="GHEA Grapalat" w:hAnsi="GHEA Grapalat" w:cs="Arial"/>
                <w:sz w:val="20"/>
                <w:szCs w:val="20"/>
              </w:rPr>
              <w:t xml:space="preserve"> </w:t>
            </w:r>
            <w:r w:rsidRPr="00377AA7">
              <w:rPr>
                <w:rFonts w:ascii="GHEA Grapalat" w:hAnsi="GHEA Grapalat" w:cs="Arial"/>
                <w:sz w:val="20"/>
                <w:szCs w:val="20"/>
                <w:lang w:val="ru-RU"/>
              </w:rPr>
              <w:t>(</w:t>
            </w:r>
            <w:r w:rsidRPr="00377AA7">
              <w:rPr>
                <w:rFonts w:ascii="GHEA Grapalat" w:hAnsi="GHEA Grapalat" w:cs="Sylfaen"/>
                <w:sz w:val="20"/>
                <w:szCs w:val="20"/>
              </w:rPr>
              <w:t>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ru-RU"/>
              </w:rPr>
              <w:t>)</w:t>
            </w:r>
            <w:r w:rsidRPr="00377AA7">
              <w:rPr>
                <w:rFonts w:ascii="GHEA Grapalat" w:hAnsi="GHEA Grapalat" w:cs="Arial"/>
                <w:sz w:val="20"/>
                <w:szCs w:val="20"/>
              </w:rPr>
              <w:t>`</w:t>
            </w:r>
          </w:p>
        </w:tc>
      </w:tr>
      <w:tr w:rsidR="00404109" w:rsidRPr="00377AA7" w:rsidTr="00A90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15. </w:t>
            </w:r>
            <w:r w:rsidRPr="00377AA7">
              <w:rPr>
                <w:rFonts w:ascii="GHEA Grapalat" w:hAnsi="GHEA Grapalat" w:cs="Sylfaen"/>
                <w:sz w:val="20"/>
                <w:szCs w:val="20"/>
                <w:lang w:val="hy-AM"/>
              </w:rPr>
              <w:t xml:space="preserve">Ակցեպտավորված գումարը՝ </w:t>
            </w:r>
            <w:r w:rsidRPr="00377AA7">
              <w:rPr>
                <w:rFonts w:ascii="GHEA Grapalat" w:hAnsi="GHEA Grapalat" w:cs="Sylfaen"/>
                <w:sz w:val="20"/>
                <w:szCs w:val="20"/>
              </w:rPr>
              <w:t xml:space="preserve"> (թվերով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hy-AM"/>
              </w:rPr>
              <w:t xml:space="preserve">  </w:t>
            </w:r>
            <w:r w:rsidRPr="00377AA7">
              <w:rPr>
                <w:rFonts w:ascii="GHEA Grapalat" w:hAnsi="GHEA Grapalat" w:cs="Sylfaen"/>
                <w:sz w:val="20"/>
                <w:szCs w:val="20"/>
              </w:rPr>
              <w:t>(</w:t>
            </w:r>
            <w:r w:rsidRPr="00377AA7">
              <w:rPr>
                <w:rFonts w:ascii="GHEA Grapalat" w:hAnsi="GHEA Grapalat" w:cs="Sylfaen"/>
                <w:sz w:val="20"/>
                <w:szCs w:val="20"/>
                <w:lang w:val="hy-AM"/>
              </w:rPr>
              <w:t>նախատեսված է նշված գումարի մասնակի ակցեպտի համար, որը չի կիրառվում</w:t>
            </w:r>
            <w:r w:rsidRPr="00377AA7">
              <w:rPr>
                <w:rFonts w:ascii="GHEA Grapalat" w:hAnsi="GHEA Grapalat" w:cs="Sylfaen"/>
                <w:sz w:val="20"/>
                <w:szCs w:val="20"/>
              </w:rPr>
              <w:t>)</w:t>
            </w:r>
          </w:p>
        </w:tc>
      </w:tr>
      <w:tr w:rsidR="00404109" w:rsidRPr="00377AA7" w:rsidTr="001909BE">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ru-RU"/>
              </w:rPr>
              <w:t>6</w:t>
            </w:r>
            <w:r w:rsidRPr="00377AA7">
              <w:rPr>
                <w:rFonts w:ascii="GHEA Grapalat" w:hAnsi="GHEA Grapalat" w:cs="Sylfaen"/>
                <w:sz w:val="20"/>
                <w:szCs w:val="20"/>
              </w:rPr>
              <w:t>.Արժույթը</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կոդով</w:t>
            </w:r>
            <w:r w:rsidRPr="00377AA7">
              <w:rPr>
                <w:rFonts w:ascii="GHEA Grapalat" w:hAnsi="GHEA Grapalat" w:cs="Arial"/>
                <w:sz w:val="20"/>
                <w:szCs w:val="20"/>
              </w:rPr>
              <w:t>)`</w:t>
            </w:r>
          </w:p>
        </w:tc>
      </w:tr>
      <w:tr w:rsidR="00404109" w:rsidRPr="00377AA7" w:rsidTr="001909BE">
        <w:trPr>
          <w:trHeight w:val="2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lang w:val="hy-AM"/>
              </w:rPr>
            </w:pPr>
            <w:r w:rsidRPr="00377AA7">
              <w:rPr>
                <w:rFonts w:ascii="GHEA Grapalat" w:hAnsi="GHEA Grapalat" w:cs="Sylfaen"/>
                <w:sz w:val="20"/>
                <w:szCs w:val="20"/>
              </w:rPr>
              <w:t>1</w:t>
            </w:r>
            <w:r w:rsidRPr="00377AA7">
              <w:rPr>
                <w:rFonts w:ascii="GHEA Grapalat" w:hAnsi="GHEA Grapalat" w:cs="Sylfaen"/>
                <w:sz w:val="20"/>
                <w:szCs w:val="20"/>
                <w:lang w:val="hy-AM"/>
              </w:rPr>
              <w:t>7</w:t>
            </w:r>
            <w:r w:rsidRPr="00377AA7">
              <w:rPr>
                <w:rFonts w:ascii="GHEA Grapalat" w:hAnsi="GHEA Grapalat" w:cs="Sylfaen"/>
                <w:sz w:val="20"/>
                <w:szCs w:val="20"/>
              </w:rPr>
              <w:t>.Գործարքի</w:t>
            </w:r>
            <w:r w:rsidRPr="00377AA7">
              <w:rPr>
                <w:rFonts w:ascii="GHEA Grapalat" w:hAnsi="GHEA Grapalat" w:cs="Arial"/>
                <w:sz w:val="20"/>
                <w:szCs w:val="20"/>
              </w:rPr>
              <w:t xml:space="preserve"> (</w:t>
            </w:r>
            <w:r w:rsidRPr="00377AA7">
              <w:rPr>
                <w:rFonts w:ascii="GHEA Grapalat" w:hAnsi="GHEA Grapalat" w:cs="Sylfaen"/>
                <w:sz w:val="20"/>
                <w:szCs w:val="20"/>
              </w:rPr>
              <w:t>վճարման</w:t>
            </w:r>
            <w:r w:rsidRPr="00377AA7">
              <w:rPr>
                <w:rFonts w:ascii="GHEA Grapalat" w:hAnsi="GHEA Grapalat" w:cs="Arial"/>
                <w:sz w:val="20"/>
                <w:szCs w:val="20"/>
              </w:rPr>
              <w:t xml:space="preserve">) </w:t>
            </w:r>
            <w:r w:rsidRPr="00377AA7">
              <w:rPr>
                <w:rFonts w:ascii="GHEA Grapalat" w:hAnsi="GHEA Grapalat" w:cs="Sylfaen"/>
                <w:sz w:val="20"/>
                <w:szCs w:val="20"/>
              </w:rPr>
              <w:t>նպատակը</w:t>
            </w:r>
            <w:r w:rsidRPr="00377AA7">
              <w:rPr>
                <w:rFonts w:ascii="GHEA Grapalat" w:hAnsi="GHEA Grapalat" w:cs="Arial"/>
                <w:sz w:val="20"/>
                <w:szCs w:val="20"/>
              </w:rPr>
              <w:t>`</w:t>
            </w:r>
            <w:r w:rsidRPr="00377AA7">
              <w:rPr>
                <w:rFonts w:ascii="GHEA Grapalat" w:hAnsi="GHEA Grapalat" w:cs="Arial"/>
                <w:sz w:val="20"/>
                <w:szCs w:val="20"/>
                <w:lang w:val="hy-AM"/>
              </w:rPr>
              <w:t xml:space="preserve">  </w:t>
            </w:r>
            <w:r w:rsidRPr="00377AA7">
              <w:rPr>
                <w:rFonts w:ascii="GHEA Grapalat" w:hAnsi="GHEA Grapalat" w:cs="Sylfaen"/>
                <w:bCs/>
                <w:i/>
                <w:sz w:val="20"/>
                <w:szCs w:val="20"/>
              </w:rPr>
              <w:t>(որակավորման ապահովմ</w:t>
            </w:r>
            <w:r w:rsidRPr="00377AA7">
              <w:rPr>
                <w:rFonts w:ascii="GHEA Grapalat" w:hAnsi="GHEA Grapalat" w:cs="Sylfaen"/>
                <w:bCs/>
                <w:i/>
                <w:sz w:val="20"/>
                <w:szCs w:val="20"/>
                <w:lang w:val="hy-AM"/>
              </w:rPr>
              <w:t>ան համար</w:t>
            </w:r>
            <w:r w:rsidRPr="00377AA7">
              <w:rPr>
                <w:rFonts w:ascii="GHEA Grapalat" w:hAnsi="GHEA Grapalat" w:cs="Sylfaen"/>
                <w:bCs/>
                <w:i/>
                <w:sz w:val="20"/>
                <w:szCs w:val="20"/>
              </w:rPr>
              <w:t>)</w:t>
            </w:r>
          </w:p>
        </w:tc>
      </w:tr>
      <w:tr w:rsidR="00404109" w:rsidRPr="00377AA7" w:rsidTr="00A9024E">
        <w:trPr>
          <w:trHeight w:val="424"/>
        </w:trPr>
        <w:tc>
          <w:tcPr>
            <w:tcW w:w="10980" w:type="dxa"/>
            <w:gridSpan w:val="2"/>
            <w:tcBorders>
              <w:top w:val="single" w:sz="4" w:space="0" w:color="auto"/>
              <w:left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8</w:t>
            </w:r>
            <w:r w:rsidRPr="00377AA7">
              <w:rPr>
                <w:rFonts w:ascii="GHEA Grapalat" w:hAnsi="GHEA Grapalat" w:cs="Sylfaen"/>
                <w:sz w:val="20"/>
                <w:szCs w:val="20"/>
              </w:rPr>
              <w:t xml:space="preserve">. </w:t>
            </w:r>
            <w:r w:rsidRPr="00377AA7">
              <w:rPr>
                <w:rFonts w:ascii="GHEA Grapalat" w:hAnsi="GHEA Grapalat" w:cs="Sylfaen"/>
                <w:sz w:val="20"/>
                <w:szCs w:val="20"/>
                <w:lang w:val="hy-AM"/>
              </w:rPr>
              <w:t xml:space="preserve">Վճարման կատարման հիմքերը՝ </w:t>
            </w:r>
            <w:r w:rsidRPr="00377AA7">
              <w:rPr>
                <w:rFonts w:ascii="GHEA Grapalat" w:hAnsi="GHEA Grapalat" w:cs="Sylfaen"/>
                <w:sz w:val="20"/>
                <w:szCs w:val="20"/>
              </w:rPr>
              <w:t>(</w:t>
            </w:r>
            <w:r w:rsidRPr="00377AA7">
              <w:rPr>
                <w:rFonts w:ascii="GHEA Grapalat" w:hAnsi="GHEA Grapalat" w:cs="Sylfaen"/>
                <w:sz w:val="20"/>
                <w:szCs w:val="20"/>
                <w:lang w:val="hy-AM"/>
              </w:rPr>
              <w:t>Փաստաթղթերի</w:t>
            </w:r>
            <w:r w:rsidRPr="00377AA7">
              <w:rPr>
                <w:rFonts w:ascii="GHEA Grapalat" w:hAnsi="GHEA Grapalat" w:cs="Arial"/>
                <w:sz w:val="20"/>
                <w:szCs w:val="20"/>
                <w:lang w:val="hy-AM"/>
              </w:rPr>
              <w:t xml:space="preserve"> անվանումը</w:t>
            </w:r>
            <w:r w:rsidRPr="00377AA7">
              <w:rPr>
                <w:rFonts w:ascii="GHEA Grapalat" w:hAnsi="GHEA Grapalat" w:cs="Arial"/>
                <w:sz w:val="20"/>
                <w:szCs w:val="20"/>
              </w:rPr>
              <w:t>,</w:t>
            </w:r>
            <w:r w:rsidRPr="00377AA7">
              <w:rPr>
                <w:rFonts w:ascii="GHEA Grapalat" w:hAnsi="GHEA Grapalat" w:cs="Arial"/>
                <w:sz w:val="20"/>
                <w:szCs w:val="20"/>
                <w:lang w:val="hy-AM"/>
              </w:rPr>
              <w:t xml:space="preserve"> այդ թվում՝ տուժանքի մասին համաձայնագիրը, </w:t>
            </w:r>
            <w:r w:rsidRPr="00377AA7">
              <w:rPr>
                <w:rFonts w:ascii="GHEA Grapalat" w:hAnsi="GHEA Grapalat" w:cs="Sylfaen"/>
                <w:sz w:val="20"/>
                <w:szCs w:val="20"/>
                <w:lang w:val="hy-AM"/>
              </w:rPr>
              <w:t>դրանց</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համարները</w:t>
            </w:r>
            <w:r w:rsidRPr="00377AA7">
              <w:rPr>
                <w:rFonts w:ascii="GHEA Grapalat" w:hAnsi="GHEA Grapalat" w:cs="Arial"/>
                <w:sz w:val="20"/>
                <w:szCs w:val="20"/>
                <w:lang w:val="hy-AM"/>
              </w:rPr>
              <w:t>,</w:t>
            </w:r>
            <w:r w:rsidRPr="00377AA7">
              <w:rPr>
                <w:rFonts w:ascii="GHEA Grapalat" w:hAnsi="GHEA Grapalat" w:cs="Arial"/>
                <w:sz w:val="20"/>
                <w:szCs w:val="20"/>
              </w:rPr>
              <w:t xml:space="preserve"> </w:t>
            </w:r>
            <w:r w:rsidRPr="00377AA7">
              <w:rPr>
                <w:rFonts w:ascii="GHEA Grapalat" w:hAnsi="GHEA Grapalat" w:cs="Sylfaen"/>
                <w:sz w:val="20"/>
                <w:szCs w:val="20"/>
                <w:lang w:val="hy-AM"/>
              </w:rPr>
              <w:t>պ</w:t>
            </w:r>
            <w:r w:rsidRPr="00377AA7">
              <w:rPr>
                <w:rFonts w:ascii="GHEA Grapalat" w:hAnsi="GHEA Grapalat" w:cs="Sylfaen"/>
                <w:sz w:val="20"/>
                <w:szCs w:val="20"/>
              </w:rPr>
              <w:t xml:space="preserve">այմանագրի </w:t>
            </w:r>
            <w:r w:rsidRPr="00377AA7">
              <w:rPr>
                <w:rFonts w:ascii="GHEA Grapalat" w:hAnsi="GHEA Grapalat" w:cs="Arial"/>
                <w:sz w:val="20"/>
                <w:szCs w:val="20"/>
              </w:rPr>
              <w:t xml:space="preserve"> </w:t>
            </w:r>
            <w:r w:rsidRPr="00377AA7">
              <w:rPr>
                <w:rFonts w:ascii="GHEA Grapalat" w:hAnsi="GHEA Grapalat" w:cs="Sylfaen"/>
                <w:sz w:val="20"/>
                <w:szCs w:val="20"/>
              </w:rPr>
              <w:t>ծածկագիրը</w:t>
            </w:r>
            <w:r w:rsidRPr="00377AA7">
              <w:rPr>
                <w:rFonts w:ascii="GHEA Grapalat" w:hAnsi="GHEA Grapalat" w:cs="Arial"/>
                <w:sz w:val="20"/>
                <w:szCs w:val="20"/>
                <w:lang w:val="hy-AM"/>
              </w:rPr>
              <w:t xml:space="preserve"> որի հիման վրա կատարվում է  գանձումը</w:t>
            </w:r>
            <w:r w:rsidRPr="00377AA7">
              <w:rPr>
                <w:rFonts w:ascii="GHEA Grapalat" w:hAnsi="GHEA Grapalat" w:cs="Arial"/>
                <w:sz w:val="20"/>
                <w:szCs w:val="20"/>
              </w:rPr>
              <w:t>)</w:t>
            </w:r>
            <w:r w:rsidRPr="00377AA7">
              <w:rPr>
                <w:rFonts w:ascii="GHEA Grapalat" w:hAnsi="GHEA Grapalat" w:cs="Sylfaen"/>
                <w:sz w:val="20"/>
                <w:szCs w:val="20"/>
              </w:rPr>
              <w:t>`</w:t>
            </w:r>
          </w:p>
          <w:p w:rsidR="00404109" w:rsidRPr="00377AA7" w:rsidRDefault="00404109" w:rsidP="00A9024E">
            <w:pPr>
              <w:rPr>
                <w:rFonts w:ascii="GHEA Grapalat" w:hAnsi="GHEA Grapalat" w:cs="Arial"/>
                <w:sz w:val="20"/>
                <w:szCs w:val="20"/>
              </w:rPr>
            </w:pPr>
          </w:p>
        </w:tc>
      </w:tr>
      <w:tr w:rsidR="00404109" w:rsidRPr="00377AA7" w:rsidTr="001909BE">
        <w:trPr>
          <w:trHeight w:val="80"/>
        </w:trPr>
        <w:tc>
          <w:tcPr>
            <w:tcW w:w="10980" w:type="dxa"/>
            <w:gridSpan w:val="2"/>
            <w:tcBorders>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p>
        </w:tc>
      </w:tr>
      <w:tr w:rsidR="00404109" w:rsidRPr="00377AA7" w:rsidTr="001909BE">
        <w:trPr>
          <w:trHeight w:val="3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19. Վճարման պայմանները՝                        </w:t>
            </w:r>
            <w:r w:rsidR="001909BE" w:rsidRPr="00377AA7">
              <w:rPr>
                <w:rFonts w:ascii="GHEA Grapalat" w:hAnsi="GHEA Grapalat" w:cs="Sylfaen"/>
                <w:sz w:val="20"/>
                <w:szCs w:val="20"/>
                <w:lang w:val="hy-AM"/>
              </w:rPr>
              <w:t xml:space="preserve">        &lt;ակցեպտավորված վճարում&gt;</w:t>
            </w:r>
          </w:p>
        </w:tc>
      </w:tr>
      <w:tr w:rsidR="00404109" w:rsidRPr="00377AA7" w:rsidTr="001909B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20. Առդիր էջերի քանակը՝    </w:t>
            </w:r>
            <w:r w:rsidRPr="00377AA7">
              <w:rPr>
                <w:rFonts w:ascii="GHEA Grapalat" w:hAnsi="GHEA Grapalat" w:cs="Arial"/>
                <w:sz w:val="20"/>
                <w:szCs w:val="20"/>
              </w:rPr>
              <w:t xml:space="preserve">--- </w:t>
            </w:r>
            <w:r w:rsidRPr="00377AA7">
              <w:rPr>
                <w:rFonts w:ascii="GHEA Grapalat" w:hAnsi="GHEA Grapalat" w:cs="Arial"/>
                <w:sz w:val="20"/>
                <w:szCs w:val="20"/>
                <w:lang w:val="hy-AM"/>
              </w:rPr>
              <w:t xml:space="preserve">    </w:t>
            </w:r>
            <w:r w:rsidR="001909BE" w:rsidRPr="00377AA7">
              <w:rPr>
                <w:rFonts w:ascii="GHEA Grapalat" w:hAnsi="GHEA Grapalat" w:cs="Sylfaen"/>
                <w:sz w:val="20"/>
                <w:szCs w:val="20"/>
              </w:rPr>
              <w:t>է</w:t>
            </w: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Courier New" w:hAnsi="Courier New" w:cs="Courier New"/>
                <w:sz w:val="20"/>
                <w:szCs w:val="20"/>
              </w:rPr>
              <w:t> </w:t>
            </w:r>
            <w:r w:rsidRPr="00377AA7">
              <w:rPr>
                <w:rFonts w:ascii="GHEA Grapalat" w:hAnsi="GHEA Grapalat" w:cs="Arial"/>
                <w:sz w:val="20"/>
                <w:szCs w:val="20"/>
                <w:lang w:val="hy-AM"/>
              </w:rPr>
              <w:t>22</w:t>
            </w:r>
            <w:r w:rsidRPr="00377AA7">
              <w:rPr>
                <w:rFonts w:ascii="GHEA Grapalat" w:hAnsi="GHEA Grapalat" w:cs="Arial"/>
                <w:sz w:val="20"/>
                <w:szCs w:val="20"/>
              </w:rPr>
              <w:t>.</w:t>
            </w:r>
            <w:r w:rsidRPr="00377AA7">
              <w:rPr>
                <w:rFonts w:ascii="GHEA Grapalat" w:hAnsi="GHEA Grapalat" w:cs="Sylfaen"/>
                <w:sz w:val="20"/>
                <w:szCs w:val="20"/>
              </w:rPr>
              <w:t>ա. Շահառուի ստորագրությունները</w:t>
            </w: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22</w:t>
            </w:r>
            <w:r w:rsidRPr="00377AA7">
              <w:rPr>
                <w:rFonts w:ascii="GHEA Grapalat" w:hAnsi="GHEA Grapalat" w:cs="Sylfaen"/>
                <w:sz w:val="20"/>
                <w:szCs w:val="20"/>
              </w:rPr>
              <w:t>.բ.</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Կ.Տ.</w:t>
            </w:r>
          </w:p>
          <w:p w:rsidR="00404109" w:rsidRPr="00377AA7" w:rsidRDefault="00404109" w:rsidP="00A9024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Arial"/>
                <w:sz w:val="20"/>
                <w:szCs w:val="20"/>
                <w:lang w:val="hy-AM"/>
              </w:rPr>
              <w:t>2</w:t>
            </w:r>
            <w:r w:rsidRPr="00377AA7">
              <w:rPr>
                <w:rFonts w:ascii="GHEA Grapalat" w:hAnsi="GHEA Grapalat" w:cs="Arial"/>
                <w:sz w:val="20"/>
                <w:szCs w:val="20"/>
              </w:rPr>
              <w:t>1.</w:t>
            </w:r>
            <w:r w:rsidRPr="00377AA7">
              <w:rPr>
                <w:rFonts w:ascii="GHEA Grapalat" w:hAnsi="GHEA Grapalat" w:cs="Sylfaen"/>
                <w:sz w:val="20"/>
                <w:szCs w:val="20"/>
              </w:rPr>
              <w:t xml:space="preserve">ա. </w:t>
            </w:r>
            <w:r w:rsidRPr="00377AA7">
              <w:rPr>
                <w:rFonts w:ascii="Courier New" w:hAnsi="Courier New" w:cs="Courier New"/>
                <w:sz w:val="20"/>
                <w:szCs w:val="20"/>
              </w:rPr>
              <w:t> </w:t>
            </w:r>
            <w:r w:rsidRPr="00377AA7">
              <w:rPr>
                <w:rFonts w:ascii="GHEA Grapalat" w:hAnsi="GHEA Grapalat" w:cs="Sylfaen"/>
                <w:sz w:val="20"/>
                <w:szCs w:val="20"/>
              </w:rPr>
              <w:t>Վճարողի ստորագրությունները`</w:t>
            </w:r>
          </w:p>
          <w:p w:rsidR="00404109" w:rsidRPr="00377AA7" w:rsidRDefault="00404109" w:rsidP="00A9024E">
            <w:pPr>
              <w:jc w:val="right"/>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/____________________/</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right"/>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Sylfaen"/>
                <w:sz w:val="20"/>
                <w:szCs w:val="20"/>
                <w:lang w:val="hy-AM"/>
              </w:rPr>
              <w:t>2</w:t>
            </w:r>
            <w:r w:rsidRPr="00377AA7">
              <w:rPr>
                <w:rFonts w:ascii="GHEA Grapalat" w:hAnsi="GHEA Grapalat" w:cs="Sylfaen"/>
                <w:sz w:val="20"/>
                <w:szCs w:val="20"/>
              </w:rPr>
              <w:t>1.բ.                                                                    Կ.Տ.</w:t>
            </w:r>
          </w:p>
          <w:p w:rsidR="00404109" w:rsidRPr="00377AA7" w:rsidRDefault="00404109" w:rsidP="00A9024E">
            <w:pPr>
              <w:jc w:val="right"/>
              <w:rPr>
                <w:rFonts w:ascii="GHEA Grapalat" w:hAnsi="GHEA Grapalat" w:cs="Sylfaen"/>
                <w:sz w:val="20"/>
                <w:szCs w:val="20"/>
              </w:rPr>
            </w:pPr>
          </w:p>
        </w:tc>
      </w:tr>
      <w:tr w:rsidR="00404109" w:rsidRPr="00377AA7" w:rsidTr="00A9024E">
        <w:trPr>
          <w:trHeight w:val="2058"/>
        </w:trPr>
        <w:tc>
          <w:tcPr>
            <w:tcW w:w="5616" w:type="dxa"/>
            <w:tcBorders>
              <w:top w:val="single" w:sz="4" w:space="0" w:color="auto"/>
              <w:left w:val="single" w:sz="4" w:space="0" w:color="auto"/>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4</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Շահառուին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rPr>
                <w:rFonts w:ascii="GHEA Grapalat" w:hAnsi="GHEA Grapalat" w:cs="Tahoma"/>
                <w:color w:val="000000"/>
                <w:sz w:val="20"/>
                <w:szCs w:val="20"/>
                <w:lang w:val="hy-AM"/>
              </w:rPr>
            </w:pPr>
            <w:r w:rsidRPr="00377AA7">
              <w:rPr>
                <w:rFonts w:ascii="GHEA Grapalat" w:hAnsi="GHEA Grapalat" w:cs="Tahoma"/>
                <w:color w:val="000000"/>
                <w:sz w:val="20"/>
                <w:szCs w:val="20"/>
              </w:rPr>
              <w:t xml:space="preserve">                             </w:t>
            </w:r>
            <w:r w:rsidRPr="00377AA7">
              <w:rPr>
                <w:rFonts w:ascii="GHEA Grapalat" w:hAnsi="GHEA Grapalat" w:cs="Tahoma"/>
                <w:color w:val="000000"/>
                <w:sz w:val="20"/>
                <w:szCs w:val="20"/>
                <w:lang w:val="hy-AM"/>
              </w:rPr>
              <w:t xml:space="preserve">                 </w:t>
            </w:r>
          </w:p>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lang w:val="hy-AM"/>
              </w:rPr>
              <w:t xml:space="preserve">                                                 </w:t>
            </w:r>
            <w:r w:rsidRPr="00377AA7">
              <w:rPr>
                <w:rFonts w:ascii="GHEA Grapalat" w:hAnsi="GHEA Grapalat" w:cs="Tahoma"/>
                <w:color w:val="000000"/>
                <w:sz w:val="20"/>
                <w:szCs w:val="20"/>
              </w:rPr>
              <w:t xml:space="preserve">   /____________________/</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/ստորագրություն/</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3</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Վճարողին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cente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/ստորագրություն/</w:t>
            </w:r>
          </w:p>
          <w:p w:rsidR="00404109" w:rsidRPr="00377AA7" w:rsidRDefault="00404109" w:rsidP="00A9024E">
            <w:pPr>
              <w:jc w:val="right"/>
              <w:rPr>
                <w:rFonts w:ascii="GHEA Grapalat" w:hAnsi="GHEA Grapalat" w:cs="Arial"/>
                <w:sz w:val="20"/>
                <w:szCs w:val="20"/>
                <w:lang w:val="hy-AM"/>
              </w:rPr>
            </w:pP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24.բ.                                                       Կ.Տ.</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2</w:t>
            </w:r>
            <w:r w:rsidRPr="00377AA7">
              <w:rPr>
                <w:rFonts w:ascii="GHEA Grapalat" w:hAnsi="GHEA Grapalat" w:cs="Sylfaen"/>
                <w:sz w:val="20"/>
                <w:szCs w:val="20"/>
                <w:lang w:val="hy-AM"/>
              </w:rPr>
              <w:t>4</w:t>
            </w:r>
            <w:r w:rsidRPr="00377AA7">
              <w:rPr>
                <w:rFonts w:ascii="GHEA Grapalat" w:hAnsi="GHEA Grapalat" w:cs="Sylfaen"/>
                <w:sz w:val="20"/>
                <w:szCs w:val="20"/>
              </w:rPr>
              <w:t>.</w:t>
            </w:r>
            <w:r w:rsidRPr="00377AA7">
              <w:rPr>
                <w:rFonts w:ascii="GHEA Grapalat" w:hAnsi="GHEA Grapalat" w:cs="Sylfaen"/>
                <w:sz w:val="20"/>
                <w:szCs w:val="20"/>
                <w:lang w:val="hy-AM"/>
              </w:rPr>
              <w:t>գ</w:t>
            </w:r>
            <w:r w:rsidRPr="00377AA7">
              <w:rPr>
                <w:rFonts w:ascii="GHEA Grapalat" w:hAnsi="GHEA Grapalat" w:cs="Tahoma"/>
                <w:color w:val="000000"/>
                <w:sz w:val="20"/>
                <w:szCs w:val="20"/>
              </w:rPr>
              <w:t xml:space="preserve">                                                 "___"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 xml:space="preserve">20___ </w:t>
            </w:r>
            <w:r w:rsidRPr="00377AA7">
              <w:rPr>
                <w:rFonts w:ascii="GHEA Grapalat" w:hAnsi="GHEA Grapalat" w:cs="Sylfaen"/>
                <w:color w:val="000000"/>
                <w:sz w:val="20"/>
                <w:szCs w:val="20"/>
              </w:rPr>
              <w:t>թ.</w:t>
            </w: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23.բ.                                                                 Կ.Տ.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color w:val="000000"/>
                <w:sz w:val="20"/>
                <w:szCs w:val="20"/>
              </w:rPr>
            </w:pPr>
            <w:r w:rsidRPr="00377AA7">
              <w:rPr>
                <w:rFonts w:ascii="GHEA Grapalat" w:hAnsi="GHEA Grapalat" w:cs="Sylfaen"/>
                <w:sz w:val="20"/>
                <w:szCs w:val="20"/>
              </w:rPr>
              <w:t>23.</w:t>
            </w:r>
            <w:r w:rsidRPr="00377AA7">
              <w:rPr>
                <w:rFonts w:ascii="GHEA Grapalat" w:hAnsi="GHEA Grapalat" w:cs="Sylfaen"/>
                <w:sz w:val="20"/>
                <w:szCs w:val="20"/>
                <w:lang w:val="hy-AM"/>
              </w:rPr>
              <w:t>գ</w:t>
            </w:r>
            <w:r w:rsidRPr="00377AA7">
              <w:rPr>
                <w:rFonts w:ascii="GHEA Grapalat" w:hAnsi="GHEA Grapalat" w:cs="Sylfaen"/>
                <w:sz w:val="20"/>
                <w:szCs w:val="20"/>
              </w:rPr>
              <w:t xml:space="preserve">.Կատարման ամսաթիվը`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p w:rsidR="00404109" w:rsidRPr="00377AA7" w:rsidRDefault="00404109" w:rsidP="00A9024E">
            <w:pPr>
              <w:rPr>
                <w:rFonts w:ascii="GHEA Grapalat" w:hAnsi="GHEA Grapalat" w:cs="Sylfaen"/>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Arial"/>
                <w:sz w:val="20"/>
                <w:szCs w:val="20"/>
              </w:rPr>
            </w:pPr>
          </w:p>
        </w:tc>
      </w:tr>
    </w:tbl>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77AA7">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404109" w:rsidRPr="00377AA7" w:rsidRDefault="00404109" w:rsidP="00404109">
      <w:pPr>
        <w:jc w:val="center"/>
        <w:rPr>
          <w:rFonts w:ascii="GHEA Grapalat" w:hAnsi="GHEA Grapalat"/>
          <w:b/>
          <w:sz w:val="22"/>
          <w:szCs w:val="22"/>
          <w:lang w:val="nl-NL"/>
        </w:rPr>
      </w:pPr>
      <w:r w:rsidRPr="00377AA7">
        <w:rPr>
          <w:rFonts w:ascii="GHEA Grapalat" w:hAnsi="GHEA Grapalat"/>
          <w:b/>
          <w:lang w:val="hy-AM"/>
        </w:rPr>
        <w:br w:type="page"/>
      </w:r>
      <w:r w:rsidRPr="00377AA7">
        <w:rPr>
          <w:rFonts w:ascii="GHEA Grapalat" w:hAnsi="GHEA Grapalat"/>
          <w:b/>
          <w:sz w:val="22"/>
          <w:szCs w:val="22"/>
          <w:lang w:val="hy-AM"/>
        </w:rPr>
        <w:lastRenderedPageBreak/>
        <w:t>Վճարման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պահանջագրի</w:t>
      </w:r>
      <w:r w:rsidRPr="00377AA7">
        <w:rPr>
          <w:rFonts w:ascii="GHEA Grapalat" w:hAnsi="GHEA Grapalat"/>
          <w:b/>
          <w:sz w:val="22"/>
          <w:szCs w:val="22"/>
          <w:lang w:val="nl-NL"/>
        </w:rPr>
        <w:t xml:space="preserve"> </w:t>
      </w:r>
      <w:r w:rsidRPr="00377AA7">
        <w:rPr>
          <w:rFonts w:ascii="GHEA Grapalat" w:hAnsi="GHEA Grapalat"/>
          <w:b/>
          <w:sz w:val="22"/>
          <w:szCs w:val="22"/>
          <w:lang w:val="hy-AM"/>
        </w:rPr>
        <w:t>պարտադիր</w:t>
      </w:r>
      <w:r w:rsidRPr="00377AA7">
        <w:rPr>
          <w:rFonts w:ascii="GHEA Grapalat" w:hAnsi="GHEA Grapalat"/>
          <w:b/>
          <w:sz w:val="22"/>
          <w:szCs w:val="22"/>
          <w:lang w:val="nl-NL"/>
        </w:rPr>
        <w:t xml:space="preserve"> </w:t>
      </w:r>
      <w:r w:rsidRPr="00377AA7">
        <w:rPr>
          <w:rFonts w:ascii="GHEA Grapalat" w:hAnsi="GHEA Grapalat"/>
          <w:b/>
          <w:sz w:val="22"/>
          <w:szCs w:val="22"/>
          <w:lang w:val="hy-AM"/>
        </w:rPr>
        <w:t>վավերապայմանները</w:t>
      </w:r>
      <w:r w:rsidRPr="00377AA7">
        <w:rPr>
          <w:rFonts w:ascii="GHEA Grapalat" w:hAnsi="GHEA Grapalat"/>
          <w:b/>
          <w:sz w:val="22"/>
          <w:szCs w:val="22"/>
          <w:lang w:val="nl-NL"/>
        </w:rPr>
        <w:t xml:space="preserve"> </w:t>
      </w:r>
      <w:r w:rsidRPr="00377AA7">
        <w:rPr>
          <w:rFonts w:ascii="GHEA Grapalat" w:hAnsi="GHEA Grapalat"/>
          <w:b/>
          <w:sz w:val="22"/>
          <w:szCs w:val="22"/>
          <w:lang w:val="hy-AM"/>
        </w:rPr>
        <w:t>և</w:t>
      </w:r>
      <w:r w:rsidRPr="00377AA7">
        <w:rPr>
          <w:rFonts w:ascii="GHEA Grapalat" w:hAnsi="GHEA Grapalat"/>
          <w:b/>
          <w:sz w:val="22"/>
          <w:szCs w:val="22"/>
          <w:lang w:val="nl-NL"/>
        </w:rPr>
        <w:t xml:space="preserve"> </w:t>
      </w:r>
      <w:r w:rsidRPr="00377AA7">
        <w:rPr>
          <w:rFonts w:ascii="GHEA Grapalat" w:hAnsi="GHEA Grapalat"/>
          <w:b/>
          <w:sz w:val="22"/>
          <w:szCs w:val="22"/>
          <w:lang w:val="hy-AM"/>
        </w:rPr>
        <w:t>լրացման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ուղեցույցը</w:t>
      </w:r>
    </w:p>
    <w:p w:rsidR="00404109" w:rsidRPr="00377AA7" w:rsidRDefault="00404109" w:rsidP="0040410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Նշված դաշտի/</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lang w:val="hy-AM"/>
              </w:rPr>
            </w:pPr>
            <w:r w:rsidRPr="00377AA7">
              <w:rPr>
                <w:rFonts w:ascii="GHEA Grapalat" w:hAnsi="GHEA Grapalat"/>
                <w:b/>
                <w:sz w:val="20"/>
                <w:szCs w:val="20"/>
              </w:rPr>
              <w:t>Վավերապայմանի լրացման պահանջը</w:t>
            </w:r>
            <w:r w:rsidRPr="00377AA7">
              <w:rPr>
                <w:rFonts w:ascii="GHEA Grapalat" w:hAnsi="GHEA Grapalat"/>
                <w:b/>
                <w:sz w:val="20"/>
                <w:szCs w:val="20"/>
                <w:lang w:val="hy-AM"/>
              </w:rPr>
              <w:t xml:space="preserve"> </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Վավերապայմանը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 xml:space="preserve">լրացնող կողմը` </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շահառուն կամ վճարողը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5</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վրա նախապես լրացված է &lt;Վճարման պահանջագիր&gt;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կողմից` վճարողի բանկին վճարման պահանջագիրը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132" w:hanging="132"/>
              <w:jc w:val="center"/>
              <w:rPr>
                <w:rFonts w:ascii="GHEA Grapalat" w:hAnsi="GHEA Grapalat"/>
                <w:sz w:val="20"/>
                <w:szCs w:val="20"/>
                <w:lang w:val="hy-AM"/>
              </w:rPr>
            </w:pPr>
            <w:r w:rsidRPr="00377AA7">
              <w:rPr>
                <w:rFonts w:ascii="GHEA Grapalat" w:hAnsi="GHEA Grapalat"/>
                <w:sz w:val="20"/>
                <w:szCs w:val="20"/>
              </w:rPr>
              <w:t>լրացվում է շահառուի կողմից` վճարողի բանկին վճարման պահանջագրի ներկայացման օրը</w:t>
            </w:r>
            <w:r w:rsidRPr="00377AA7">
              <w:rPr>
                <w:rFonts w:ascii="GHEA Grapalat" w:hAnsi="GHEA Grapalat"/>
                <w:sz w:val="20"/>
                <w:szCs w:val="20"/>
                <w:lang w:val="hy-AM"/>
              </w:rPr>
              <w:t xml:space="preserve">: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7AA7">
              <w:rPr>
                <w:rFonts w:ascii="GHEA Grapalat" w:hAnsi="GHEA Grapalat"/>
                <w:sz w:val="20"/>
                <w:szCs w:val="20"/>
                <w:lang w:val="hy-AM"/>
              </w:rPr>
              <w:t xml:space="preserve"> </w:t>
            </w:r>
            <w:r w:rsidRPr="00377AA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252" w:hanging="252"/>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w:t>
            </w:r>
            <w:r w:rsidRPr="00377AA7">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w:t>
            </w:r>
            <w:r w:rsidRPr="00377AA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rPr>
              <w:t xml:space="preserve"> (</w:t>
            </w:r>
            <w:r w:rsidRPr="00377AA7">
              <w:rPr>
                <w:rFonts w:ascii="GHEA Grapalat" w:hAnsi="GHEA Grapalat" w:cs="Sylfaen"/>
                <w:sz w:val="20"/>
                <w:szCs w:val="20"/>
                <w:lang w:val="hy-AM"/>
              </w:rPr>
              <w:t>գնումների հետ կապված գործընթացում չի լրացվում</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ru-RU"/>
              </w:rPr>
              <w:t>(</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այն բանկային (</w:t>
            </w:r>
            <w:r w:rsidRPr="00377AA7">
              <w:rPr>
                <w:rFonts w:ascii="GHEA Grapalat" w:hAnsi="GHEA Grapalat"/>
                <w:sz w:val="20"/>
                <w:szCs w:val="20"/>
                <w:lang w:val="hy-AM"/>
              </w:rPr>
              <w:t>գանձապետական</w:t>
            </w:r>
            <w:r w:rsidRPr="00377AA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լրացվում է վճարողի կողմից</w:t>
            </w:r>
            <w:r w:rsidRPr="00377AA7">
              <w:rPr>
                <w:rFonts w:ascii="GHEA Grapalat" w:hAnsi="GHEA Grapalat"/>
                <w:sz w:val="20"/>
                <w:szCs w:val="20"/>
                <w:lang w:val="hy-AM"/>
              </w:rPr>
              <w:t xml:space="preserve"> </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Ակցեպտավորված գումարը՝  (թվերով</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ոչ 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(չի լրացվում եւ չի կիրառվում)</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 xml:space="preserve">Պարտադիր </w:t>
            </w:r>
            <w:r w:rsidRPr="00377AA7">
              <w:rPr>
                <w:rFonts w:ascii="GHEA Grapalat" w:hAnsi="GHEA Grapalat"/>
                <w:sz w:val="20"/>
                <w:szCs w:val="20"/>
                <w:lang w:val="hy-AM"/>
              </w:rPr>
              <w:t xml:space="preserve">լրացվում է </w:t>
            </w:r>
            <w:r w:rsidRPr="00377AA7">
              <w:rPr>
                <w:rFonts w:ascii="GHEA Grapalat" w:hAnsi="GHEA Grapalat"/>
                <w:sz w:val="20"/>
                <w:szCs w:val="20"/>
              </w:rPr>
              <w:t>«</w:t>
            </w:r>
            <w:r w:rsidRPr="00377AA7">
              <w:rPr>
                <w:rFonts w:ascii="GHEA Grapalat" w:hAnsi="GHEA Grapalat"/>
                <w:sz w:val="20"/>
                <w:szCs w:val="20"/>
                <w:lang w:val="hy-AM"/>
              </w:rPr>
              <w:t>պայմանագրի կատարման ապահովման համար</w:t>
            </w:r>
            <w:r w:rsidRPr="00377AA7">
              <w:rPr>
                <w:rFonts w:ascii="GHEA Grapalat" w:hAnsi="GHEA Grapalat"/>
                <w:sz w:val="20"/>
                <w:szCs w:val="20"/>
              </w:rPr>
              <w:t>»</w:t>
            </w:r>
            <w:r w:rsidRPr="00377AA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77AA7">
              <w:rPr>
                <w:rFonts w:ascii="GHEA Grapalat" w:hAnsi="GHEA Grapalat"/>
                <w:sz w:val="20"/>
                <w:szCs w:val="20"/>
              </w:rPr>
              <w:lastRenderedPageBreak/>
              <w:t>ներկայացման համար հիմք հանդիսացող պայմանագրի համարը</w:t>
            </w:r>
            <w:r w:rsidRPr="00377AA7">
              <w:rPr>
                <w:rFonts w:ascii="GHEA Grapalat" w:hAnsi="GHEA Grapalat"/>
                <w:sz w:val="20"/>
                <w:szCs w:val="20"/>
                <w:lang w:val="hy-AM"/>
              </w:rPr>
              <w:t>,</w:t>
            </w:r>
            <w:r w:rsidRPr="00377AA7">
              <w:rPr>
                <w:rFonts w:ascii="GHEA Grapalat" w:hAnsi="GHEA Grapalat" w:cs="Arial"/>
                <w:sz w:val="20"/>
                <w:szCs w:val="20"/>
                <w:lang w:val="hy-AM"/>
              </w:rPr>
              <w:t xml:space="preserve"> </w:t>
            </w:r>
            <w:r w:rsidRPr="00377AA7">
              <w:rPr>
                <w:rFonts w:ascii="GHEA Grapalat" w:hAnsi="GHEA Grapalat"/>
                <w:sz w:val="20"/>
                <w:szCs w:val="20"/>
              </w:rPr>
              <w:t xml:space="preserve"> գնման ընթացակարգի ծածկագիրը</w:t>
            </w:r>
            <w:r w:rsidRPr="00377AA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lastRenderedPageBreak/>
              <w:t xml:space="preserve">լրացվում է </w:t>
            </w:r>
            <w:r w:rsidRPr="00377AA7">
              <w:rPr>
                <w:rFonts w:ascii="GHEA Grapalat" w:hAnsi="GHEA Grapalat"/>
                <w:sz w:val="20"/>
                <w:szCs w:val="20"/>
                <w:lang w:val="hy-AM"/>
              </w:rPr>
              <w:t>շահառու</w:t>
            </w:r>
            <w:r w:rsidRPr="00377AA7">
              <w:rPr>
                <w:rFonts w:ascii="GHEA Grapalat" w:hAnsi="GHEA Grapalat"/>
                <w:sz w:val="20"/>
                <w:szCs w:val="20"/>
              </w:rPr>
              <w:t>ի 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Del="0010680B" w:rsidRDefault="00404109" w:rsidP="00A9024E">
            <w:pPr>
              <w:jc w:val="center"/>
              <w:rPr>
                <w:rFonts w:ascii="GHEA Grapalat" w:hAnsi="GHEA Grapalat"/>
                <w:sz w:val="20"/>
                <w:szCs w:val="20"/>
                <w:lang w:val="hy-AM"/>
              </w:rPr>
            </w:pPr>
            <w:r w:rsidRPr="00377AA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sz w:val="20"/>
                <w:szCs w:val="20"/>
              </w:rPr>
              <w:t>պարտադիր</w:t>
            </w:r>
            <w:r w:rsidRPr="00377AA7">
              <w:rPr>
                <w:rFonts w:ascii="GHEA Grapalat" w:hAnsi="GHEA Grapalat" w:cs="Sylfaen"/>
                <w:sz w:val="20"/>
                <w:szCs w:val="20"/>
                <w:lang w:val="hy-AM"/>
              </w:rPr>
              <w:t xml:space="preserve"> </w:t>
            </w:r>
          </w:p>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cs="Sylfaen"/>
                <w:sz w:val="20"/>
                <w:szCs w:val="20"/>
                <w:lang w:val="hy-AM"/>
              </w:rPr>
              <w:t xml:space="preserve">լրացվում է &lt;ակցեպտավորված վճարում&gt; բառերը, </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նախապես լրացվում է շահառուի կողմից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77AA7">
              <w:rPr>
                <w:rFonts w:ascii="GHEA Grapalat" w:hAnsi="GHEA Grapalat"/>
                <w:sz w:val="20"/>
                <w:szCs w:val="20"/>
                <w:lang w:val="hy-AM"/>
              </w:rPr>
              <w:t xml:space="preserve"> </w:t>
            </w:r>
            <w:r w:rsidRPr="00377AA7">
              <w:rPr>
                <w:rFonts w:ascii="GHEA Grapalat" w:hAnsi="GHEA Grapalat"/>
                <w:sz w:val="20"/>
                <w:szCs w:val="20"/>
              </w:rPr>
              <w:t>(</w:t>
            </w:r>
            <w:r w:rsidRPr="00377AA7">
              <w:rPr>
                <w:rFonts w:ascii="GHEA Grapalat" w:hAnsi="GHEA Grapalat"/>
                <w:sz w:val="20"/>
                <w:szCs w:val="20"/>
                <w:lang w:val="hy-AM"/>
              </w:rPr>
              <w:t>վճարողի բանկին</w:t>
            </w:r>
            <w:r w:rsidRPr="00377AA7">
              <w:rPr>
                <w:rFonts w:ascii="GHEA Grapalat" w:hAnsi="GHEA Grapalat"/>
                <w:sz w:val="20"/>
                <w:szCs w:val="20"/>
              </w:rPr>
              <w:t>)</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Եթ ե լրացվել է &lt;</w:t>
            </w:r>
            <w:r w:rsidRPr="00377AA7">
              <w:rPr>
                <w:rFonts w:ascii="GHEA Grapalat" w:hAnsi="GHEA Grapalat" w:cs="Sylfaen"/>
                <w:sz w:val="20"/>
                <w:szCs w:val="20"/>
                <w:lang w:val="hy-AM"/>
              </w:rPr>
              <w:t>Վճարման կատարման հիմքեր&gt; դաշտը ապա այս տվյալը պարտադիր լրացվում է</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w:t>
            </w:r>
            <w:r w:rsidRPr="00377AA7">
              <w:rPr>
                <w:rFonts w:ascii="GHEA Grapalat" w:hAnsi="GHEA Grapalat"/>
                <w:sz w:val="20"/>
                <w:szCs w:val="20"/>
                <w:lang w:val="hy-AM"/>
              </w:rPr>
              <w:t xml:space="preserve"> </w:t>
            </w:r>
            <w:r w:rsidRPr="00377AA7">
              <w:rPr>
                <w:rFonts w:ascii="GHEA Grapalat" w:hAnsi="GHEA Grapalat"/>
                <w:sz w:val="20"/>
                <w:szCs w:val="20"/>
              </w:rPr>
              <w:t>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այս դաշտը լրացվում</w:t>
            </w:r>
            <w:r w:rsidRPr="00377AA7">
              <w:rPr>
                <w:rFonts w:ascii="GHEA Grapalat" w:hAnsi="GHEA Grapalat"/>
                <w:sz w:val="20"/>
                <w:szCs w:val="20"/>
                <w:lang w:val="hy-AM"/>
              </w:rPr>
              <w:t xml:space="preserve"> է վճարողի կողմից պահանջագրի ներկայացման դեպքում: Ընդ որում</w:t>
            </w:r>
            <w:r w:rsidRPr="00377AA7">
              <w:rPr>
                <w:rFonts w:ascii="GHEA Grapalat" w:hAnsi="GHEA Grapalat"/>
                <w:sz w:val="20"/>
                <w:szCs w:val="20"/>
              </w:rPr>
              <w:t xml:space="preserve"> եթե </w:t>
            </w:r>
            <w:r w:rsidRPr="00377AA7">
              <w:rPr>
                <w:rFonts w:ascii="GHEA Grapalat" w:hAnsi="GHEA Grapalat" w:cs="Sylfaen"/>
                <w:sz w:val="20"/>
                <w:szCs w:val="20"/>
                <w:lang w:val="hy-AM"/>
              </w:rPr>
              <w:t xml:space="preserve">Վճարման պայմաններ դաշտում </w:t>
            </w:r>
            <w:r w:rsidRPr="00377AA7">
              <w:rPr>
                <w:rFonts w:ascii="GHEA Grapalat" w:hAnsi="GHEA Grapalat"/>
                <w:sz w:val="20"/>
                <w:szCs w:val="20"/>
                <w:lang w:val="hy-AM"/>
              </w:rPr>
              <w:t>նշված է &lt;ակցեպտավորված վճարում&gt; ապա</w:t>
            </w:r>
            <w:r w:rsidRPr="00377AA7">
              <w:rPr>
                <w:rFonts w:ascii="GHEA Grapalat" w:hAnsi="GHEA Grapalat" w:cs="Sylfaen"/>
                <w:sz w:val="20"/>
                <w:szCs w:val="20"/>
                <w:lang w:val="hy-AM"/>
              </w:rPr>
              <w:t xml:space="preserve"> </w:t>
            </w:r>
            <w:r w:rsidRPr="00377AA7">
              <w:rPr>
                <w:rFonts w:ascii="GHEA Grapalat" w:hAnsi="GHEA Grapalat"/>
                <w:sz w:val="20"/>
                <w:szCs w:val="20"/>
              </w:rPr>
              <w:t>վճարող</w:t>
            </w:r>
            <w:r w:rsidRPr="00377AA7">
              <w:rPr>
                <w:rFonts w:ascii="GHEA Grapalat" w:hAnsi="GHEA Grapalat"/>
                <w:sz w:val="20"/>
                <w:szCs w:val="20"/>
                <w:lang w:val="hy-AM"/>
              </w:rPr>
              <w:t xml:space="preserve">ը ստորագրելով՝ </w:t>
            </w:r>
            <w:r w:rsidRPr="00377AA7">
              <w:rPr>
                <w:rFonts w:ascii="GHEA Grapalat" w:hAnsi="GHEA Grapalat" w:cs="Sylfaen"/>
                <w:sz w:val="20"/>
                <w:szCs w:val="20"/>
                <w:lang w:val="hy-AM"/>
              </w:rPr>
              <w:t xml:space="preserve">նախապես </w:t>
            </w:r>
            <w:r w:rsidRPr="00377AA7">
              <w:rPr>
                <w:rFonts w:ascii="GHEA Grapalat" w:hAnsi="GHEA Grapalat"/>
                <w:sz w:val="20"/>
                <w:szCs w:val="20"/>
                <w:lang w:val="hy-AM"/>
              </w:rPr>
              <w:t xml:space="preserve">համաձայնվում  </w:t>
            </w:r>
            <w:r w:rsidRPr="00377AA7">
              <w:rPr>
                <w:rFonts w:ascii="GHEA Grapalat" w:hAnsi="GHEA Grapalat" w:cs="Sylfaen"/>
                <w:sz w:val="20"/>
                <w:szCs w:val="20"/>
                <w:lang w:val="hy-AM"/>
              </w:rPr>
              <w:t xml:space="preserve">  </w:t>
            </w:r>
            <w:r w:rsidRPr="00377AA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ստորագրվում է վճարողի կողմից կամ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կնիքի առկայության դեպքում</w:t>
            </w:r>
            <w:r w:rsidRPr="00377AA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կնքվում է վճարողի կողմից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r w:rsidRPr="00377AA7">
              <w:rPr>
                <w:rFonts w:ascii="GHEA Grapalat" w:hAnsi="GHEA Grapalat"/>
                <w:sz w:val="20"/>
                <w:szCs w:val="20"/>
                <w:lang w:val="hy-AM"/>
              </w:rPr>
              <w:t>՝</w:t>
            </w:r>
            <w:r w:rsidRPr="00377AA7">
              <w:rPr>
                <w:rFonts w:ascii="GHEA Grapalat" w:hAnsi="GHEA Grapalat"/>
                <w:sz w:val="20"/>
                <w:szCs w:val="20"/>
              </w:rPr>
              <w:t xml:space="preserve">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ստորագրվում է շահառուի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կնքվում է շահառուի կողմից</w:t>
            </w:r>
            <w:r w:rsidRPr="00377AA7">
              <w:rPr>
                <w:rFonts w:ascii="GHEA Grapalat" w:hAnsi="GHEA Grapalat"/>
                <w:sz w:val="20"/>
                <w:szCs w:val="20"/>
                <w:lang w:val="hy-AM"/>
              </w:rPr>
              <w:t xml:space="preserve">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բանկ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w:t>
            </w:r>
            <w:r w:rsidRPr="00377AA7">
              <w:rPr>
                <w:rFonts w:ascii="GHEA Grapalat" w:hAnsi="GHEA Grapalat"/>
                <w:sz w:val="20"/>
                <w:szCs w:val="20"/>
              </w:rPr>
              <w:lastRenderedPageBreak/>
              <w:t xml:space="preserve">եղանակով </w:t>
            </w:r>
            <w:r w:rsidRPr="00377AA7">
              <w:rPr>
                <w:rFonts w:ascii="GHEA Grapalat" w:hAnsi="GHEA Grapalat"/>
                <w:sz w:val="20"/>
                <w:szCs w:val="20"/>
                <w:lang w:val="hy-AM"/>
              </w:rPr>
              <w:t xml:space="preserve"> </w:t>
            </w:r>
            <w:r w:rsidRPr="00377AA7">
              <w:rPr>
                <w:rFonts w:ascii="GHEA Grapalat" w:hAnsi="GHEA Grapalat"/>
                <w:sz w:val="20"/>
                <w:szCs w:val="20"/>
              </w:rPr>
              <w:t>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rPr>
              <w:lastRenderedPageBreak/>
              <w:t>2</w:t>
            </w:r>
            <w:r w:rsidRPr="00377AA7">
              <w:rPr>
                <w:rFonts w:ascii="GHEA Grapalat" w:hAnsi="GHEA Grapalat"/>
                <w:sz w:val="20"/>
                <w:szCs w:val="20"/>
                <w:lang w:val="hy-AM"/>
              </w:rPr>
              <w:t>3</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եղանակով 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w:t>
            </w:r>
            <w:r w:rsidRPr="00377AA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վճարման պահանջագիրը շահառուին սպասարկող ֆինանսական կազմակերպության</w:t>
            </w:r>
            <w:r w:rsidRPr="00377AA7">
              <w:rPr>
                <w:rFonts w:ascii="GHEA Grapalat" w:hAnsi="GHEA Grapalat"/>
                <w:sz w:val="20"/>
                <w:szCs w:val="20"/>
                <w:lang w:val="hy-AM"/>
              </w:rPr>
              <w:t xml:space="preserve">ը </w:t>
            </w:r>
            <w:r w:rsidRPr="00377AA7">
              <w:rPr>
                <w:rFonts w:ascii="GHEA Grapalat" w:hAnsi="GHEA Grapalat"/>
                <w:sz w:val="20"/>
                <w:szCs w:val="20"/>
              </w:rPr>
              <w:t xml:space="preserve"> 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w:t>
            </w:r>
            <w:r w:rsidRPr="00377AA7">
              <w:rPr>
                <w:rFonts w:ascii="GHEA Grapalat" w:hAnsi="GHEA Grapalat"/>
                <w:sz w:val="20"/>
                <w:szCs w:val="20"/>
              </w:rPr>
              <w:t xml:space="preserve">աշխատակցի ստորագրությունը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շահառռւին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դրոշմակնիքը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սույն տվյալները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են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bl>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rPr>
          <w:rFonts w:ascii="GHEA Grapalat" w:hAnsi="GHEA Grapalat"/>
        </w:rPr>
      </w:pPr>
    </w:p>
    <w:p w:rsidR="00404109" w:rsidRPr="00377AA7" w:rsidRDefault="00404109" w:rsidP="00404109">
      <w:pPr>
        <w:jc w:val="center"/>
        <w:rPr>
          <w:rFonts w:ascii="GHEA Grapalat" w:hAnsi="GHEA Grapalat" w:cs="GHEA Grapalat"/>
          <w:sz w:val="22"/>
          <w:szCs w:val="22"/>
          <w:lang w:val="hy-AM"/>
        </w:rPr>
      </w:pPr>
    </w:p>
    <w:p w:rsidR="00404109" w:rsidRPr="00377AA7" w:rsidRDefault="00404109" w:rsidP="00404109">
      <w:pPr>
        <w:pStyle w:val="31"/>
        <w:spacing w:line="240" w:lineRule="auto"/>
        <w:jc w:val="right"/>
        <w:rPr>
          <w:rFonts w:ascii="GHEA Grapalat" w:hAnsi="GHEA Grapalat"/>
          <w:szCs w:val="24"/>
          <w:lang w:val="hy-AM"/>
        </w:rPr>
      </w:pPr>
      <w:r w:rsidRPr="00377AA7">
        <w:rPr>
          <w:rFonts w:ascii="GHEA Grapalat" w:hAnsi="GHEA Grapalat"/>
          <w:b/>
          <w:lang w:val="hy-AM"/>
        </w:rPr>
        <w:br w:type="page"/>
      </w:r>
    </w:p>
    <w:p w:rsidR="00404109" w:rsidRPr="00377AA7" w:rsidRDefault="00404109" w:rsidP="00404109">
      <w:pPr>
        <w:jc w:val="right"/>
        <w:rPr>
          <w:rFonts w:ascii="GHEA Grapalat" w:hAnsi="GHEA Grapalat" w:cs="GHEA Grapalat"/>
          <w:i/>
          <w:sz w:val="18"/>
          <w:szCs w:val="18"/>
          <w:lang w:val="hy-AM"/>
        </w:rPr>
      </w:pPr>
    </w:p>
    <w:p w:rsidR="00404109"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Հավելված 5.1</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b/>
          <w:lang w:val="af-ZA"/>
        </w:rPr>
        <w:t>ԱՄ</w:t>
      </w:r>
      <w:r w:rsidR="007E5E5D">
        <w:rPr>
          <w:rFonts w:ascii="GHEA Grapalat" w:hAnsi="GHEA Grapalat"/>
          <w:b/>
          <w:lang w:val="af-ZA"/>
        </w:rPr>
        <w:t>Ն</w:t>
      </w:r>
      <w:r w:rsidRPr="00377AA7">
        <w:rPr>
          <w:rFonts w:ascii="GHEA Grapalat" w:hAnsi="GHEA Grapalat"/>
          <w:b/>
          <w:lang w:val="af-ZA"/>
        </w:rPr>
        <w:t>Հ–ԳՀԾՁԲ-19/0</w:t>
      </w:r>
      <w:r w:rsidR="007E5E5D">
        <w:rPr>
          <w:rFonts w:ascii="GHEA Grapalat" w:hAnsi="GHEA Grapalat"/>
          <w:b/>
          <w:lang w:val="af-ZA"/>
        </w:rPr>
        <w:t>2</w:t>
      </w:r>
      <w:r w:rsidRPr="00377AA7">
        <w:rPr>
          <w:rFonts w:ascii="GHEA Grapalat" w:hAnsi="GHEA Grapalat"/>
          <w:u w:val="single"/>
          <w:lang w:val="af-ZA"/>
        </w:rPr>
        <w:t xml:space="preserve"> </w:t>
      </w:r>
      <w:r w:rsidR="00404109" w:rsidRPr="00377AA7">
        <w:rPr>
          <w:rFonts w:ascii="GHEA Grapalat" w:hAnsi="GHEA Grapalat" w:cs="Sylfaen"/>
          <w:b/>
          <w:lang w:val="hy-AM"/>
        </w:rPr>
        <w:t>ծածկագրով</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Sylfaen"/>
          <w:b/>
          <w:lang w:val="hy-AM"/>
        </w:rPr>
        <w:t xml:space="preserve"> հրավերի</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b/>
          <w:sz w:val="18"/>
          <w:szCs w:val="18"/>
          <w:lang w:val="hy-AM"/>
        </w:rPr>
        <w:t xml:space="preserve">       </w:t>
      </w:r>
      <w:r w:rsidRPr="00377AA7">
        <w:rPr>
          <w:rFonts w:ascii="GHEA Grapalat" w:hAnsi="GHEA Grapalat" w:cs="GHEA Grapalat"/>
          <w:b/>
          <w:sz w:val="20"/>
          <w:szCs w:val="20"/>
          <w:lang w:val="hy-AM"/>
        </w:rPr>
        <w:t xml:space="preserve">ՏՈւԺԱՆՔԻ ՄԱՍԻՆ ՀԱՄԱՁԱՅՆԱԳԻՐ </w:t>
      </w:r>
    </w:p>
    <w:p w:rsidR="00404109" w:rsidRPr="00377AA7" w:rsidRDefault="00404109" w:rsidP="00404109">
      <w:pPr>
        <w:jc w:val="center"/>
        <w:rPr>
          <w:rFonts w:ascii="GHEA Grapalat" w:hAnsi="GHEA Grapalat" w:cs="GHEA Grapalat"/>
          <w:b/>
          <w:sz w:val="20"/>
          <w:szCs w:val="20"/>
          <w:lang w:val="hy-AM"/>
        </w:rPr>
      </w:pPr>
      <w:r w:rsidRPr="00377AA7">
        <w:rPr>
          <w:rFonts w:ascii="GHEA Grapalat" w:hAnsi="GHEA Grapalat" w:cs="GHEA Grapalat"/>
          <w:sz w:val="20"/>
          <w:szCs w:val="20"/>
          <w:lang w:val="hy-AM"/>
        </w:rPr>
        <w:t xml:space="preserve">  </w:t>
      </w:r>
      <w:r w:rsidRPr="00377AA7">
        <w:rPr>
          <w:rFonts w:ascii="GHEA Grapalat" w:hAnsi="GHEA Grapalat" w:cs="GHEA Grapalat"/>
          <w:b/>
          <w:sz w:val="20"/>
          <w:szCs w:val="20"/>
          <w:lang w:val="hy-AM"/>
        </w:rPr>
        <w:t xml:space="preserve"> </w:t>
      </w:r>
      <w:r w:rsidRPr="00377AA7">
        <w:rPr>
          <w:rFonts w:ascii="GHEA Grapalat" w:hAnsi="GHEA Grapalat" w:cs="GHEA Grapalat"/>
          <w:b/>
          <w:sz w:val="18"/>
          <w:szCs w:val="18"/>
          <w:lang w:val="hy-AM"/>
        </w:rPr>
        <w:t xml:space="preserve">         (պայմանագրի ապահովում)</w:t>
      </w:r>
    </w:p>
    <w:p w:rsidR="00404109" w:rsidRPr="00377AA7" w:rsidRDefault="00404109" w:rsidP="00404109">
      <w:pPr>
        <w:rPr>
          <w:rFonts w:ascii="GHEA Grapalat" w:hAnsi="GHEA Grapalat" w:cs="GHEA Grapalat"/>
          <w:b/>
          <w:sz w:val="20"/>
          <w:szCs w:val="20"/>
          <w:lang w:val="hy-AM"/>
        </w:rPr>
      </w:pPr>
    </w:p>
    <w:p w:rsidR="00404109" w:rsidRPr="00377AA7" w:rsidRDefault="00404109" w:rsidP="00404109">
      <w:pPr>
        <w:rPr>
          <w:rFonts w:ascii="GHEA Grapalat" w:hAnsi="GHEA Grapalat" w:cs="GHEA Grapalat"/>
          <w:sz w:val="20"/>
          <w:szCs w:val="20"/>
          <w:lang w:val="hy-AM"/>
        </w:rPr>
      </w:pPr>
      <w:r w:rsidRPr="00377AA7">
        <w:rPr>
          <w:rFonts w:ascii="GHEA Grapalat" w:hAnsi="GHEA Grapalat" w:cs="GHEA Grapalat"/>
          <w:sz w:val="20"/>
          <w:szCs w:val="20"/>
          <w:lang w:val="hy-AM"/>
        </w:rPr>
        <w:t xml:space="preserve">     </w:t>
      </w:r>
      <w:r w:rsidR="007E5E5D" w:rsidRPr="007E048A">
        <w:rPr>
          <w:rFonts w:ascii="GHEA Grapalat" w:hAnsi="GHEA Grapalat" w:cs="GHEA Grapalat"/>
          <w:sz w:val="20"/>
          <w:szCs w:val="20"/>
          <w:lang w:val="hy-AM"/>
        </w:rPr>
        <w:t xml:space="preserve">Նիզամի  </w:t>
      </w:r>
      <w:r w:rsidR="006F2DFF" w:rsidRPr="00377AA7">
        <w:rPr>
          <w:rFonts w:ascii="GHEA Grapalat" w:hAnsi="GHEA Grapalat" w:cs="GHEA Grapalat"/>
          <w:sz w:val="20"/>
          <w:szCs w:val="20"/>
          <w:lang w:val="hy-AM"/>
        </w:rPr>
        <w:t xml:space="preserve"> համայնք </w:t>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r>
      <w:r w:rsidRPr="00377AA7">
        <w:rPr>
          <w:rFonts w:ascii="GHEA Grapalat" w:hAnsi="GHEA Grapalat" w:cs="GHEA Grapalat"/>
          <w:sz w:val="20"/>
          <w:szCs w:val="20"/>
          <w:lang w:val="hy-AM"/>
        </w:rPr>
        <w:tab/>
        <w:t xml:space="preserve">            </w:t>
      </w:r>
      <w:r w:rsidRPr="00377AA7">
        <w:rPr>
          <w:rFonts w:ascii="GHEA Grapalat" w:hAnsi="GHEA Grapalat"/>
          <w:sz w:val="20"/>
          <w:szCs w:val="20"/>
          <w:lang w:val="hy-AM"/>
        </w:rPr>
        <w:t>«</w:t>
      </w:r>
      <w:r w:rsidRPr="00377AA7">
        <w:rPr>
          <w:rFonts w:ascii="GHEA Grapalat" w:hAnsi="GHEA Grapalat" w:cs="GHEA Grapalat"/>
          <w:sz w:val="20"/>
          <w:szCs w:val="20"/>
          <w:u w:val="single"/>
          <w:lang w:val="hy-AM"/>
        </w:rPr>
        <w:t xml:space="preserve">         </w:t>
      </w:r>
      <w:r w:rsidRPr="00377AA7">
        <w:rPr>
          <w:rFonts w:ascii="GHEA Grapalat" w:hAnsi="GHEA Grapalat"/>
          <w:sz w:val="20"/>
          <w:szCs w:val="20"/>
          <w:lang w:val="hy-AM"/>
        </w:rPr>
        <w:t>»</w:t>
      </w:r>
      <w:r w:rsidR="006F2DFF" w:rsidRPr="00377AA7">
        <w:rPr>
          <w:rFonts w:ascii="GHEA Grapalat" w:hAnsi="GHEA Grapalat" w:cs="GHEA Grapalat"/>
          <w:sz w:val="20"/>
          <w:szCs w:val="20"/>
          <w:u w:val="single"/>
          <w:lang w:val="hy-AM"/>
        </w:rPr>
        <w:t xml:space="preserve"> </w:t>
      </w:r>
      <w:r w:rsidR="006F2DFF" w:rsidRPr="00377AA7">
        <w:rPr>
          <w:rFonts w:ascii="GHEA Grapalat" w:hAnsi="GHEA Grapalat" w:cs="GHEA Grapalat"/>
          <w:sz w:val="20"/>
          <w:szCs w:val="20"/>
          <w:u w:val="single"/>
          <w:lang w:val="hy-AM"/>
        </w:rPr>
        <w:tab/>
      </w:r>
      <w:r w:rsidRPr="00377AA7">
        <w:rPr>
          <w:rFonts w:ascii="GHEA Grapalat" w:hAnsi="GHEA Grapalat" w:cs="GHEA Grapalat"/>
          <w:sz w:val="20"/>
          <w:szCs w:val="20"/>
          <w:lang w:val="hy-AM"/>
        </w:rPr>
        <w:t>20   թ.**</w:t>
      </w:r>
    </w:p>
    <w:p w:rsidR="00404109" w:rsidRPr="00377AA7" w:rsidRDefault="00404109" w:rsidP="00404109">
      <w:pPr>
        <w:rPr>
          <w:rFonts w:ascii="GHEA Grapalat" w:hAnsi="GHEA Grapalat" w:cs="GHEA Grapalat"/>
          <w:sz w:val="20"/>
          <w:szCs w:val="20"/>
          <w:lang w:val="hy-AM"/>
        </w:rPr>
      </w:pPr>
    </w:p>
    <w:p w:rsidR="00404109" w:rsidRPr="00377AA7" w:rsidRDefault="00404109" w:rsidP="00404109">
      <w:pPr>
        <w:jc w:val="both"/>
        <w:rPr>
          <w:rFonts w:ascii="GHEA Grapalat" w:hAnsi="GHEA Grapalat" w:cs="GHEA Grapalat"/>
          <w:sz w:val="20"/>
          <w:szCs w:val="20"/>
          <w:u w:val="single"/>
          <w:vertAlign w:val="subscript"/>
          <w:lang w:val="hy-AM"/>
        </w:rPr>
      </w:pP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u w:val="single"/>
          <w:vertAlign w:val="subscript"/>
          <w:lang w:val="hy-AM"/>
        </w:rPr>
        <w:tab/>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 xml:space="preserve">ի դեմս Ընկերության տնօրեն </w:t>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cs="GHEA Grapalat"/>
          <w:sz w:val="20"/>
          <w:szCs w:val="20"/>
          <w:lang w:val="hy-AM"/>
        </w:rPr>
      </w:pPr>
      <w:r w:rsidRPr="00377AA7">
        <w:rPr>
          <w:rFonts w:ascii="GHEA Grapalat" w:hAnsi="GHEA Grapalat"/>
          <w:sz w:val="20"/>
          <w:szCs w:val="20"/>
          <w:vertAlign w:val="superscript"/>
          <w:lang w:val="hy-AM"/>
        </w:rPr>
        <w:t xml:space="preserve">       Ընկերության անվանումը</w:t>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r>
      <w:r w:rsidRPr="00377AA7">
        <w:rPr>
          <w:rFonts w:ascii="GHEA Grapalat" w:hAnsi="GHEA Grapalat" w:cs="GHEA Grapalat"/>
          <w:sz w:val="20"/>
          <w:szCs w:val="20"/>
          <w:vertAlign w:val="subscript"/>
          <w:lang w:val="hy-AM"/>
        </w:rPr>
        <w:tab/>
        <w:t xml:space="preserve">    </w:t>
      </w:r>
      <w:r w:rsidRPr="00377AA7">
        <w:rPr>
          <w:rFonts w:ascii="GHEA Grapalat" w:hAnsi="GHEA Grapalat"/>
          <w:sz w:val="20"/>
          <w:szCs w:val="20"/>
          <w:vertAlign w:val="superscript"/>
          <w:lang w:val="hy-AM"/>
        </w:rPr>
        <w:t>Ընկերության տնօրենի անուն ազգանունը, անձնագրային տվյալները</w:t>
      </w:r>
      <w:r w:rsidRPr="00377AA7">
        <w:rPr>
          <w:rFonts w:ascii="GHEA Grapalat" w:hAnsi="GHEA Grapalat" w:cs="GHEA Grapalat"/>
          <w:sz w:val="20"/>
          <w:szCs w:val="20"/>
          <w:vertAlign w:val="subscript"/>
          <w:lang w:val="hy-AM"/>
        </w:rPr>
        <w:t xml:space="preserve">, </w:t>
      </w:r>
      <w:r w:rsidRPr="00377AA7">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404109" w:rsidRPr="00377AA7" w:rsidRDefault="00404109" w:rsidP="00404109">
      <w:pPr>
        <w:ind w:firstLine="708"/>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lang w:val="pt-BR"/>
        </w:rPr>
      </w:pPr>
      <w:r w:rsidRPr="00377AA7">
        <w:rPr>
          <w:rFonts w:ascii="GHEA Grapalat" w:hAnsi="GHEA Grapalat" w:cs="GHEA Grapalat"/>
          <w:b/>
          <w:sz w:val="20"/>
          <w:szCs w:val="20"/>
          <w:lang w:val="hy-AM"/>
        </w:rPr>
        <w:t xml:space="preserve"> Հ</w:t>
      </w:r>
      <w:r w:rsidRPr="00377AA7">
        <w:rPr>
          <w:rFonts w:ascii="GHEA Grapalat" w:hAnsi="GHEA Grapalat" w:cs="GHEA Grapalat"/>
          <w:b/>
          <w:sz w:val="20"/>
          <w:szCs w:val="20"/>
        </w:rPr>
        <w:t>ամաձայնության առարկան</w:t>
      </w:r>
    </w:p>
    <w:p w:rsidR="00404109" w:rsidRPr="00377AA7" w:rsidRDefault="00404109" w:rsidP="00404109">
      <w:pPr>
        <w:jc w:val="both"/>
        <w:rPr>
          <w:rFonts w:ascii="GHEA Grapalat" w:hAnsi="GHEA Grapalat" w:cs="GHEA Grapalat"/>
          <w:b/>
          <w:bCs/>
          <w:sz w:val="20"/>
          <w:szCs w:val="20"/>
          <w:lang w:val="pt-BR"/>
        </w:rPr>
      </w:pPr>
      <w:r w:rsidRPr="00377AA7">
        <w:rPr>
          <w:rFonts w:ascii="GHEA Grapalat" w:hAnsi="GHEA Grapalat" w:cs="GHEA Grapalat"/>
          <w:sz w:val="20"/>
          <w:szCs w:val="20"/>
          <w:lang w:val="pt-BR"/>
        </w:rPr>
        <w:tab/>
      </w:r>
      <w:r w:rsidRPr="00377AA7">
        <w:rPr>
          <w:rFonts w:ascii="GHEA Grapalat" w:hAnsi="GHEA Grapalat" w:cs="GHEA Grapalat"/>
          <w:sz w:val="20"/>
          <w:szCs w:val="20"/>
          <w:lang w:val="pt-BR"/>
        </w:rPr>
        <w:tab/>
        <w:t xml:space="preserve">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1.1 Ընկերությունը մասնակցում է </w:t>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u w:val="single"/>
          <w:lang w:val="pt-BR"/>
        </w:rPr>
        <w:tab/>
      </w:r>
      <w:r w:rsidRPr="00377AA7">
        <w:rPr>
          <w:rFonts w:ascii="GHEA Grapalat" w:hAnsi="GHEA Grapalat" w:cs="GHEA Grapalat"/>
          <w:sz w:val="20"/>
          <w:szCs w:val="20"/>
          <w:lang w:val="pt-BR"/>
        </w:rPr>
        <w:t xml:space="preserve">*  (այսուհետ` Պատվիրատու) կողմից </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w:t>
      </w:r>
      <w:r w:rsidRPr="00377AA7">
        <w:rPr>
          <w:rFonts w:ascii="GHEA Grapalat" w:hAnsi="GHEA Grapalat"/>
          <w:sz w:val="20"/>
          <w:szCs w:val="20"/>
          <w:vertAlign w:val="superscript"/>
          <w:lang w:val="hy-AM"/>
        </w:rPr>
        <w:t>պատվիրատուի անվանումը</w:t>
      </w:r>
    </w:p>
    <w:p w:rsidR="00404109" w:rsidRPr="00377AA7" w:rsidRDefault="00404109" w:rsidP="00404109">
      <w:pPr>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կազմակերպված` </w:t>
      </w:r>
      <w:r w:rsidRPr="00377AA7">
        <w:rPr>
          <w:rFonts w:ascii="GHEA Grapalat" w:hAnsi="GHEA Grapalat" w:cs="GHEA Grapalat"/>
          <w:sz w:val="20"/>
          <w:szCs w:val="20"/>
          <w:u w:val="single"/>
          <w:lang w:val="pt-BR"/>
        </w:rPr>
        <w:t xml:space="preserve"> </w:t>
      </w:r>
      <w:r w:rsidRPr="00377AA7">
        <w:rPr>
          <w:rFonts w:ascii="GHEA Grapalat" w:hAnsi="GHEA Grapalat" w:cs="GHEA Grapalat"/>
          <w:sz w:val="20"/>
          <w:szCs w:val="20"/>
          <w:u w:val="single"/>
          <w:lang w:val="pt-BR"/>
        </w:rPr>
        <w:tab/>
        <w:t xml:space="preserve">                                             </w:t>
      </w:r>
      <w:r w:rsidRPr="00377AA7">
        <w:rPr>
          <w:rFonts w:ascii="GHEA Grapalat" w:hAnsi="GHEA Grapalat" w:cs="GHEA Grapalat"/>
          <w:sz w:val="20"/>
          <w:szCs w:val="20"/>
          <w:lang w:val="pt-BR"/>
        </w:rPr>
        <w:t>* ծածկագրով գնման ընթացակարգին:</w:t>
      </w:r>
    </w:p>
    <w:p w:rsidR="00404109" w:rsidRPr="00377AA7" w:rsidRDefault="00404109" w:rsidP="00404109">
      <w:pPr>
        <w:ind w:left="426"/>
        <w:jc w:val="both"/>
        <w:rPr>
          <w:rFonts w:ascii="GHEA Grapalat" w:hAnsi="GHEA Grapalat" w:cs="GHEA Grapalat"/>
          <w:sz w:val="20"/>
          <w:szCs w:val="20"/>
          <w:lang w:val="pt-BR"/>
        </w:rPr>
      </w:pPr>
      <w:r w:rsidRPr="00377AA7">
        <w:rPr>
          <w:rFonts w:ascii="GHEA Grapalat" w:hAnsi="GHEA Grapalat"/>
          <w:sz w:val="20"/>
          <w:szCs w:val="20"/>
          <w:vertAlign w:val="superscript"/>
          <w:lang w:val="pt-BR"/>
        </w:rPr>
        <w:t xml:space="preserve">                                                        </w:t>
      </w:r>
      <w:r w:rsidRPr="00377AA7">
        <w:rPr>
          <w:rFonts w:ascii="GHEA Grapalat" w:hAnsi="GHEA Grapalat"/>
          <w:sz w:val="20"/>
          <w:szCs w:val="20"/>
          <w:vertAlign w:val="superscript"/>
          <w:lang w:val="hy-AM"/>
        </w:rPr>
        <w:t>ընթացակարգի ծածկագիրը</w:t>
      </w:r>
    </w:p>
    <w:p w:rsidR="00404109" w:rsidRPr="00377AA7" w:rsidRDefault="00404109" w:rsidP="00404109">
      <w:pPr>
        <w:ind w:firstLine="426"/>
        <w:jc w:val="both"/>
        <w:rPr>
          <w:rFonts w:ascii="GHEA Grapalat" w:hAnsi="GHEA Grapalat" w:cs="GHEA Grapalat"/>
          <w:color w:val="5B9BD5"/>
          <w:sz w:val="20"/>
          <w:szCs w:val="20"/>
          <w:lang w:val="hy-AM"/>
        </w:rPr>
      </w:pPr>
      <w:r w:rsidRPr="00377AA7">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404109" w:rsidRPr="00377AA7" w:rsidRDefault="00404109" w:rsidP="00404109">
      <w:pPr>
        <w:ind w:firstLine="426"/>
        <w:jc w:val="both"/>
        <w:rPr>
          <w:rFonts w:ascii="GHEA Grapalat" w:hAnsi="GHEA Grapalat" w:cs="GHEA Grapalat"/>
          <w:color w:val="000000"/>
          <w:sz w:val="20"/>
          <w:szCs w:val="20"/>
          <w:lang w:val="pt-BR"/>
        </w:rPr>
      </w:pPr>
      <w:r w:rsidRPr="00377AA7">
        <w:rPr>
          <w:rFonts w:ascii="GHEA Grapalat" w:hAnsi="GHEA Grapalat" w:cs="GHEA Grapalat"/>
          <w:color w:val="000000"/>
          <w:sz w:val="20"/>
          <w:szCs w:val="20"/>
          <w:lang w:val="pt-BR"/>
        </w:rPr>
        <w:t>1.3 Ընկերությունը</w:t>
      </w:r>
      <w:r w:rsidRPr="00377AA7">
        <w:rPr>
          <w:rFonts w:ascii="GHEA Grapalat" w:hAnsi="GHEA Grapalat" w:cs="GHEA Grapalat"/>
          <w:color w:val="000000"/>
          <w:sz w:val="20"/>
          <w:szCs w:val="20"/>
          <w:lang w:val="hy-AM"/>
        </w:rPr>
        <w:t xml:space="preserve"> սույն </w:t>
      </w:r>
      <w:r w:rsidRPr="00377AA7">
        <w:rPr>
          <w:rFonts w:ascii="GHEA Grapalat" w:hAnsi="GHEA Grapalat" w:cs="GHEA Grapalat"/>
          <w:color w:val="000000"/>
          <w:sz w:val="20"/>
          <w:szCs w:val="20"/>
          <w:lang w:val="pt-BR"/>
        </w:rPr>
        <w:t>տուժանքի համաձայնագ</w:t>
      </w:r>
      <w:r w:rsidRPr="00377AA7">
        <w:rPr>
          <w:rFonts w:ascii="GHEA Grapalat" w:hAnsi="GHEA Grapalat" w:cs="GHEA Grapalat"/>
          <w:color w:val="000000"/>
          <w:sz w:val="20"/>
          <w:szCs w:val="20"/>
          <w:lang w:val="hy-AM"/>
        </w:rPr>
        <w:t>ր</w:t>
      </w:r>
      <w:r w:rsidRPr="00377AA7">
        <w:rPr>
          <w:rFonts w:ascii="GHEA Grapalat" w:hAnsi="GHEA Grapalat" w:cs="GHEA Grapalat"/>
          <w:color w:val="000000"/>
          <w:sz w:val="20"/>
          <w:szCs w:val="20"/>
          <w:lang w:val="pt-BR"/>
        </w:rPr>
        <w:t>ի</w:t>
      </w:r>
      <w:r w:rsidRPr="00377AA7">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377AA7">
        <w:rPr>
          <w:rFonts w:ascii="GHEA Grapalat" w:hAnsi="GHEA Grapalat" w:cs="GHEA Grapalat"/>
          <w:color w:val="000000"/>
          <w:sz w:val="20"/>
          <w:szCs w:val="20"/>
          <w:lang w:val="pt-BR"/>
        </w:rPr>
        <w:t>Ընկերության</w:t>
      </w:r>
      <w:r w:rsidRPr="00377AA7">
        <w:rPr>
          <w:rFonts w:ascii="GHEA Grapalat" w:hAnsi="GHEA Grapalat" w:cs="GHEA Grapalat"/>
          <w:color w:val="000000"/>
          <w:sz w:val="20"/>
          <w:szCs w:val="20"/>
          <w:lang w:val="hy-AM"/>
        </w:rPr>
        <w:t xml:space="preserve"> հաշվից  գանձելու համար՝ առանց լրացուցիչ ակցեպտավորման: </w:t>
      </w:r>
    </w:p>
    <w:p w:rsidR="00404109" w:rsidRPr="00377AA7" w:rsidRDefault="00404109" w:rsidP="00404109">
      <w:pPr>
        <w:ind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գ)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404109" w:rsidRPr="00377AA7" w:rsidRDefault="00404109" w:rsidP="00404109">
      <w:pPr>
        <w:ind w:left="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դ) </w:t>
      </w:r>
      <w:r w:rsidRPr="00377AA7">
        <w:rPr>
          <w:rFonts w:ascii="GHEA Grapalat" w:hAnsi="GHEA Grapalat" w:cs="GHEA Grapalat"/>
          <w:color w:val="000000"/>
          <w:sz w:val="20"/>
          <w:szCs w:val="20"/>
          <w:lang w:val="pt-BR"/>
        </w:rPr>
        <w:t>Ընկերությունը</w:t>
      </w:r>
      <w:r w:rsidRPr="00377AA7">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404109" w:rsidRPr="00377AA7" w:rsidRDefault="00404109" w:rsidP="00404109">
      <w:pPr>
        <w:ind w:firstLine="426"/>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377AA7">
        <w:rPr>
          <w:rFonts w:ascii="GHEA Grapalat" w:hAnsi="GHEA Grapalat" w:cs="GHEA Grapalat"/>
          <w:sz w:val="20"/>
          <w:szCs w:val="20"/>
          <w:lang w:val="hy-AM"/>
        </w:rPr>
        <w:t xml:space="preserve">Պահանջագիրը բնօրինակներով </w:t>
      </w:r>
      <w:r w:rsidRPr="00377AA7">
        <w:rPr>
          <w:rFonts w:ascii="GHEA Grapalat" w:hAnsi="GHEA Grapalat" w:cs="GHEA Grapalat"/>
          <w:sz w:val="20"/>
          <w:szCs w:val="20"/>
          <w:lang w:val="pt-BR"/>
        </w:rPr>
        <w:t xml:space="preserve">ներկայացնում է </w:t>
      </w:r>
      <w:r w:rsidRPr="00377AA7">
        <w:rPr>
          <w:rFonts w:ascii="GHEA Grapalat" w:hAnsi="GHEA Grapalat" w:cs="GHEA Grapalat"/>
          <w:sz w:val="20"/>
          <w:szCs w:val="20"/>
          <w:lang w:val="hy-AM"/>
        </w:rPr>
        <w:t>Վճարող Բանկին</w:t>
      </w:r>
      <w:r w:rsidRPr="00377AA7">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377AA7">
        <w:rPr>
          <w:rFonts w:ascii="GHEA Grapalat" w:hAnsi="GHEA Grapalat" w:cs="GHEA Grapalat"/>
          <w:sz w:val="20"/>
          <w:szCs w:val="20"/>
          <w:lang w:val="hy-AM"/>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թվային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ստորագրությամբ</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հաստատված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լինելու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դեպքում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դրանք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են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ներկայացվում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էլեկտրոնային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կրիչներով</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ինչպես</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նաև</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դրանցից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արտատպված</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թղթային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տարբերակներով</w:t>
      </w:r>
      <w:r w:rsidRPr="00377AA7">
        <w:rPr>
          <w:rFonts w:ascii="GHEA Grapalat" w:hAnsi="GHEA Grapalat" w:cs="GHEA Grapalat"/>
          <w:sz w:val="20"/>
          <w:szCs w:val="20"/>
          <w:lang w:val="pt-BR"/>
        </w:rPr>
        <w:t>:</w:t>
      </w:r>
    </w:p>
    <w:p w:rsidR="00404109" w:rsidRPr="00377AA7" w:rsidRDefault="00404109" w:rsidP="00404109">
      <w:pPr>
        <w:numPr>
          <w:ilvl w:val="1"/>
          <w:numId w:val="25"/>
        </w:numPr>
        <w:ind w:left="0" w:firstLine="426"/>
        <w:jc w:val="both"/>
        <w:rPr>
          <w:rFonts w:ascii="GHEA Grapalat" w:hAnsi="GHEA Grapalat" w:cs="GHEA Grapalat"/>
          <w:color w:val="000000"/>
          <w:sz w:val="20"/>
          <w:szCs w:val="20"/>
          <w:lang w:val="hy-AM"/>
        </w:rPr>
      </w:pPr>
      <w:r w:rsidRPr="00377AA7">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Վճարող Բանկի կողմից Պ</w:t>
      </w:r>
      <w:r w:rsidRPr="00377AA7">
        <w:rPr>
          <w:rFonts w:ascii="GHEA Grapalat" w:hAnsi="GHEA Grapalat" w:cs="GHEA Grapalat"/>
          <w:sz w:val="20"/>
          <w:szCs w:val="20"/>
          <w:lang w:val="pt-BR"/>
        </w:rPr>
        <w:t xml:space="preserve">ահանջագրում նշված գումարի վճարման հետևանքով </w:t>
      </w:r>
      <w:r w:rsidRPr="00377AA7">
        <w:rPr>
          <w:rFonts w:ascii="GHEA Grapalat" w:hAnsi="GHEA Grapalat" w:cs="GHEA Grapalat"/>
          <w:sz w:val="20"/>
          <w:szCs w:val="20"/>
          <w:lang w:val="hy-AM"/>
        </w:rPr>
        <w:t xml:space="preserve">Ընկերության </w:t>
      </w:r>
      <w:r w:rsidRPr="00377AA7">
        <w:rPr>
          <w:rFonts w:ascii="GHEA Grapalat" w:hAnsi="GHEA Grapalat" w:cs="GHEA Grapalat"/>
          <w:sz w:val="20"/>
          <w:szCs w:val="20"/>
          <w:lang w:val="pt-BR"/>
        </w:rPr>
        <w:t xml:space="preserve">առաջացած ռիսկերի (Ընկերության կրած վնասների) </w:t>
      </w:r>
      <w:r w:rsidRPr="00377AA7">
        <w:rPr>
          <w:rFonts w:ascii="GHEA Grapalat" w:hAnsi="GHEA Grapalat" w:cs="GHEA Grapalat"/>
          <w:sz w:val="20"/>
          <w:szCs w:val="20"/>
          <w:lang w:val="hy-AM"/>
        </w:rPr>
        <w:t xml:space="preserve">և բացասական հետևանքների </w:t>
      </w:r>
      <w:r w:rsidRPr="00377AA7">
        <w:rPr>
          <w:rFonts w:ascii="GHEA Grapalat" w:hAnsi="GHEA Grapalat" w:cs="GHEA Grapalat"/>
          <w:sz w:val="20"/>
          <w:szCs w:val="20"/>
          <w:lang w:val="pt-BR"/>
        </w:rPr>
        <w:t>համար Բանկը</w:t>
      </w:r>
      <w:r w:rsidRPr="00377AA7">
        <w:rPr>
          <w:rFonts w:ascii="GHEA Grapalat" w:hAnsi="GHEA Grapalat" w:cs="GHEA Grapalat"/>
          <w:sz w:val="20"/>
          <w:szCs w:val="20"/>
          <w:lang w:val="hy-AM"/>
        </w:rPr>
        <w:t xml:space="preserve"> որևէ</w:t>
      </w:r>
      <w:r w:rsidRPr="00377AA7">
        <w:rPr>
          <w:rFonts w:ascii="GHEA Grapalat" w:hAnsi="GHEA Grapalat" w:cs="GHEA Grapalat"/>
          <w:sz w:val="20"/>
          <w:szCs w:val="20"/>
          <w:lang w:val="pt-BR"/>
        </w:rPr>
        <w:t xml:space="preserve"> պատասխանատվություն չի կրում</w:t>
      </w:r>
      <w:r w:rsidRPr="00377AA7">
        <w:rPr>
          <w:rFonts w:ascii="GHEA Grapalat" w:hAnsi="GHEA Grapalat" w:cs="GHEA Grapalat"/>
          <w:sz w:val="20"/>
          <w:szCs w:val="20"/>
          <w:lang w:val="hy-AM"/>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hy-AM"/>
        </w:rPr>
        <w:t>Այն դեպքում</w:t>
      </w:r>
      <w:r w:rsidRPr="00377AA7">
        <w:rPr>
          <w:rFonts w:ascii="GHEA Grapalat" w:hAnsi="GHEA Grapalat" w:cs="GHEA Grapalat"/>
          <w:sz w:val="20"/>
          <w:szCs w:val="20"/>
          <w:lang w:val="pt-BR"/>
        </w:rPr>
        <w:t>,</w:t>
      </w:r>
      <w:r w:rsidRPr="00377AA7">
        <w:rPr>
          <w:rFonts w:ascii="GHEA Grapalat" w:hAnsi="GHEA Grapalat" w:cs="GHEA Grapalat"/>
          <w:sz w:val="20"/>
          <w:szCs w:val="20"/>
          <w:lang w:val="hy-AM"/>
        </w:rPr>
        <w:t xml:space="preserve"> երբ Ընկերության հաշվի միջոցները չեն բավարարում</w:t>
      </w:r>
      <w:r w:rsidRPr="00377AA7">
        <w:rPr>
          <w:rFonts w:ascii="GHEA Grapalat" w:hAnsi="GHEA Grapalat" w:cs="GHEA Grapalat"/>
          <w:sz w:val="20"/>
          <w:szCs w:val="20"/>
        </w:rPr>
        <w:t>՝</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Վճարող</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բանկը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վճարման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պահանջագիրը</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ստանալուց</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հետո՝</w:t>
      </w:r>
      <w:r w:rsidRPr="00377AA7">
        <w:rPr>
          <w:rFonts w:ascii="GHEA Grapalat" w:hAnsi="GHEA Grapalat" w:cs="GHEA Grapalat"/>
          <w:sz w:val="20"/>
          <w:szCs w:val="20"/>
          <w:lang w:val="pt-BR"/>
        </w:rPr>
        <w:t xml:space="preserve"> 2 (</w:t>
      </w:r>
      <w:r w:rsidRPr="00377AA7">
        <w:rPr>
          <w:rFonts w:ascii="GHEA Grapalat" w:hAnsi="GHEA Grapalat" w:cs="GHEA Grapalat"/>
          <w:sz w:val="20"/>
          <w:szCs w:val="20"/>
        </w:rPr>
        <w:t>երկու</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աշխատանքային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օրվա</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ընթացքում</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պետք</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է</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տեղեկացնի</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Պատվիրատուին՝</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գրավոր</w:t>
      </w:r>
      <w:r w:rsidRPr="00377AA7">
        <w:rPr>
          <w:rFonts w:ascii="GHEA Grapalat" w:hAnsi="GHEA Grapalat" w:cs="GHEA Grapalat"/>
          <w:sz w:val="20"/>
          <w:szCs w:val="20"/>
          <w:lang w:val="pt-BR"/>
        </w:rPr>
        <w:t xml:space="preserve"> </w:t>
      </w:r>
      <w:r w:rsidRPr="00377AA7">
        <w:rPr>
          <w:rFonts w:ascii="GHEA Grapalat" w:hAnsi="GHEA Grapalat" w:cs="GHEA Grapalat"/>
          <w:sz w:val="20"/>
          <w:szCs w:val="20"/>
        </w:rPr>
        <w:t>ձևով</w:t>
      </w:r>
      <w:r w:rsidRPr="00377AA7">
        <w:rPr>
          <w:rFonts w:ascii="GHEA Grapalat" w:hAnsi="GHEA Grapalat" w:cs="GHEA Grapalat"/>
          <w:sz w:val="20"/>
          <w:szCs w:val="20"/>
          <w:lang w:val="pt-BR"/>
        </w:rPr>
        <w:t>:</w:t>
      </w:r>
    </w:p>
    <w:p w:rsidR="00404109" w:rsidRPr="00377AA7" w:rsidRDefault="00404109" w:rsidP="00404109">
      <w:pPr>
        <w:numPr>
          <w:ilvl w:val="1"/>
          <w:numId w:val="25"/>
        </w:numPr>
        <w:ind w:left="0" w:firstLine="426"/>
        <w:jc w:val="both"/>
        <w:rPr>
          <w:rFonts w:ascii="GHEA Grapalat" w:hAnsi="GHEA Grapalat" w:cs="GHEA Grapalat"/>
          <w:sz w:val="20"/>
          <w:szCs w:val="20"/>
          <w:lang w:val="pt-BR"/>
        </w:rPr>
      </w:pPr>
      <w:r w:rsidRPr="00377AA7">
        <w:rPr>
          <w:rFonts w:ascii="GHEA Grapalat" w:hAnsi="GHEA Grapalat" w:cs="GHEA Grapalat"/>
          <w:sz w:val="20"/>
          <w:szCs w:val="20"/>
          <w:lang w:val="pt-BR"/>
        </w:rPr>
        <w:t xml:space="preserve"> Սույն համաձայնագիրը և կից </w:t>
      </w:r>
      <w:r w:rsidRPr="00377AA7">
        <w:rPr>
          <w:rFonts w:ascii="GHEA Grapalat" w:hAnsi="GHEA Grapalat" w:cs="GHEA Grapalat"/>
          <w:sz w:val="20"/>
          <w:szCs w:val="20"/>
          <w:lang w:val="hy-AM"/>
        </w:rPr>
        <w:t>Պ</w:t>
      </w:r>
      <w:r w:rsidRPr="00377AA7">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404109" w:rsidRPr="00377AA7" w:rsidRDefault="00404109" w:rsidP="00404109">
      <w:pPr>
        <w:jc w:val="both"/>
        <w:rPr>
          <w:rFonts w:ascii="GHEA Grapalat" w:hAnsi="GHEA Grapalat" w:cs="GHEA Grapalat"/>
          <w:sz w:val="20"/>
          <w:szCs w:val="20"/>
          <w:lang w:val="hy-AM"/>
        </w:rPr>
      </w:pPr>
    </w:p>
    <w:p w:rsidR="00404109" w:rsidRPr="00377AA7" w:rsidRDefault="00404109" w:rsidP="00404109">
      <w:pPr>
        <w:numPr>
          <w:ilvl w:val="0"/>
          <w:numId w:val="6"/>
        </w:numPr>
        <w:jc w:val="center"/>
        <w:rPr>
          <w:rFonts w:ascii="GHEA Grapalat" w:hAnsi="GHEA Grapalat" w:cs="GHEA Grapalat"/>
          <w:b/>
          <w:bCs/>
          <w:sz w:val="20"/>
          <w:szCs w:val="20"/>
        </w:rPr>
      </w:pPr>
      <w:r w:rsidRPr="00377AA7">
        <w:rPr>
          <w:rFonts w:ascii="GHEA Grapalat" w:hAnsi="GHEA Grapalat" w:cs="GHEA Grapalat"/>
          <w:b/>
          <w:bCs/>
          <w:sz w:val="20"/>
          <w:szCs w:val="20"/>
        </w:rPr>
        <w:lastRenderedPageBreak/>
        <w:t>Այլ պայմաններ</w:t>
      </w:r>
    </w:p>
    <w:p w:rsidR="00404109" w:rsidRPr="00377AA7" w:rsidRDefault="00404109" w:rsidP="00404109">
      <w:pPr>
        <w:ind w:firstLine="567"/>
        <w:jc w:val="both"/>
        <w:rPr>
          <w:rFonts w:ascii="GHEA Grapalat" w:hAnsi="GHEA Grapalat" w:cs="GHEA Grapalat"/>
          <w:sz w:val="20"/>
          <w:szCs w:val="20"/>
        </w:rPr>
      </w:pPr>
      <w:r w:rsidRPr="00377AA7">
        <w:rPr>
          <w:rFonts w:ascii="GHEA Grapalat" w:hAnsi="GHEA Grapalat" w:cs="GHEA Grapalat"/>
          <w:sz w:val="20"/>
          <w:szCs w:val="20"/>
        </w:rPr>
        <w:t>2.1 Սույն համաձայնագիրը</w:t>
      </w:r>
      <w:r w:rsidRPr="00377AA7">
        <w:rPr>
          <w:rFonts w:ascii="GHEA Grapalat" w:hAnsi="GHEA Grapalat" w:cs="GHEA Grapalat"/>
          <w:sz w:val="20"/>
          <w:szCs w:val="20"/>
          <w:lang w:val="hy-AM"/>
        </w:rPr>
        <w:t xml:space="preserve"> և Պահանջագիրը անհետկանչելի են,</w:t>
      </w:r>
      <w:r w:rsidRPr="00377AA7">
        <w:rPr>
          <w:rFonts w:ascii="GHEA Grapalat" w:hAnsi="GHEA Grapalat" w:cs="GHEA Grapalat"/>
          <w:sz w:val="20"/>
          <w:szCs w:val="20"/>
        </w:rPr>
        <w:t xml:space="preserve"> ուժի մեջ </w:t>
      </w:r>
      <w:r w:rsidRPr="00377AA7">
        <w:rPr>
          <w:rFonts w:ascii="GHEA Grapalat" w:hAnsi="GHEA Grapalat" w:cs="GHEA Grapalat"/>
          <w:sz w:val="20"/>
          <w:szCs w:val="20"/>
          <w:lang w:val="hy-AM"/>
        </w:rPr>
        <w:t>են</w:t>
      </w:r>
      <w:r w:rsidRPr="00377AA7">
        <w:rPr>
          <w:rFonts w:ascii="GHEA Grapalat" w:hAnsi="GHEA Grapalat" w:cs="GHEA Grapalat"/>
          <w:sz w:val="20"/>
          <w:szCs w:val="20"/>
        </w:rPr>
        <w:t xml:space="preserve"> մտնում Ընկերության կողմից վավերացման պահից և ուժի մեջ</w:t>
      </w:r>
      <w:r w:rsidRPr="00377AA7">
        <w:rPr>
          <w:rFonts w:ascii="GHEA Grapalat" w:hAnsi="GHEA Grapalat" w:cs="GHEA Grapalat"/>
          <w:sz w:val="20"/>
          <w:szCs w:val="20"/>
          <w:lang w:val="hy-AM"/>
        </w:rPr>
        <w:t xml:space="preserve"> են մինչև </w:t>
      </w:r>
      <w:r w:rsidRPr="00377AA7">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404109" w:rsidRPr="00377AA7" w:rsidDel="00A13215"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404109" w:rsidRPr="00377AA7" w:rsidRDefault="00404109" w:rsidP="00404109">
      <w:pPr>
        <w:ind w:firstLine="567"/>
        <w:jc w:val="both"/>
        <w:rPr>
          <w:rFonts w:ascii="GHEA Grapalat" w:hAnsi="GHEA Grapalat" w:cs="GHEA Grapalat"/>
          <w:sz w:val="20"/>
          <w:szCs w:val="20"/>
          <w:lang w:val="hy-AM"/>
        </w:rPr>
      </w:pPr>
      <w:r w:rsidRPr="00377AA7">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404109" w:rsidRPr="00377AA7" w:rsidRDefault="00404109" w:rsidP="00404109">
      <w:pPr>
        <w:ind w:firstLine="567"/>
        <w:jc w:val="both"/>
        <w:rPr>
          <w:rFonts w:ascii="GHEA Grapalat" w:hAnsi="GHEA Grapalat" w:cs="GHEA Grapalat"/>
          <w:sz w:val="20"/>
          <w:szCs w:val="20"/>
          <w:lang w:val="hy-AM"/>
        </w:rPr>
      </w:pPr>
    </w:p>
    <w:p w:rsidR="00404109" w:rsidRPr="00377AA7" w:rsidRDefault="00404109" w:rsidP="00404109">
      <w:pPr>
        <w:ind w:firstLine="567"/>
        <w:jc w:val="center"/>
        <w:rPr>
          <w:rFonts w:ascii="GHEA Grapalat" w:hAnsi="GHEA Grapalat" w:cs="GHEA Grapalat"/>
          <w:sz w:val="20"/>
          <w:szCs w:val="20"/>
          <w:lang w:val="hy-AM"/>
        </w:rPr>
      </w:pPr>
      <w:r w:rsidRPr="00377AA7">
        <w:rPr>
          <w:rFonts w:ascii="GHEA Grapalat" w:hAnsi="GHEA Grapalat" w:cs="GHEA Grapalat"/>
          <w:b/>
          <w:sz w:val="20"/>
          <w:szCs w:val="20"/>
          <w:lang w:val="hy-AM"/>
        </w:rPr>
        <w:t>3. Ընկերության հասցեն, բանկային վավերապայմանները`</w:t>
      </w:r>
    </w:p>
    <w:p w:rsidR="00404109" w:rsidRPr="00377AA7" w:rsidRDefault="00404109" w:rsidP="00404109">
      <w:pPr>
        <w:jc w:val="both"/>
        <w:rPr>
          <w:rFonts w:ascii="GHEA Grapalat" w:hAnsi="GHEA Grapalat" w:cs="GHEA Grapalat"/>
          <w:sz w:val="20"/>
          <w:szCs w:val="20"/>
          <w:u w:val="single"/>
          <w:lang w:val="hy-AM"/>
        </w:rPr>
      </w:pP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r w:rsidRPr="00377AA7">
        <w:rPr>
          <w:rFonts w:ascii="GHEA Grapalat" w:hAnsi="GHEA Grapalat" w:cs="GHEA Grapalat"/>
          <w:sz w:val="20"/>
          <w:szCs w:val="20"/>
          <w:u w:val="single"/>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անվանումը</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vertAlign w:val="superscript"/>
          <w:lang w:val="hy-AM"/>
        </w:rPr>
        <w:t xml:space="preserve"> </w:t>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հասցեն</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ընկերությանը սպասարկող բանկի անվանումը</w:t>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բանկային հաշվեհամարը</w:t>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հարկ վճարողի հաշվառման համարը</w:t>
      </w:r>
    </w:p>
    <w:p w:rsidR="00404109" w:rsidRPr="00377AA7" w:rsidRDefault="00404109" w:rsidP="00404109">
      <w:pPr>
        <w:jc w:val="both"/>
        <w:rPr>
          <w:rFonts w:ascii="GHEA Grapalat" w:hAnsi="GHEA Grapalat"/>
          <w:sz w:val="20"/>
          <w:szCs w:val="20"/>
          <w:u w:val="single"/>
          <w:vertAlign w:val="superscript"/>
          <w:lang w:val="hy-AM"/>
        </w:rPr>
      </w:pP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r w:rsidRPr="00377AA7">
        <w:rPr>
          <w:rFonts w:ascii="GHEA Grapalat" w:hAnsi="GHEA Grapalat"/>
          <w:sz w:val="20"/>
          <w:szCs w:val="20"/>
          <w:u w:val="single"/>
          <w:vertAlign w:val="superscript"/>
          <w:lang w:val="hy-AM"/>
        </w:rPr>
        <w:tab/>
      </w:r>
    </w:p>
    <w:p w:rsidR="00404109" w:rsidRPr="00377AA7" w:rsidRDefault="00404109" w:rsidP="00404109">
      <w:pPr>
        <w:jc w:val="both"/>
        <w:rPr>
          <w:rFonts w:ascii="GHEA Grapalat" w:hAnsi="GHEA Grapalat"/>
          <w:sz w:val="20"/>
          <w:szCs w:val="20"/>
          <w:vertAlign w:val="superscript"/>
          <w:lang w:val="hy-AM"/>
        </w:rPr>
      </w:pPr>
      <w:r w:rsidRPr="00377AA7">
        <w:rPr>
          <w:rFonts w:ascii="GHEA Grapalat" w:hAnsi="GHEA Grapalat"/>
          <w:sz w:val="20"/>
          <w:szCs w:val="20"/>
          <w:vertAlign w:val="superscript"/>
          <w:lang w:val="hy-AM"/>
        </w:rPr>
        <w:t xml:space="preserve">       ընկերության տնօրենի անունը, ազգանունը և ստորագրությունը</w:t>
      </w: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Կ.Տ</w:t>
      </w:r>
    </w:p>
    <w:p w:rsidR="00404109" w:rsidRPr="00377AA7" w:rsidRDefault="00404109" w:rsidP="00404109">
      <w:pPr>
        <w:jc w:val="both"/>
        <w:rPr>
          <w:rFonts w:ascii="GHEA Grapalat" w:hAnsi="GHEA Grapalat"/>
          <w:sz w:val="20"/>
          <w:szCs w:val="20"/>
          <w:lang w:val="hy-AM"/>
        </w:rPr>
      </w:pPr>
    </w:p>
    <w:p w:rsidR="00404109" w:rsidRPr="00377AA7" w:rsidRDefault="00404109" w:rsidP="00404109">
      <w:pPr>
        <w:jc w:val="both"/>
        <w:rPr>
          <w:rFonts w:ascii="GHEA Grapalat" w:hAnsi="GHEA Grapalat"/>
          <w:sz w:val="20"/>
          <w:szCs w:val="20"/>
          <w:lang w:val="hy-AM"/>
        </w:rPr>
      </w:pPr>
      <w:r w:rsidRPr="00377AA7">
        <w:rPr>
          <w:rFonts w:ascii="GHEA Grapalat" w:hAnsi="GHEA Grapalat"/>
          <w:sz w:val="20"/>
          <w:szCs w:val="20"/>
          <w:lang w:val="hy-AM"/>
        </w:rPr>
        <w:t>Օր/ամիս/տարի</w:t>
      </w:r>
    </w:p>
    <w:p w:rsidR="00404109" w:rsidRPr="00377AA7" w:rsidRDefault="00404109" w:rsidP="00404109">
      <w:pPr>
        <w:jc w:val="center"/>
        <w:rPr>
          <w:rFonts w:ascii="GHEA Grapalat" w:hAnsi="GHEA Grapalat" w:cs="GHEA Grapalat"/>
          <w:sz w:val="20"/>
          <w:szCs w:val="20"/>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77AA7">
        <w:rPr>
          <w:rFonts w:ascii="GHEA Grapalat" w:hAnsi="GHEA Grapalat" w:cs="Sylfaen"/>
          <w:i/>
          <w:sz w:val="20"/>
          <w:szCs w:val="20"/>
          <w:lang w:val="hy-AM"/>
        </w:rPr>
        <w:t xml:space="preserve">* </w:t>
      </w:r>
      <w:r w:rsidRPr="00377AA7">
        <w:rPr>
          <w:rFonts w:ascii="GHEA Grapalat" w:hAnsi="GHEA Grapalat"/>
          <w:i/>
          <w:sz w:val="20"/>
          <w:szCs w:val="20"/>
          <w:lang w:val="hy-AM"/>
        </w:rPr>
        <w:t>լրացվում է հանձնաժողովի քարտուղարի կողմից` մինչև հրավերը տեղեկագրում հրապարակելը:</w:t>
      </w: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404109" w:rsidRPr="00377AA7" w:rsidRDefault="00404109" w:rsidP="00404109">
      <w:pPr>
        <w:pStyle w:val="31"/>
        <w:spacing w:line="240" w:lineRule="auto"/>
        <w:jc w:val="right"/>
        <w:rPr>
          <w:rFonts w:ascii="GHEA Grapalat" w:hAnsi="GHEA Grapalat"/>
          <w:b/>
          <w:lang w:val="hy-AM"/>
        </w:rPr>
      </w:pPr>
      <w:r w:rsidRPr="00377AA7">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b/>
                <w:bCs/>
                <w:sz w:val="20"/>
                <w:szCs w:val="20"/>
                <w:lang w:val="hy-AM"/>
              </w:rPr>
            </w:pPr>
            <w:r w:rsidRPr="00377AA7">
              <w:rPr>
                <w:rFonts w:ascii="GHEA Grapalat" w:hAnsi="GHEA Grapalat" w:cs="Sylfaen"/>
                <w:sz w:val="20"/>
                <w:szCs w:val="20"/>
              </w:rPr>
              <w:lastRenderedPageBreak/>
              <w:t xml:space="preserve">1.                                                              </w:t>
            </w:r>
            <w:r w:rsidRPr="00377AA7">
              <w:rPr>
                <w:rFonts w:ascii="GHEA Grapalat" w:hAnsi="GHEA Grapalat" w:cs="Sylfaen"/>
                <w:b/>
                <w:bCs/>
                <w:sz w:val="20"/>
                <w:szCs w:val="20"/>
              </w:rPr>
              <w:t>ՎՃԱՐՄԱՆ</w:t>
            </w:r>
            <w:r w:rsidRPr="00377AA7">
              <w:rPr>
                <w:rFonts w:ascii="GHEA Grapalat" w:hAnsi="GHEA Grapalat" w:cs="Arial"/>
                <w:b/>
                <w:bCs/>
                <w:sz w:val="20"/>
                <w:szCs w:val="20"/>
              </w:rPr>
              <w:t xml:space="preserve"> </w:t>
            </w:r>
            <w:r w:rsidRPr="00377AA7">
              <w:rPr>
                <w:rFonts w:ascii="GHEA Grapalat" w:hAnsi="GHEA Grapalat" w:cs="Sylfaen"/>
                <w:b/>
                <w:bCs/>
                <w:sz w:val="20"/>
                <w:szCs w:val="20"/>
              </w:rPr>
              <w:t xml:space="preserve">ՊԱՀԱՆՋԱԳԻՐ* </w:t>
            </w:r>
          </w:p>
          <w:p w:rsidR="00404109" w:rsidRPr="00377AA7" w:rsidRDefault="00404109" w:rsidP="00A9024E">
            <w:pPr>
              <w:jc w:val="center"/>
              <w:rPr>
                <w:rFonts w:ascii="GHEA Grapalat" w:hAnsi="GHEA Grapalat" w:cs="Arial"/>
                <w:bCs/>
                <w:i/>
                <w:sz w:val="20"/>
                <w:szCs w:val="20"/>
              </w:rPr>
            </w:pP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lang w:val="hy-AM"/>
              </w:rPr>
            </w:pPr>
            <w:r w:rsidRPr="00377AA7">
              <w:rPr>
                <w:rFonts w:ascii="GHEA Grapalat" w:hAnsi="GHEA Grapalat" w:cs="Sylfaen"/>
                <w:sz w:val="20"/>
                <w:szCs w:val="20"/>
                <w:lang w:val="hy-AM"/>
              </w:rPr>
              <w:t>2</w:t>
            </w:r>
            <w:r w:rsidRPr="00377AA7">
              <w:rPr>
                <w:rFonts w:ascii="GHEA Grapalat" w:hAnsi="GHEA Grapalat" w:cs="Sylfaen"/>
                <w:sz w:val="20"/>
                <w:szCs w:val="20"/>
              </w:rPr>
              <w:t>.</w:t>
            </w:r>
            <w:r w:rsidRPr="00377AA7">
              <w:rPr>
                <w:rFonts w:ascii="GHEA Grapalat" w:hAnsi="GHEA Grapalat" w:cs="Sylfaen"/>
                <w:sz w:val="20"/>
                <w:szCs w:val="20"/>
                <w:lang w:val="hy-AM"/>
              </w:rPr>
              <w:t xml:space="preserve"> Թիվ </w:t>
            </w:r>
          </w:p>
        </w:tc>
      </w:tr>
      <w:tr w:rsidR="00404109" w:rsidRPr="00377AA7" w:rsidTr="00A9024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3</w:t>
            </w:r>
            <w:r w:rsidRPr="00377AA7">
              <w:rPr>
                <w:rFonts w:ascii="GHEA Grapalat" w:hAnsi="GHEA Grapalat" w:cs="Sylfaen"/>
                <w:sz w:val="20"/>
                <w:szCs w:val="20"/>
              </w:rPr>
              <w:t>.                                                         Ներկայացման</w:t>
            </w:r>
            <w:r w:rsidRPr="00377AA7">
              <w:rPr>
                <w:rFonts w:ascii="GHEA Grapalat" w:hAnsi="GHEA Grapalat" w:cs="Arial"/>
                <w:sz w:val="20"/>
                <w:szCs w:val="20"/>
              </w:rPr>
              <w:t xml:space="preserve"> </w:t>
            </w:r>
            <w:r w:rsidRPr="00377AA7">
              <w:rPr>
                <w:rFonts w:ascii="GHEA Grapalat" w:hAnsi="GHEA Grapalat" w:cs="Sylfaen"/>
                <w:sz w:val="20"/>
                <w:szCs w:val="20"/>
              </w:rPr>
              <w:t>ամսաթիվը</w:t>
            </w:r>
            <w:r w:rsidRPr="00377AA7">
              <w:rPr>
                <w:rFonts w:ascii="GHEA Grapalat" w:hAnsi="GHEA Grapalat" w:cs="Arial"/>
                <w:sz w:val="20"/>
                <w:szCs w:val="20"/>
              </w:rPr>
              <w:t xml:space="preserve">`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tc>
      </w:tr>
      <w:tr w:rsidR="00404109" w:rsidRPr="00377AA7" w:rsidTr="00A9024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lang w:val="hy-AM"/>
              </w:rPr>
              <w:t>4</w:t>
            </w:r>
            <w:r w:rsidRPr="007E5E5D">
              <w:rPr>
                <w:rFonts w:ascii="GHEA Grapalat" w:hAnsi="GHEA Grapalat" w:cs="Sylfaen"/>
                <w:sz w:val="20"/>
                <w:szCs w:val="20"/>
              </w:rPr>
              <w:t xml:space="preserve">. </w:t>
            </w:r>
            <w:r w:rsidRPr="007E5E5D">
              <w:rPr>
                <w:rFonts w:ascii="GHEA Grapalat" w:hAnsi="GHEA Grapalat" w:cs="Sylfaen"/>
                <w:sz w:val="20"/>
                <w:szCs w:val="20"/>
                <w:lang w:val="hy-AM"/>
              </w:rPr>
              <w:t>Վճարողի անվանումը</w:t>
            </w:r>
            <w:r w:rsidRPr="007E5E5D">
              <w:rPr>
                <w:rFonts w:ascii="GHEA Grapalat" w:hAnsi="GHEA Grapalat" w:cs="Sylfaen"/>
                <w:sz w:val="20"/>
                <w:szCs w:val="20"/>
              </w:rPr>
              <w:t>,</w:t>
            </w:r>
            <w:r w:rsidRPr="007E5E5D">
              <w:rPr>
                <w:rFonts w:ascii="GHEA Grapalat" w:hAnsi="GHEA Grapalat" w:cs="Sylfaen"/>
                <w:sz w:val="20"/>
                <w:szCs w:val="20"/>
                <w:lang w:val="hy-AM"/>
              </w:rPr>
              <w:t xml:space="preserve"> կամ անուն ազգանուն </w:t>
            </w:r>
            <w:r w:rsidRPr="007E5E5D">
              <w:rPr>
                <w:rFonts w:ascii="GHEA Grapalat" w:hAnsi="GHEA Grapalat" w:cs="Sylfaen"/>
                <w:sz w:val="20"/>
                <w:szCs w:val="20"/>
              </w:rPr>
              <w:t xml:space="preserve">(Ընկերություն </w:t>
            </w:r>
            <w:r w:rsidRPr="007E5E5D">
              <w:rPr>
                <w:rFonts w:ascii="GHEA Grapalat" w:hAnsi="GHEA Grapalat" w:cs="Arial"/>
                <w:sz w:val="20"/>
                <w:szCs w:val="20"/>
              </w:rPr>
              <w:t>`</w:t>
            </w:r>
          </w:p>
        </w:tc>
      </w:tr>
      <w:tr w:rsidR="00404109" w:rsidRPr="00377AA7" w:rsidTr="00A9024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lang w:val="hy-AM"/>
              </w:rPr>
              <w:t>5</w:t>
            </w:r>
            <w:r w:rsidRPr="007E5E5D">
              <w:rPr>
                <w:rFonts w:ascii="GHEA Grapalat" w:hAnsi="GHEA Grapalat" w:cs="Sylfaen"/>
                <w:sz w:val="20"/>
                <w:szCs w:val="20"/>
              </w:rPr>
              <w:t>. Վճարողի</w:t>
            </w:r>
            <w:r w:rsidRPr="007E5E5D">
              <w:rPr>
                <w:rFonts w:ascii="GHEA Grapalat" w:hAnsi="GHEA Grapalat" w:cs="Sylfaen"/>
                <w:sz w:val="20"/>
                <w:szCs w:val="20"/>
                <w:lang w:val="hy-AM"/>
              </w:rPr>
              <w:t xml:space="preserve">ն սպասարկող Ֆինանսական կազմակերպություն </w:t>
            </w:r>
            <w:r w:rsidRPr="007E5E5D">
              <w:rPr>
                <w:rFonts w:ascii="GHEA Grapalat" w:hAnsi="GHEA Grapalat" w:cs="Sylfaen"/>
                <w:sz w:val="20"/>
                <w:szCs w:val="20"/>
              </w:rPr>
              <w:t>(</w:t>
            </w:r>
            <w:r w:rsidRPr="007E5E5D">
              <w:rPr>
                <w:rFonts w:ascii="GHEA Grapalat" w:hAnsi="GHEA Grapalat" w:cs="Arial"/>
                <w:sz w:val="20"/>
                <w:szCs w:val="20"/>
              </w:rPr>
              <w:t xml:space="preserve"> </w:t>
            </w:r>
            <w:r w:rsidRPr="007E5E5D">
              <w:rPr>
                <w:rFonts w:ascii="GHEA Grapalat" w:hAnsi="GHEA Grapalat" w:cs="Sylfaen"/>
                <w:sz w:val="20"/>
                <w:szCs w:val="20"/>
              </w:rPr>
              <w:t>բանկ)</w:t>
            </w:r>
            <w:r w:rsidRPr="007E5E5D">
              <w:rPr>
                <w:rFonts w:ascii="GHEA Grapalat" w:hAnsi="GHEA Grapalat" w:cs="Arial"/>
                <w:sz w:val="20"/>
                <w:szCs w:val="20"/>
              </w:rPr>
              <w:t>`</w:t>
            </w:r>
          </w:p>
        </w:tc>
      </w:tr>
      <w:tr w:rsidR="00404109" w:rsidRPr="00377AA7" w:rsidTr="006F2DFF">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lang w:val="hy-AM"/>
              </w:rPr>
              <w:t>6</w:t>
            </w:r>
            <w:r w:rsidRPr="007E5E5D">
              <w:rPr>
                <w:rFonts w:ascii="GHEA Grapalat" w:hAnsi="GHEA Grapalat" w:cs="Sylfaen"/>
                <w:sz w:val="20"/>
                <w:szCs w:val="20"/>
              </w:rPr>
              <w:t>. Վճարողի</w:t>
            </w:r>
            <w:r w:rsidRPr="007E5E5D">
              <w:rPr>
                <w:rFonts w:ascii="GHEA Grapalat" w:hAnsi="GHEA Grapalat" w:cs="Sylfaen"/>
                <w:sz w:val="20"/>
                <w:szCs w:val="20"/>
                <w:lang w:val="hy-AM"/>
              </w:rPr>
              <w:t xml:space="preserve"> </w:t>
            </w:r>
            <w:r w:rsidRPr="007E5E5D">
              <w:rPr>
                <w:rFonts w:ascii="GHEA Grapalat" w:hAnsi="GHEA Grapalat" w:cs="Sylfaen"/>
                <w:sz w:val="20"/>
                <w:szCs w:val="20"/>
              </w:rPr>
              <w:t>հաշվի</w:t>
            </w:r>
            <w:r w:rsidRPr="007E5E5D">
              <w:rPr>
                <w:rFonts w:ascii="GHEA Grapalat" w:hAnsi="GHEA Grapalat" w:cs="Arial"/>
                <w:sz w:val="20"/>
                <w:szCs w:val="20"/>
              </w:rPr>
              <w:t xml:space="preserve"> </w:t>
            </w:r>
            <w:r w:rsidRPr="007E5E5D">
              <w:rPr>
                <w:rFonts w:ascii="GHEA Grapalat" w:hAnsi="GHEA Grapalat" w:cs="Sylfaen"/>
                <w:sz w:val="20"/>
                <w:szCs w:val="20"/>
              </w:rPr>
              <w:t>համարը</w:t>
            </w:r>
            <w:r w:rsidRPr="007E5E5D">
              <w:rPr>
                <w:rFonts w:ascii="GHEA Grapalat" w:hAnsi="GHEA Grapalat" w:cs="Arial"/>
                <w:sz w:val="20"/>
                <w:szCs w:val="20"/>
              </w:rPr>
              <w:t>`</w:t>
            </w:r>
          </w:p>
        </w:tc>
      </w:tr>
      <w:tr w:rsidR="00404109" w:rsidRPr="00377AA7" w:rsidTr="00A9024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lang w:val="hy-AM"/>
              </w:rPr>
              <w:t>7</w:t>
            </w:r>
            <w:r w:rsidRPr="007E5E5D">
              <w:rPr>
                <w:rFonts w:ascii="GHEA Grapalat" w:hAnsi="GHEA Grapalat" w:cs="Sylfaen"/>
                <w:sz w:val="20"/>
                <w:szCs w:val="20"/>
              </w:rPr>
              <w:t>. Վճարողի</w:t>
            </w:r>
            <w:r w:rsidRPr="007E5E5D">
              <w:rPr>
                <w:rFonts w:ascii="GHEA Grapalat" w:hAnsi="GHEA Grapalat" w:cs="Arial"/>
                <w:sz w:val="20"/>
                <w:szCs w:val="20"/>
              </w:rPr>
              <w:t xml:space="preserve"> </w:t>
            </w:r>
            <w:r w:rsidRPr="007E5E5D">
              <w:rPr>
                <w:rFonts w:ascii="GHEA Grapalat" w:hAnsi="GHEA Grapalat" w:cs="Sylfaen"/>
                <w:sz w:val="20"/>
                <w:szCs w:val="20"/>
              </w:rPr>
              <w:t>ՀՎՀՀ</w:t>
            </w:r>
            <w:r w:rsidRPr="007E5E5D">
              <w:rPr>
                <w:rFonts w:ascii="GHEA Grapalat" w:hAnsi="GHEA Grapalat" w:cs="Arial"/>
                <w:sz w:val="20"/>
                <w:szCs w:val="20"/>
              </w:rPr>
              <w:t>`</w:t>
            </w:r>
          </w:p>
        </w:tc>
      </w:tr>
      <w:tr w:rsidR="00404109" w:rsidRPr="00377AA7" w:rsidTr="006F2DFF">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lang w:val="hy-AM"/>
              </w:rPr>
              <w:t>8</w:t>
            </w:r>
            <w:r w:rsidRPr="007E5E5D">
              <w:rPr>
                <w:rFonts w:ascii="GHEA Grapalat" w:hAnsi="GHEA Grapalat" w:cs="Sylfaen"/>
                <w:sz w:val="20"/>
                <w:szCs w:val="20"/>
              </w:rPr>
              <w:t>. Վճարողի</w:t>
            </w:r>
            <w:r w:rsidRPr="007E5E5D">
              <w:rPr>
                <w:rFonts w:ascii="GHEA Grapalat" w:hAnsi="GHEA Grapalat" w:cs="Arial"/>
                <w:sz w:val="20"/>
                <w:szCs w:val="20"/>
              </w:rPr>
              <w:t xml:space="preserve"> </w:t>
            </w:r>
            <w:r w:rsidRPr="007E5E5D">
              <w:rPr>
                <w:rFonts w:ascii="GHEA Grapalat" w:hAnsi="GHEA Grapalat" w:cs="Sylfaen"/>
                <w:sz w:val="20"/>
                <w:szCs w:val="20"/>
              </w:rPr>
              <w:t>ՀԾՀ</w:t>
            </w:r>
            <w:r w:rsidRPr="007E5E5D">
              <w:rPr>
                <w:rFonts w:ascii="GHEA Grapalat" w:hAnsi="GHEA Grapalat" w:cs="Arial"/>
                <w:sz w:val="20"/>
                <w:szCs w:val="20"/>
              </w:rPr>
              <w:t>`</w:t>
            </w:r>
          </w:p>
        </w:tc>
      </w:tr>
      <w:tr w:rsidR="007E5E5D" w:rsidRPr="00377AA7" w:rsidTr="007E5E5D">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7E5E5D" w:rsidRPr="007E5E5D" w:rsidRDefault="007E5E5D" w:rsidP="001C0488">
            <w:pPr>
              <w:rPr>
                <w:rFonts w:ascii="GHEA Grapalat" w:hAnsi="GHEA Grapalat"/>
                <w:sz w:val="20"/>
                <w:szCs w:val="20"/>
              </w:rPr>
            </w:pPr>
            <w:r w:rsidRPr="007E5E5D">
              <w:rPr>
                <w:rFonts w:ascii="GHEA Grapalat" w:hAnsi="GHEA Grapalat"/>
                <w:sz w:val="20"/>
                <w:szCs w:val="20"/>
              </w:rPr>
              <w:t xml:space="preserve">9. </w:t>
            </w:r>
            <w:r w:rsidRPr="007E5E5D">
              <w:rPr>
                <w:rFonts w:ascii="GHEA Grapalat" w:hAnsi="GHEA Grapalat" w:cs="Sylfaen"/>
                <w:sz w:val="20"/>
                <w:szCs w:val="20"/>
              </w:rPr>
              <w:t>Շահառուի</w:t>
            </w:r>
            <w:r w:rsidRPr="007E5E5D">
              <w:rPr>
                <w:rFonts w:ascii="GHEA Grapalat" w:hAnsi="GHEA Grapalat"/>
                <w:sz w:val="20"/>
                <w:szCs w:val="20"/>
              </w:rPr>
              <w:t xml:space="preserve">  </w:t>
            </w:r>
            <w:r w:rsidRPr="007E5E5D">
              <w:rPr>
                <w:rFonts w:ascii="GHEA Grapalat" w:hAnsi="GHEA Grapalat" w:cs="Sylfaen"/>
                <w:sz w:val="20"/>
                <w:szCs w:val="20"/>
              </w:rPr>
              <w:t>անվանումը</w:t>
            </w:r>
            <w:r w:rsidRPr="007E5E5D">
              <w:rPr>
                <w:rFonts w:ascii="GHEA Grapalat" w:hAnsi="GHEA Grapalat"/>
                <w:sz w:val="20"/>
                <w:szCs w:val="20"/>
              </w:rPr>
              <w:t xml:space="preserve">, </w:t>
            </w:r>
            <w:r w:rsidRPr="007E5E5D">
              <w:rPr>
                <w:rFonts w:ascii="GHEA Grapalat" w:hAnsi="GHEA Grapalat" w:cs="Sylfaen"/>
                <w:sz w:val="20"/>
                <w:szCs w:val="20"/>
              </w:rPr>
              <w:t>կամ</w:t>
            </w:r>
            <w:r w:rsidRPr="007E5E5D">
              <w:rPr>
                <w:rFonts w:ascii="GHEA Grapalat" w:hAnsi="GHEA Grapalat"/>
                <w:sz w:val="20"/>
                <w:szCs w:val="20"/>
              </w:rPr>
              <w:t xml:space="preserve"> </w:t>
            </w:r>
            <w:r w:rsidRPr="007E5E5D">
              <w:rPr>
                <w:rFonts w:ascii="GHEA Grapalat" w:hAnsi="GHEA Grapalat" w:cs="Sylfaen"/>
                <w:sz w:val="20"/>
                <w:szCs w:val="20"/>
              </w:rPr>
              <w:t>անուն</w:t>
            </w:r>
            <w:r w:rsidRPr="007E5E5D">
              <w:rPr>
                <w:rFonts w:ascii="GHEA Grapalat" w:hAnsi="GHEA Grapalat"/>
                <w:sz w:val="20"/>
                <w:szCs w:val="20"/>
              </w:rPr>
              <w:t xml:space="preserve"> </w:t>
            </w:r>
            <w:r w:rsidRPr="007E5E5D">
              <w:rPr>
                <w:rFonts w:ascii="GHEA Grapalat" w:hAnsi="GHEA Grapalat" w:cs="Sylfaen"/>
                <w:sz w:val="20"/>
                <w:szCs w:val="20"/>
              </w:rPr>
              <w:t>ազգանուն</w:t>
            </w:r>
            <w:r w:rsidRPr="007E5E5D">
              <w:rPr>
                <w:rFonts w:ascii="GHEA Grapalat" w:hAnsi="GHEA Grapalat"/>
                <w:sz w:val="20"/>
                <w:szCs w:val="20"/>
              </w:rPr>
              <w:t xml:space="preserve"> `  </w:t>
            </w:r>
            <w:r w:rsidRPr="007E5E5D">
              <w:rPr>
                <w:rFonts w:ascii="GHEA Grapalat" w:hAnsi="GHEA Grapalat" w:cs="Sylfaen"/>
                <w:sz w:val="20"/>
                <w:szCs w:val="20"/>
              </w:rPr>
              <w:t>ՀՀ</w:t>
            </w:r>
            <w:r w:rsidRPr="007E5E5D">
              <w:rPr>
                <w:rFonts w:ascii="GHEA Grapalat" w:hAnsi="GHEA Grapalat"/>
                <w:sz w:val="20"/>
                <w:szCs w:val="20"/>
              </w:rPr>
              <w:t xml:space="preserve"> </w:t>
            </w:r>
            <w:r w:rsidRPr="007E5E5D">
              <w:rPr>
                <w:rFonts w:ascii="GHEA Grapalat" w:hAnsi="GHEA Grapalat" w:cs="Sylfaen"/>
                <w:sz w:val="20"/>
                <w:szCs w:val="20"/>
              </w:rPr>
              <w:t>Նիզամի</w:t>
            </w:r>
            <w:r w:rsidRPr="007E5E5D">
              <w:rPr>
                <w:rFonts w:ascii="GHEA Grapalat" w:hAnsi="GHEA Grapalat"/>
                <w:sz w:val="20"/>
                <w:szCs w:val="20"/>
              </w:rPr>
              <w:t xml:space="preserve"> </w:t>
            </w:r>
            <w:r w:rsidRPr="007E5E5D">
              <w:rPr>
                <w:rFonts w:ascii="GHEA Grapalat" w:hAnsi="GHEA Grapalat" w:cs="Sylfaen"/>
                <w:sz w:val="20"/>
                <w:szCs w:val="20"/>
              </w:rPr>
              <w:t>համայնքապետարան</w:t>
            </w:r>
          </w:p>
        </w:tc>
      </w:tr>
      <w:tr w:rsidR="007E5E5D" w:rsidRPr="00377AA7" w:rsidTr="001038AB">
        <w:trPr>
          <w:trHeight w:val="239"/>
        </w:trPr>
        <w:tc>
          <w:tcPr>
            <w:tcW w:w="10980" w:type="dxa"/>
            <w:gridSpan w:val="2"/>
            <w:tcBorders>
              <w:top w:val="single" w:sz="4" w:space="0" w:color="auto"/>
              <w:left w:val="single" w:sz="4" w:space="0" w:color="auto"/>
              <w:bottom w:val="single" w:sz="4" w:space="0" w:color="auto"/>
              <w:right w:val="single" w:sz="4" w:space="0" w:color="000000"/>
            </w:tcBorders>
            <w:noWrap/>
          </w:tcPr>
          <w:p w:rsidR="007E5E5D" w:rsidRPr="007E5E5D" w:rsidRDefault="007E5E5D" w:rsidP="001C0488">
            <w:pPr>
              <w:rPr>
                <w:rFonts w:ascii="GHEA Grapalat" w:hAnsi="GHEA Grapalat"/>
                <w:sz w:val="20"/>
                <w:szCs w:val="20"/>
              </w:rPr>
            </w:pPr>
            <w:r w:rsidRPr="007E5E5D">
              <w:rPr>
                <w:rFonts w:ascii="GHEA Grapalat" w:hAnsi="GHEA Grapalat"/>
                <w:sz w:val="20"/>
                <w:szCs w:val="20"/>
              </w:rPr>
              <w:t xml:space="preserve">10.  </w:t>
            </w:r>
            <w:r w:rsidRPr="007E5E5D">
              <w:rPr>
                <w:rFonts w:ascii="GHEA Grapalat" w:hAnsi="GHEA Grapalat" w:cs="Sylfaen"/>
                <w:sz w:val="20"/>
                <w:szCs w:val="20"/>
              </w:rPr>
              <w:t>Շահառուի</w:t>
            </w:r>
            <w:r w:rsidRPr="007E5E5D">
              <w:rPr>
                <w:rFonts w:ascii="GHEA Grapalat" w:hAnsi="GHEA Grapalat"/>
                <w:sz w:val="20"/>
                <w:szCs w:val="20"/>
              </w:rPr>
              <w:t xml:space="preserve">  </w:t>
            </w:r>
            <w:r w:rsidRPr="007E5E5D">
              <w:rPr>
                <w:rFonts w:ascii="GHEA Grapalat" w:hAnsi="GHEA Grapalat" w:cs="Sylfaen"/>
                <w:sz w:val="20"/>
                <w:szCs w:val="20"/>
              </w:rPr>
              <w:t>ՀԾՀ</w:t>
            </w:r>
            <w:r w:rsidRPr="007E5E5D">
              <w:rPr>
                <w:rFonts w:ascii="GHEA Grapalat" w:hAnsi="GHEA Grapalat"/>
                <w:sz w:val="20"/>
                <w:szCs w:val="20"/>
              </w:rPr>
              <w:t xml:space="preserve"> (</w:t>
            </w:r>
            <w:r w:rsidRPr="007E5E5D">
              <w:rPr>
                <w:rFonts w:ascii="GHEA Grapalat" w:hAnsi="GHEA Grapalat" w:cs="Sylfaen"/>
                <w:sz w:val="20"/>
                <w:szCs w:val="20"/>
              </w:rPr>
              <w:t>չի</w:t>
            </w:r>
            <w:r w:rsidRPr="007E5E5D">
              <w:rPr>
                <w:rFonts w:ascii="GHEA Grapalat" w:hAnsi="GHEA Grapalat"/>
                <w:sz w:val="20"/>
                <w:szCs w:val="20"/>
              </w:rPr>
              <w:t xml:space="preserve"> </w:t>
            </w:r>
            <w:r w:rsidRPr="007E5E5D">
              <w:rPr>
                <w:rFonts w:ascii="GHEA Grapalat" w:hAnsi="GHEA Grapalat" w:cs="Sylfaen"/>
                <w:sz w:val="20"/>
                <w:szCs w:val="20"/>
              </w:rPr>
              <w:t>լրացվում</w:t>
            </w:r>
            <w:r w:rsidRPr="007E5E5D">
              <w:rPr>
                <w:rFonts w:ascii="GHEA Grapalat" w:hAnsi="GHEA Grapalat"/>
                <w:sz w:val="20"/>
                <w:szCs w:val="20"/>
              </w:rPr>
              <w:t>)</w:t>
            </w:r>
          </w:p>
        </w:tc>
      </w:tr>
      <w:tr w:rsidR="007E5E5D" w:rsidRPr="00377AA7" w:rsidTr="001038AB">
        <w:trPr>
          <w:trHeight w:val="158"/>
        </w:trPr>
        <w:tc>
          <w:tcPr>
            <w:tcW w:w="10980" w:type="dxa"/>
            <w:gridSpan w:val="2"/>
            <w:tcBorders>
              <w:top w:val="single" w:sz="4" w:space="0" w:color="auto"/>
              <w:left w:val="single" w:sz="4" w:space="0" w:color="auto"/>
              <w:bottom w:val="single" w:sz="4" w:space="0" w:color="auto"/>
              <w:right w:val="single" w:sz="4" w:space="0" w:color="000000"/>
            </w:tcBorders>
            <w:noWrap/>
          </w:tcPr>
          <w:p w:rsidR="007E5E5D" w:rsidRPr="007E5E5D" w:rsidRDefault="007E5E5D" w:rsidP="001C0488">
            <w:pPr>
              <w:rPr>
                <w:rFonts w:ascii="GHEA Grapalat" w:hAnsi="GHEA Grapalat"/>
                <w:sz w:val="20"/>
                <w:szCs w:val="20"/>
              </w:rPr>
            </w:pPr>
            <w:r w:rsidRPr="007E5E5D">
              <w:rPr>
                <w:rFonts w:ascii="GHEA Grapalat" w:hAnsi="GHEA Grapalat"/>
                <w:sz w:val="20"/>
                <w:szCs w:val="20"/>
              </w:rPr>
              <w:t xml:space="preserve">11. </w:t>
            </w:r>
            <w:r w:rsidRPr="007E5E5D">
              <w:rPr>
                <w:rFonts w:ascii="GHEA Grapalat" w:hAnsi="GHEA Grapalat" w:cs="Sylfaen"/>
                <w:sz w:val="20"/>
                <w:szCs w:val="20"/>
              </w:rPr>
              <w:t>Շահառուի</w:t>
            </w:r>
            <w:r w:rsidRPr="007E5E5D">
              <w:rPr>
                <w:rFonts w:ascii="GHEA Grapalat" w:hAnsi="GHEA Grapalat"/>
                <w:sz w:val="20"/>
                <w:szCs w:val="20"/>
              </w:rPr>
              <w:t xml:space="preserve"> </w:t>
            </w:r>
            <w:r w:rsidRPr="007E5E5D">
              <w:rPr>
                <w:rFonts w:ascii="GHEA Grapalat" w:hAnsi="GHEA Grapalat" w:cs="Sylfaen"/>
                <w:sz w:val="20"/>
                <w:szCs w:val="20"/>
              </w:rPr>
              <w:t>ՀՎՀՀ</w:t>
            </w:r>
            <w:r w:rsidRPr="007E5E5D">
              <w:rPr>
                <w:rFonts w:ascii="GHEA Grapalat" w:hAnsi="GHEA Grapalat"/>
                <w:sz w:val="20"/>
                <w:szCs w:val="20"/>
              </w:rPr>
              <w:t>`03801617</w:t>
            </w:r>
          </w:p>
        </w:tc>
      </w:tr>
      <w:tr w:rsidR="007E5E5D" w:rsidRPr="00377AA7" w:rsidTr="001038AB">
        <w:trPr>
          <w:trHeight w:val="93"/>
        </w:trPr>
        <w:tc>
          <w:tcPr>
            <w:tcW w:w="10980" w:type="dxa"/>
            <w:gridSpan w:val="2"/>
            <w:tcBorders>
              <w:top w:val="single" w:sz="4" w:space="0" w:color="auto"/>
              <w:left w:val="single" w:sz="4" w:space="0" w:color="auto"/>
              <w:bottom w:val="single" w:sz="4" w:space="0" w:color="auto"/>
              <w:right w:val="single" w:sz="4" w:space="0" w:color="000000"/>
            </w:tcBorders>
            <w:noWrap/>
          </w:tcPr>
          <w:p w:rsidR="007E5E5D" w:rsidRPr="007E5E5D" w:rsidRDefault="007E5E5D" w:rsidP="001C0488">
            <w:pPr>
              <w:rPr>
                <w:rFonts w:ascii="GHEA Grapalat" w:hAnsi="GHEA Grapalat"/>
                <w:sz w:val="20"/>
                <w:szCs w:val="20"/>
              </w:rPr>
            </w:pPr>
            <w:r w:rsidRPr="007E5E5D">
              <w:rPr>
                <w:rFonts w:ascii="GHEA Grapalat" w:hAnsi="GHEA Grapalat"/>
                <w:sz w:val="20"/>
                <w:szCs w:val="20"/>
              </w:rPr>
              <w:t>12.</w:t>
            </w:r>
            <w:r w:rsidRPr="007E5E5D">
              <w:rPr>
                <w:rFonts w:ascii="GHEA Grapalat" w:hAnsi="GHEA Grapalat" w:cs="Sylfaen"/>
                <w:sz w:val="20"/>
                <w:szCs w:val="20"/>
              </w:rPr>
              <w:t>Շահառուին</w:t>
            </w:r>
            <w:r w:rsidRPr="007E5E5D">
              <w:rPr>
                <w:rFonts w:ascii="GHEA Grapalat" w:hAnsi="GHEA Grapalat"/>
                <w:sz w:val="20"/>
                <w:szCs w:val="20"/>
              </w:rPr>
              <w:t xml:space="preserve">  </w:t>
            </w:r>
            <w:r w:rsidRPr="007E5E5D">
              <w:rPr>
                <w:rFonts w:ascii="GHEA Grapalat" w:hAnsi="GHEA Grapalat" w:cs="Sylfaen"/>
                <w:sz w:val="20"/>
                <w:szCs w:val="20"/>
              </w:rPr>
              <w:t>սպասարկող</w:t>
            </w:r>
            <w:r w:rsidRPr="007E5E5D">
              <w:rPr>
                <w:rFonts w:ascii="GHEA Grapalat" w:hAnsi="GHEA Grapalat"/>
                <w:sz w:val="20"/>
                <w:szCs w:val="20"/>
              </w:rPr>
              <w:t xml:space="preserve"> </w:t>
            </w:r>
            <w:r w:rsidRPr="007E5E5D">
              <w:rPr>
                <w:rFonts w:ascii="GHEA Grapalat" w:hAnsi="GHEA Grapalat" w:cs="Sylfaen"/>
                <w:sz w:val="20"/>
                <w:szCs w:val="20"/>
              </w:rPr>
              <w:t>Ֆինանսական</w:t>
            </w:r>
            <w:r w:rsidRPr="007E5E5D">
              <w:rPr>
                <w:rFonts w:ascii="GHEA Grapalat" w:hAnsi="GHEA Grapalat"/>
                <w:sz w:val="20"/>
                <w:szCs w:val="20"/>
              </w:rPr>
              <w:t xml:space="preserve"> </w:t>
            </w:r>
            <w:r w:rsidRPr="007E5E5D">
              <w:rPr>
                <w:rFonts w:ascii="GHEA Grapalat" w:hAnsi="GHEA Grapalat" w:cs="Sylfaen"/>
                <w:sz w:val="20"/>
                <w:szCs w:val="20"/>
              </w:rPr>
              <w:t>կազմակերպություն</w:t>
            </w:r>
            <w:r w:rsidRPr="007E5E5D">
              <w:rPr>
                <w:rFonts w:ascii="GHEA Grapalat" w:hAnsi="GHEA Grapalat"/>
                <w:sz w:val="20"/>
                <w:szCs w:val="20"/>
              </w:rPr>
              <w:t xml:space="preserve"> (</w:t>
            </w:r>
            <w:r w:rsidRPr="007E5E5D">
              <w:rPr>
                <w:rFonts w:ascii="GHEA Grapalat" w:hAnsi="GHEA Grapalat" w:cs="Sylfaen"/>
                <w:sz w:val="20"/>
                <w:szCs w:val="20"/>
              </w:rPr>
              <w:t>բանկ</w:t>
            </w:r>
            <w:r w:rsidRPr="007E5E5D">
              <w:rPr>
                <w:rFonts w:ascii="GHEA Grapalat" w:hAnsi="GHEA Grapalat"/>
                <w:sz w:val="20"/>
                <w:szCs w:val="20"/>
              </w:rPr>
              <w:t xml:space="preserve">)` </w:t>
            </w:r>
            <w:r w:rsidRPr="007E5E5D">
              <w:rPr>
                <w:rFonts w:ascii="GHEA Grapalat" w:hAnsi="GHEA Grapalat" w:cs="Sylfaen"/>
                <w:sz w:val="20"/>
                <w:szCs w:val="20"/>
              </w:rPr>
              <w:t>ՀՀ</w:t>
            </w:r>
            <w:r w:rsidRPr="007E5E5D">
              <w:rPr>
                <w:rFonts w:ascii="GHEA Grapalat" w:hAnsi="GHEA Grapalat"/>
                <w:sz w:val="20"/>
                <w:szCs w:val="20"/>
              </w:rPr>
              <w:t xml:space="preserve"> </w:t>
            </w:r>
            <w:r w:rsidRPr="007E5E5D">
              <w:rPr>
                <w:rFonts w:ascii="GHEA Grapalat" w:hAnsi="GHEA Grapalat" w:cs="Sylfaen"/>
                <w:sz w:val="20"/>
                <w:szCs w:val="20"/>
              </w:rPr>
              <w:t>ՖՆ</w:t>
            </w:r>
            <w:r w:rsidRPr="007E5E5D">
              <w:rPr>
                <w:rFonts w:ascii="GHEA Grapalat" w:hAnsi="GHEA Grapalat"/>
                <w:sz w:val="20"/>
                <w:szCs w:val="20"/>
              </w:rPr>
              <w:t xml:space="preserve"> </w:t>
            </w:r>
            <w:r w:rsidRPr="007E5E5D">
              <w:rPr>
                <w:rFonts w:ascii="GHEA Grapalat" w:hAnsi="GHEA Grapalat" w:cs="Sylfaen"/>
                <w:sz w:val="20"/>
                <w:szCs w:val="20"/>
              </w:rPr>
              <w:t>գործառնական</w:t>
            </w:r>
            <w:r w:rsidRPr="007E5E5D">
              <w:rPr>
                <w:rFonts w:ascii="GHEA Grapalat" w:hAnsi="GHEA Grapalat"/>
                <w:sz w:val="20"/>
                <w:szCs w:val="20"/>
              </w:rPr>
              <w:t xml:space="preserve"> </w:t>
            </w:r>
            <w:r w:rsidRPr="007E5E5D">
              <w:rPr>
                <w:rFonts w:ascii="GHEA Grapalat" w:hAnsi="GHEA Grapalat" w:cs="Sylfaen"/>
                <w:sz w:val="20"/>
                <w:szCs w:val="20"/>
              </w:rPr>
              <w:t>վարչություն</w:t>
            </w:r>
          </w:p>
        </w:tc>
      </w:tr>
      <w:tr w:rsidR="007E5E5D" w:rsidRPr="00377AA7" w:rsidTr="007E5E5D">
        <w:trPr>
          <w:trHeight w:val="70"/>
        </w:trPr>
        <w:tc>
          <w:tcPr>
            <w:tcW w:w="10980" w:type="dxa"/>
            <w:gridSpan w:val="2"/>
            <w:tcBorders>
              <w:top w:val="single" w:sz="4" w:space="0" w:color="auto"/>
              <w:left w:val="single" w:sz="4" w:space="0" w:color="auto"/>
              <w:bottom w:val="single" w:sz="4" w:space="0" w:color="auto"/>
              <w:right w:val="single" w:sz="4" w:space="0" w:color="000000"/>
            </w:tcBorders>
            <w:noWrap/>
          </w:tcPr>
          <w:p w:rsidR="007E5E5D" w:rsidRPr="007E5E5D" w:rsidRDefault="007E5E5D" w:rsidP="001C0488">
            <w:pPr>
              <w:rPr>
                <w:rFonts w:ascii="GHEA Grapalat" w:hAnsi="GHEA Grapalat"/>
                <w:sz w:val="20"/>
                <w:szCs w:val="20"/>
              </w:rPr>
            </w:pPr>
            <w:r w:rsidRPr="007E5E5D">
              <w:rPr>
                <w:rFonts w:ascii="GHEA Grapalat" w:hAnsi="GHEA Grapalat"/>
                <w:sz w:val="20"/>
                <w:szCs w:val="20"/>
              </w:rPr>
              <w:t>13.</w:t>
            </w:r>
            <w:r w:rsidRPr="007E5E5D">
              <w:rPr>
                <w:rFonts w:ascii="GHEA Grapalat" w:hAnsi="GHEA Grapalat" w:cs="Sylfaen"/>
                <w:sz w:val="20"/>
                <w:szCs w:val="20"/>
              </w:rPr>
              <w:t>Շահառուի</w:t>
            </w:r>
            <w:r w:rsidRPr="007E5E5D">
              <w:rPr>
                <w:rFonts w:ascii="GHEA Grapalat" w:hAnsi="GHEA Grapalat"/>
                <w:sz w:val="20"/>
                <w:szCs w:val="20"/>
              </w:rPr>
              <w:t xml:space="preserve"> </w:t>
            </w:r>
            <w:r w:rsidRPr="007E5E5D">
              <w:rPr>
                <w:rFonts w:ascii="GHEA Grapalat" w:hAnsi="GHEA Grapalat" w:cs="Sylfaen"/>
                <w:sz w:val="20"/>
                <w:szCs w:val="20"/>
              </w:rPr>
              <w:t>հաշվի</w:t>
            </w:r>
            <w:r w:rsidRPr="007E5E5D">
              <w:rPr>
                <w:rFonts w:ascii="GHEA Grapalat" w:hAnsi="GHEA Grapalat"/>
                <w:sz w:val="20"/>
                <w:szCs w:val="20"/>
              </w:rPr>
              <w:t xml:space="preserve"> </w:t>
            </w:r>
            <w:r w:rsidRPr="007E5E5D">
              <w:rPr>
                <w:rFonts w:ascii="GHEA Grapalat" w:hAnsi="GHEA Grapalat" w:cs="Sylfaen"/>
                <w:sz w:val="20"/>
                <w:szCs w:val="20"/>
              </w:rPr>
              <w:t>համարը</w:t>
            </w:r>
            <w:r w:rsidRPr="007E5E5D">
              <w:rPr>
                <w:rFonts w:ascii="GHEA Grapalat" w:hAnsi="GHEA Grapalat"/>
                <w:sz w:val="20"/>
                <w:szCs w:val="20"/>
              </w:rPr>
              <w:t xml:space="preserve"> (</w:t>
            </w:r>
            <w:r w:rsidRPr="007E5E5D">
              <w:rPr>
                <w:rFonts w:ascii="GHEA Grapalat" w:hAnsi="GHEA Grapalat" w:cs="Sylfaen"/>
                <w:sz w:val="20"/>
                <w:szCs w:val="20"/>
              </w:rPr>
              <w:t>հշ</w:t>
            </w:r>
            <w:r w:rsidRPr="007E5E5D">
              <w:rPr>
                <w:rFonts w:ascii="GHEA Grapalat" w:hAnsi="GHEA Grapalat"/>
                <w:sz w:val="20"/>
                <w:szCs w:val="20"/>
              </w:rPr>
              <w:t>.N)  900432287028</w:t>
            </w:r>
          </w:p>
        </w:tc>
      </w:tr>
      <w:tr w:rsidR="00404109" w:rsidRPr="00377AA7" w:rsidTr="006F2DFF">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7E5E5D" w:rsidRDefault="00404109" w:rsidP="00A9024E">
            <w:pPr>
              <w:rPr>
                <w:rFonts w:ascii="GHEA Grapalat" w:hAnsi="GHEA Grapalat" w:cs="Arial"/>
                <w:sz w:val="20"/>
                <w:szCs w:val="20"/>
              </w:rPr>
            </w:pPr>
            <w:r w:rsidRPr="007E5E5D">
              <w:rPr>
                <w:rFonts w:ascii="GHEA Grapalat" w:hAnsi="GHEA Grapalat" w:cs="Sylfaen"/>
                <w:sz w:val="20"/>
                <w:szCs w:val="20"/>
              </w:rPr>
              <w:t>1</w:t>
            </w:r>
            <w:r w:rsidRPr="007E5E5D">
              <w:rPr>
                <w:rFonts w:ascii="GHEA Grapalat" w:hAnsi="GHEA Grapalat" w:cs="Sylfaen"/>
                <w:sz w:val="20"/>
                <w:szCs w:val="20"/>
                <w:lang w:val="hy-AM"/>
              </w:rPr>
              <w:t>4</w:t>
            </w:r>
            <w:r w:rsidRPr="007E5E5D">
              <w:rPr>
                <w:rFonts w:ascii="GHEA Grapalat" w:hAnsi="GHEA Grapalat" w:cs="Sylfaen"/>
                <w:sz w:val="20"/>
                <w:szCs w:val="20"/>
              </w:rPr>
              <w:t>.Գումարը</w:t>
            </w:r>
            <w:r w:rsidRPr="007E5E5D">
              <w:rPr>
                <w:rFonts w:ascii="GHEA Grapalat" w:hAnsi="GHEA Grapalat" w:cs="Arial"/>
                <w:sz w:val="20"/>
                <w:szCs w:val="20"/>
              </w:rPr>
              <w:t xml:space="preserve"> </w:t>
            </w:r>
            <w:r w:rsidRPr="007E5E5D">
              <w:rPr>
                <w:rFonts w:ascii="GHEA Grapalat" w:hAnsi="GHEA Grapalat" w:cs="Arial"/>
                <w:sz w:val="20"/>
                <w:szCs w:val="20"/>
                <w:lang w:val="ru-RU"/>
              </w:rPr>
              <w:t>(</w:t>
            </w:r>
            <w:r w:rsidRPr="007E5E5D">
              <w:rPr>
                <w:rFonts w:ascii="GHEA Grapalat" w:hAnsi="GHEA Grapalat" w:cs="Sylfaen"/>
                <w:sz w:val="20"/>
                <w:szCs w:val="20"/>
              </w:rPr>
              <w:t>թվերով</w:t>
            </w:r>
            <w:r w:rsidRPr="007E5E5D">
              <w:rPr>
                <w:rFonts w:ascii="GHEA Grapalat" w:hAnsi="GHEA Grapalat" w:cs="Arial"/>
                <w:sz w:val="20"/>
                <w:szCs w:val="20"/>
              </w:rPr>
              <w:t xml:space="preserve"> </w:t>
            </w:r>
            <w:r w:rsidRPr="007E5E5D">
              <w:rPr>
                <w:rFonts w:ascii="GHEA Grapalat" w:hAnsi="GHEA Grapalat" w:cs="Sylfaen"/>
                <w:sz w:val="20"/>
                <w:szCs w:val="20"/>
              </w:rPr>
              <w:t>և</w:t>
            </w:r>
            <w:r w:rsidRPr="007E5E5D">
              <w:rPr>
                <w:rFonts w:ascii="GHEA Grapalat" w:hAnsi="GHEA Grapalat" w:cs="Arial"/>
                <w:sz w:val="20"/>
                <w:szCs w:val="20"/>
              </w:rPr>
              <w:t xml:space="preserve"> </w:t>
            </w:r>
            <w:r w:rsidRPr="007E5E5D">
              <w:rPr>
                <w:rFonts w:ascii="GHEA Grapalat" w:hAnsi="GHEA Grapalat" w:cs="Sylfaen"/>
                <w:sz w:val="20"/>
                <w:szCs w:val="20"/>
              </w:rPr>
              <w:t>բառերով</w:t>
            </w:r>
            <w:r w:rsidRPr="007E5E5D">
              <w:rPr>
                <w:rFonts w:ascii="GHEA Grapalat" w:hAnsi="GHEA Grapalat" w:cs="Sylfaen"/>
                <w:sz w:val="20"/>
                <w:szCs w:val="20"/>
                <w:lang w:val="ru-RU"/>
              </w:rPr>
              <w:t>)</w:t>
            </w:r>
            <w:r w:rsidRPr="007E5E5D">
              <w:rPr>
                <w:rFonts w:ascii="GHEA Grapalat" w:hAnsi="GHEA Grapalat" w:cs="Arial"/>
                <w:sz w:val="20"/>
                <w:szCs w:val="20"/>
              </w:rPr>
              <w:t>`</w:t>
            </w:r>
          </w:p>
        </w:tc>
      </w:tr>
      <w:tr w:rsidR="00404109" w:rsidRPr="00377AA7" w:rsidTr="00A9024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15. </w:t>
            </w:r>
            <w:r w:rsidRPr="00377AA7">
              <w:rPr>
                <w:rFonts w:ascii="GHEA Grapalat" w:hAnsi="GHEA Grapalat" w:cs="Sylfaen"/>
                <w:sz w:val="20"/>
                <w:szCs w:val="20"/>
                <w:lang w:val="hy-AM"/>
              </w:rPr>
              <w:t xml:space="preserve">Ակցեպտավորված գումարը՝ </w:t>
            </w:r>
            <w:r w:rsidRPr="00377AA7">
              <w:rPr>
                <w:rFonts w:ascii="GHEA Grapalat" w:hAnsi="GHEA Grapalat" w:cs="Sylfaen"/>
                <w:sz w:val="20"/>
                <w:szCs w:val="20"/>
              </w:rPr>
              <w:t xml:space="preserve"> (թվերով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Sylfaen"/>
                <w:sz w:val="20"/>
                <w:szCs w:val="20"/>
                <w:lang w:val="hy-AM"/>
              </w:rPr>
              <w:t xml:space="preserve">  </w:t>
            </w:r>
            <w:r w:rsidRPr="00377AA7">
              <w:rPr>
                <w:rFonts w:ascii="GHEA Grapalat" w:hAnsi="GHEA Grapalat" w:cs="Sylfaen"/>
                <w:sz w:val="20"/>
                <w:szCs w:val="20"/>
              </w:rPr>
              <w:t>(</w:t>
            </w:r>
            <w:r w:rsidRPr="00377AA7">
              <w:rPr>
                <w:rFonts w:ascii="GHEA Grapalat" w:hAnsi="GHEA Grapalat" w:cs="Sylfaen"/>
                <w:sz w:val="20"/>
                <w:szCs w:val="20"/>
                <w:lang w:val="hy-AM"/>
              </w:rPr>
              <w:t>նախատեսված է նշված գումարի մասնակի ակցեպտի համար, որը չի կիրառվում</w:t>
            </w:r>
            <w:r w:rsidRPr="00377AA7">
              <w:rPr>
                <w:rFonts w:ascii="GHEA Grapalat" w:hAnsi="GHEA Grapalat" w:cs="Sylfaen"/>
                <w:sz w:val="20"/>
                <w:szCs w:val="20"/>
              </w:rPr>
              <w:t>)</w:t>
            </w:r>
          </w:p>
        </w:tc>
      </w:tr>
      <w:tr w:rsidR="00404109" w:rsidRPr="00377AA7" w:rsidTr="006F2DFF">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ru-RU"/>
              </w:rPr>
              <w:t>6</w:t>
            </w:r>
            <w:r w:rsidRPr="00377AA7">
              <w:rPr>
                <w:rFonts w:ascii="GHEA Grapalat" w:hAnsi="GHEA Grapalat" w:cs="Sylfaen"/>
                <w:sz w:val="20"/>
                <w:szCs w:val="20"/>
              </w:rPr>
              <w:t>.Արժույթը</w:t>
            </w:r>
            <w:r w:rsidRPr="00377AA7">
              <w:rPr>
                <w:rFonts w:ascii="GHEA Grapalat" w:hAnsi="GHEA Grapalat" w:cs="Arial"/>
                <w:sz w:val="20"/>
                <w:szCs w:val="20"/>
              </w:rPr>
              <w:t xml:space="preserve"> (</w:t>
            </w:r>
            <w:r w:rsidRPr="00377AA7">
              <w:rPr>
                <w:rFonts w:ascii="GHEA Grapalat" w:hAnsi="GHEA Grapalat" w:cs="Sylfaen"/>
                <w:sz w:val="20"/>
                <w:szCs w:val="20"/>
              </w:rPr>
              <w:t>բառերով</w:t>
            </w:r>
            <w:r w:rsidRPr="00377AA7">
              <w:rPr>
                <w:rFonts w:ascii="GHEA Grapalat" w:hAnsi="GHEA Grapalat" w:cs="Arial"/>
                <w:sz w:val="20"/>
                <w:szCs w:val="20"/>
              </w:rPr>
              <w:t xml:space="preserve"> </w:t>
            </w:r>
            <w:r w:rsidRPr="00377AA7">
              <w:rPr>
                <w:rFonts w:ascii="GHEA Grapalat" w:hAnsi="GHEA Grapalat" w:cs="Sylfaen"/>
                <w:sz w:val="20"/>
                <w:szCs w:val="20"/>
              </w:rPr>
              <w:t>և</w:t>
            </w:r>
            <w:r w:rsidRPr="00377AA7">
              <w:rPr>
                <w:rFonts w:ascii="GHEA Grapalat" w:hAnsi="GHEA Grapalat" w:cs="Arial"/>
                <w:sz w:val="20"/>
                <w:szCs w:val="20"/>
              </w:rPr>
              <w:t xml:space="preserve"> </w:t>
            </w:r>
            <w:r w:rsidRPr="00377AA7">
              <w:rPr>
                <w:rFonts w:ascii="GHEA Grapalat" w:hAnsi="GHEA Grapalat" w:cs="Sylfaen"/>
                <w:sz w:val="20"/>
                <w:szCs w:val="20"/>
              </w:rPr>
              <w:t>կոդով</w:t>
            </w:r>
            <w:r w:rsidRPr="00377AA7">
              <w:rPr>
                <w:rFonts w:ascii="GHEA Grapalat" w:hAnsi="GHEA Grapalat" w:cs="Arial"/>
                <w:sz w:val="20"/>
                <w:szCs w:val="20"/>
              </w:rPr>
              <w:t>)`</w:t>
            </w:r>
          </w:p>
        </w:tc>
      </w:tr>
      <w:tr w:rsidR="00404109" w:rsidRPr="00377AA7" w:rsidTr="006F2DFF">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lang w:val="hy-AM"/>
              </w:rPr>
            </w:pPr>
            <w:r w:rsidRPr="00377AA7">
              <w:rPr>
                <w:rFonts w:ascii="GHEA Grapalat" w:hAnsi="GHEA Grapalat" w:cs="Sylfaen"/>
                <w:sz w:val="20"/>
                <w:szCs w:val="20"/>
              </w:rPr>
              <w:t>1</w:t>
            </w:r>
            <w:r w:rsidRPr="00377AA7">
              <w:rPr>
                <w:rFonts w:ascii="GHEA Grapalat" w:hAnsi="GHEA Grapalat" w:cs="Sylfaen"/>
                <w:sz w:val="20"/>
                <w:szCs w:val="20"/>
                <w:lang w:val="hy-AM"/>
              </w:rPr>
              <w:t>7</w:t>
            </w:r>
            <w:r w:rsidRPr="00377AA7">
              <w:rPr>
                <w:rFonts w:ascii="GHEA Grapalat" w:hAnsi="GHEA Grapalat" w:cs="Sylfaen"/>
                <w:sz w:val="20"/>
                <w:szCs w:val="20"/>
              </w:rPr>
              <w:t>.Գործարքի</w:t>
            </w:r>
            <w:r w:rsidRPr="00377AA7">
              <w:rPr>
                <w:rFonts w:ascii="GHEA Grapalat" w:hAnsi="GHEA Grapalat" w:cs="Arial"/>
                <w:sz w:val="20"/>
                <w:szCs w:val="20"/>
              </w:rPr>
              <w:t xml:space="preserve"> (</w:t>
            </w:r>
            <w:r w:rsidRPr="00377AA7">
              <w:rPr>
                <w:rFonts w:ascii="GHEA Grapalat" w:hAnsi="GHEA Grapalat" w:cs="Sylfaen"/>
                <w:sz w:val="20"/>
                <w:szCs w:val="20"/>
              </w:rPr>
              <w:t>վճարման</w:t>
            </w:r>
            <w:r w:rsidRPr="00377AA7">
              <w:rPr>
                <w:rFonts w:ascii="GHEA Grapalat" w:hAnsi="GHEA Grapalat" w:cs="Arial"/>
                <w:sz w:val="20"/>
                <w:szCs w:val="20"/>
              </w:rPr>
              <w:t xml:space="preserve">) </w:t>
            </w:r>
            <w:r w:rsidRPr="00377AA7">
              <w:rPr>
                <w:rFonts w:ascii="GHEA Grapalat" w:hAnsi="GHEA Grapalat" w:cs="Sylfaen"/>
                <w:sz w:val="20"/>
                <w:szCs w:val="20"/>
              </w:rPr>
              <w:t>նպատակը</w:t>
            </w:r>
            <w:r w:rsidRPr="00377AA7">
              <w:rPr>
                <w:rFonts w:ascii="GHEA Grapalat" w:hAnsi="GHEA Grapalat" w:cs="Arial"/>
                <w:sz w:val="20"/>
                <w:szCs w:val="20"/>
              </w:rPr>
              <w:t>`</w:t>
            </w:r>
            <w:r w:rsidRPr="00377AA7">
              <w:rPr>
                <w:rFonts w:ascii="GHEA Grapalat" w:hAnsi="GHEA Grapalat" w:cs="Arial"/>
                <w:sz w:val="20"/>
                <w:szCs w:val="20"/>
                <w:lang w:val="hy-AM"/>
              </w:rPr>
              <w:t xml:space="preserve">  </w:t>
            </w:r>
            <w:r w:rsidRPr="00377AA7">
              <w:rPr>
                <w:rFonts w:ascii="GHEA Grapalat" w:hAnsi="GHEA Grapalat" w:cs="Sylfaen"/>
                <w:bCs/>
                <w:i/>
                <w:sz w:val="20"/>
                <w:szCs w:val="20"/>
              </w:rPr>
              <w:t>(որակավորման ապահովմ</w:t>
            </w:r>
            <w:r w:rsidRPr="00377AA7">
              <w:rPr>
                <w:rFonts w:ascii="GHEA Grapalat" w:hAnsi="GHEA Grapalat" w:cs="Sylfaen"/>
                <w:bCs/>
                <w:i/>
                <w:sz w:val="20"/>
                <w:szCs w:val="20"/>
                <w:lang w:val="hy-AM"/>
              </w:rPr>
              <w:t>ան համար</w:t>
            </w:r>
            <w:r w:rsidRPr="00377AA7">
              <w:rPr>
                <w:rFonts w:ascii="GHEA Grapalat" w:hAnsi="GHEA Grapalat" w:cs="Sylfaen"/>
                <w:bCs/>
                <w:i/>
                <w:sz w:val="20"/>
                <w:szCs w:val="20"/>
              </w:rPr>
              <w:t>)</w:t>
            </w:r>
          </w:p>
        </w:tc>
      </w:tr>
      <w:tr w:rsidR="00404109" w:rsidRPr="00377AA7" w:rsidTr="00A9024E">
        <w:trPr>
          <w:trHeight w:val="424"/>
        </w:trPr>
        <w:tc>
          <w:tcPr>
            <w:tcW w:w="10980" w:type="dxa"/>
            <w:gridSpan w:val="2"/>
            <w:tcBorders>
              <w:top w:val="single" w:sz="4" w:space="0" w:color="auto"/>
              <w:left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r w:rsidRPr="00377AA7">
              <w:rPr>
                <w:rFonts w:ascii="GHEA Grapalat" w:hAnsi="GHEA Grapalat" w:cs="Sylfaen"/>
                <w:sz w:val="20"/>
                <w:szCs w:val="20"/>
              </w:rPr>
              <w:t>1</w:t>
            </w:r>
            <w:r w:rsidRPr="00377AA7">
              <w:rPr>
                <w:rFonts w:ascii="GHEA Grapalat" w:hAnsi="GHEA Grapalat" w:cs="Sylfaen"/>
                <w:sz w:val="20"/>
                <w:szCs w:val="20"/>
                <w:lang w:val="hy-AM"/>
              </w:rPr>
              <w:t>8</w:t>
            </w:r>
            <w:r w:rsidRPr="00377AA7">
              <w:rPr>
                <w:rFonts w:ascii="GHEA Grapalat" w:hAnsi="GHEA Grapalat" w:cs="Sylfaen"/>
                <w:sz w:val="20"/>
                <w:szCs w:val="20"/>
              </w:rPr>
              <w:t xml:space="preserve">. </w:t>
            </w:r>
            <w:r w:rsidRPr="00377AA7">
              <w:rPr>
                <w:rFonts w:ascii="GHEA Grapalat" w:hAnsi="GHEA Grapalat" w:cs="Sylfaen"/>
                <w:sz w:val="20"/>
                <w:szCs w:val="20"/>
                <w:lang w:val="hy-AM"/>
              </w:rPr>
              <w:t xml:space="preserve">Վճարման կատարման հիմքերը՝ </w:t>
            </w:r>
            <w:r w:rsidRPr="00377AA7">
              <w:rPr>
                <w:rFonts w:ascii="GHEA Grapalat" w:hAnsi="GHEA Grapalat" w:cs="Sylfaen"/>
                <w:sz w:val="20"/>
                <w:szCs w:val="20"/>
              </w:rPr>
              <w:t>(</w:t>
            </w:r>
            <w:r w:rsidRPr="00377AA7">
              <w:rPr>
                <w:rFonts w:ascii="GHEA Grapalat" w:hAnsi="GHEA Grapalat" w:cs="Sylfaen"/>
                <w:sz w:val="20"/>
                <w:szCs w:val="20"/>
                <w:lang w:val="hy-AM"/>
              </w:rPr>
              <w:t>Փաստաթղթերի</w:t>
            </w:r>
            <w:r w:rsidRPr="00377AA7">
              <w:rPr>
                <w:rFonts w:ascii="GHEA Grapalat" w:hAnsi="GHEA Grapalat" w:cs="Arial"/>
                <w:sz w:val="20"/>
                <w:szCs w:val="20"/>
                <w:lang w:val="hy-AM"/>
              </w:rPr>
              <w:t xml:space="preserve"> անվանումը</w:t>
            </w:r>
            <w:r w:rsidRPr="00377AA7">
              <w:rPr>
                <w:rFonts w:ascii="GHEA Grapalat" w:hAnsi="GHEA Grapalat" w:cs="Arial"/>
                <w:sz w:val="20"/>
                <w:szCs w:val="20"/>
              </w:rPr>
              <w:t>,</w:t>
            </w:r>
            <w:r w:rsidRPr="00377AA7">
              <w:rPr>
                <w:rFonts w:ascii="GHEA Grapalat" w:hAnsi="GHEA Grapalat" w:cs="Arial"/>
                <w:sz w:val="20"/>
                <w:szCs w:val="20"/>
                <w:lang w:val="hy-AM"/>
              </w:rPr>
              <w:t xml:space="preserve"> այդ թվում՝ տուժանքի մասին համաձայնագիրը, </w:t>
            </w:r>
            <w:r w:rsidRPr="00377AA7">
              <w:rPr>
                <w:rFonts w:ascii="GHEA Grapalat" w:hAnsi="GHEA Grapalat" w:cs="Sylfaen"/>
                <w:sz w:val="20"/>
                <w:szCs w:val="20"/>
                <w:lang w:val="hy-AM"/>
              </w:rPr>
              <w:t>դրանց</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համարները</w:t>
            </w:r>
            <w:r w:rsidRPr="00377AA7">
              <w:rPr>
                <w:rFonts w:ascii="GHEA Grapalat" w:hAnsi="GHEA Grapalat" w:cs="Arial"/>
                <w:sz w:val="20"/>
                <w:szCs w:val="20"/>
                <w:lang w:val="hy-AM"/>
              </w:rPr>
              <w:t>,</w:t>
            </w:r>
            <w:r w:rsidRPr="00377AA7">
              <w:rPr>
                <w:rFonts w:ascii="GHEA Grapalat" w:hAnsi="GHEA Grapalat" w:cs="Arial"/>
                <w:sz w:val="20"/>
                <w:szCs w:val="20"/>
              </w:rPr>
              <w:t xml:space="preserve"> </w:t>
            </w:r>
            <w:r w:rsidRPr="00377AA7">
              <w:rPr>
                <w:rFonts w:ascii="GHEA Grapalat" w:hAnsi="GHEA Grapalat" w:cs="Sylfaen"/>
                <w:sz w:val="20"/>
                <w:szCs w:val="20"/>
                <w:lang w:val="hy-AM"/>
              </w:rPr>
              <w:t>պ</w:t>
            </w:r>
            <w:r w:rsidRPr="00377AA7">
              <w:rPr>
                <w:rFonts w:ascii="GHEA Grapalat" w:hAnsi="GHEA Grapalat" w:cs="Sylfaen"/>
                <w:sz w:val="20"/>
                <w:szCs w:val="20"/>
              </w:rPr>
              <w:t xml:space="preserve">այմանագրի </w:t>
            </w:r>
            <w:r w:rsidRPr="00377AA7">
              <w:rPr>
                <w:rFonts w:ascii="GHEA Grapalat" w:hAnsi="GHEA Grapalat" w:cs="Arial"/>
                <w:sz w:val="20"/>
                <w:szCs w:val="20"/>
              </w:rPr>
              <w:t xml:space="preserve"> </w:t>
            </w:r>
            <w:r w:rsidRPr="00377AA7">
              <w:rPr>
                <w:rFonts w:ascii="GHEA Grapalat" w:hAnsi="GHEA Grapalat" w:cs="Sylfaen"/>
                <w:sz w:val="20"/>
                <w:szCs w:val="20"/>
              </w:rPr>
              <w:t>ծածկագիրը</w:t>
            </w:r>
            <w:r w:rsidRPr="00377AA7">
              <w:rPr>
                <w:rFonts w:ascii="GHEA Grapalat" w:hAnsi="GHEA Grapalat" w:cs="Arial"/>
                <w:sz w:val="20"/>
                <w:szCs w:val="20"/>
                <w:lang w:val="hy-AM"/>
              </w:rPr>
              <w:t xml:space="preserve"> որի հիման վրա կատարվում է  գանձումը</w:t>
            </w:r>
            <w:r w:rsidRPr="00377AA7">
              <w:rPr>
                <w:rFonts w:ascii="GHEA Grapalat" w:hAnsi="GHEA Grapalat" w:cs="Arial"/>
                <w:sz w:val="20"/>
                <w:szCs w:val="20"/>
              </w:rPr>
              <w:t>)</w:t>
            </w:r>
            <w:r w:rsidRPr="00377AA7">
              <w:rPr>
                <w:rFonts w:ascii="GHEA Grapalat" w:hAnsi="GHEA Grapalat" w:cs="Sylfaen"/>
                <w:sz w:val="20"/>
                <w:szCs w:val="20"/>
              </w:rPr>
              <w:t>`</w:t>
            </w:r>
          </w:p>
          <w:p w:rsidR="00404109" w:rsidRPr="00377AA7" w:rsidRDefault="00404109" w:rsidP="00A9024E">
            <w:pPr>
              <w:rPr>
                <w:rFonts w:ascii="GHEA Grapalat" w:hAnsi="GHEA Grapalat" w:cs="Arial"/>
                <w:sz w:val="20"/>
                <w:szCs w:val="20"/>
              </w:rPr>
            </w:pPr>
          </w:p>
        </w:tc>
      </w:tr>
      <w:tr w:rsidR="00404109" w:rsidRPr="00377AA7" w:rsidTr="006F2DFF">
        <w:trPr>
          <w:trHeight w:val="80"/>
        </w:trPr>
        <w:tc>
          <w:tcPr>
            <w:tcW w:w="10980" w:type="dxa"/>
            <w:gridSpan w:val="2"/>
            <w:tcBorders>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Arial"/>
                <w:sz w:val="20"/>
                <w:szCs w:val="20"/>
              </w:rPr>
            </w:pPr>
          </w:p>
        </w:tc>
      </w:tr>
      <w:tr w:rsidR="00404109" w:rsidRPr="00377AA7" w:rsidTr="006F2DFF">
        <w:trPr>
          <w:trHeight w:val="2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19. Վճարման պայմանները՝                                &lt;ակցեպտավորված վճարում&gt;</w:t>
            </w:r>
          </w:p>
        </w:tc>
      </w:tr>
      <w:tr w:rsidR="00404109" w:rsidRPr="00377AA7" w:rsidTr="006F2DFF">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 xml:space="preserve">20. Առդիր էջերի քանակը՝    </w:t>
            </w:r>
            <w:r w:rsidRPr="00377AA7">
              <w:rPr>
                <w:rFonts w:ascii="GHEA Grapalat" w:hAnsi="GHEA Grapalat" w:cs="Arial"/>
                <w:sz w:val="20"/>
                <w:szCs w:val="20"/>
              </w:rPr>
              <w:t xml:space="preserve">--- </w:t>
            </w:r>
            <w:r w:rsidRPr="00377AA7">
              <w:rPr>
                <w:rFonts w:ascii="GHEA Grapalat" w:hAnsi="GHEA Grapalat" w:cs="Arial"/>
                <w:sz w:val="20"/>
                <w:szCs w:val="20"/>
                <w:lang w:val="hy-AM"/>
              </w:rPr>
              <w:t xml:space="preserve">    </w:t>
            </w:r>
            <w:r w:rsidRPr="00377AA7">
              <w:rPr>
                <w:rFonts w:ascii="GHEA Grapalat" w:hAnsi="GHEA Grapalat" w:cs="Sylfaen"/>
                <w:sz w:val="20"/>
                <w:szCs w:val="20"/>
              </w:rPr>
              <w:t>էջ</w:t>
            </w: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Courier New" w:hAnsi="Courier New" w:cs="Courier New"/>
                <w:sz w:val="20"/>
                <w:szCs w:val="20"/>
              </w:rPr>
              <w:t> </w:t>
            </w:r>
            <w:r w:rsidRPr="00377AA7">
              <w:rPr>
                <w:rFonts w:ascii="GHEA Grapalat" w:hAnsi="GHEA Grapalat" w:cs="Arial"/>
                <w:sz w:val="20"/>
                <w:szCs w:val="20"/>
                <w:lang w:val="hy-AM"/>
              </w:rPr>
              <w:t>22</w:t>
            </w:r>
            <w:r w:rsidRPr="00377AA7">
              <w:rPr>
                <w:rFonts w:ascii="GHEA Grapalat" w:hAnsi="GHEA Grapalat" w:cs="Arial"/>
                <w:sz w:val="20"/>
                <w:szCs w:val="20"/>
              </w:rPr>
              <w:t>.</w:t>
            </w:r>
            <w:r w:rsidRPr="00377AA7">
              <w:rPr>
                <w:rFonts w:ascii="GHEA Grapalat" w:hAnsi="GHEA Grapalat" w:cs="Sylfaen"/>
                <w:sz w:val="20"/>
                <w:szCs w:val="20"/>
              </w:rPr>
              <w:t>ա. Շահառուի ստորագրությունները</w:t>
            </w: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lang w:val="hy-AM"/>
              </w:rPr>
              <w:t>22</w:t>
            </w:r>
            <w:r w:rsidRPr="00377AA7">
              <w:rPr>
                <w:rFonts w:ascii="GHEA Grapalat" w:hAnsi="GHEA Grapalat" w:cs="Sylfaen"/>
                <w:sz w:val="20"/>
                <w:szCs w:val="20"/>
              </w:rPr>
              <w:t>.բ.</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Կ.Տ.</w:t>
            </w:r>
          </w:p>
          <w:p w:rsidR="00404109" w:rsidRPr="00377AA7" w:rsidRDefault="00404109" w:rsidP="00A9024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Arial"/>
                <w:sz w:val="20"/>
                <w:szCs w:val="20"/>
                <w:lang w:val="hy-AM"/>
              </w:rPr>
              <w:t>2</w:t>
            </w:r>
            <w:r w:rsidRPr="00377AA7">
              <w:rPr>
                <w:rFonts w:ascii="GHEA Grapalat" w:hAnsi="GHEA Grapalat" w:cs="Arial"/>
                <w:sz w:val="20"/>
                <w:szCs w:val="20"/>
              </w:rPr>
              <w:t>1.</w:t>
            </w:r>
            <w:r w:rsidRPr="00377AA7">
              <w:rPr>
                <w:rFonts w:ascii="GHEA Grapalat" w:hAnsi="GHEA Grapalat" w:cs="Sylfaen"/>
                <w:sz w:val="20"/>
                <w:szCs w:val="20"/>
              </w:rPr>
              <w:t xml:space="preserve">ա. </w:t>
            </w:r>
            <w:r w:rsidRPr="00377AA7">
              <w:rPr>
                <w:rFonts w:ascii="Courier New" w:hAnsi="Courier New" w:cs="Courier New"/>
                <w:sz w:val="20"/>
                <w:szCs w:val="20"/>
              </w:rPr>
              <w:t> </w:t>
            </w:r>
            <w:r w:rsidRPr="00377AA7">
              <w:rPr>
                <w:rFonts w:ascii="GHEA Grapalat" w:hAnsi="GHEA Grapalat" w:cs="Sylfaen"/>
                <w:sz w:val="20"/>
                <w:szCs w:val="20"/>
              </w:rPr>
              <w:t>Վճարողի ստորագրությունները`</w:t>
            </w:r>
          </w:p>
          <w:p w:rsidR="00404109" w:rsidRPr="00377AA7" w:rsidRDefault="00404109" w:rsidP="00A9024E">
            <w:pPr>
              <w:jc w:val="right"/>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/____________________/</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right"/>
              <w:rPr>
                <w:rFonts w:ascii="GHEA Grapalat" w:hAnsi="GHEA Grapalat" w:cs="Sylfaen"/>
                <w:sz w:val="20"/>
                <w:szCs w:val="20"/>
              </w:rPr>
            </w:pPr>
          </w:p>
          <w:p w:rsidR="00404109" w:rsidRPr="00377AA7" w:rsidRDefault="00404109" w:rsidP="00A9024E">
            <w:pPr>
              <w:jc w:val="right"/>
              <w:rPr>
                <w:rFonts w:ascii="GHEA Grapalat" w:hAnsi="GHEA Grapalat" w:cs="Sylfaen"/>
                <w:sz w:val="20"/>
                <w:szCs w:val="20"/>
              </w:rPr>
            </w:pPr>
            <w:r w:rsidRPr="00377AA7">
              <w:rPr>
                <w:rFonts w:ascii="GHEA Grapalat" w:hAnsi="GHEA Grapalat" w:cs="Sylfaen"/>
                <w:sz w:val="20"/>
                <w:szCs w:val="20"/>
                <w:lang w:val="hy-AM"/>
              </w:rPr>
              <w:t>2</w:t>
            </w:r>
            <w:r w:rsidRPr="00377AA7">
              <w:rPr>
                <w:rFonts w:ascii="GHEA Grapalat" w:hAnsi="GHEA Grapalat" w:cs="Sylfaen"/>
                <w:sz w:val="20"/>
                <w:szCs w:val="20"/>
              </w:rPr>
              <w:t>1.բ.                                                                    Կ.Տ.</w:t>
            </w:r>
          </w:p>
          <w:p w:rsidR="00404109" w:rsidRPr="00377AA7" w:rsidRDefault="00404109" w:rsidP="00A9024E">
            <w:pPr>
              <w:jc w:val="right"/>
              <w:rPr>
                <w:rFonts w:ascii="GHEA Grapalat" w:hAnsi="GHEA Grapalat" w:cs="Sylfaen"/>
                <w:sz w:val="20"/>
                <w:szCs w:val="20"/>
              </w:rPr>
            </w:pPr>
          </w:p>
        </w:tc>
      </w:tr>
      <w:tr w:rsidR="00404109" w:rsidRPr="00377AA7" w:rsidTr="00A9024E">
        <w:trPr>
          <w:trHeight w:val="2058"/>
        </w:trPr>
        <w:tc>
          <w:tcPr>
            <w:tcW w:w="5616" w:type="dxa"/>
            <w:tcBorders>
              <w:top w:val="single" w:sz="4" w:space="0" w:color="auto"/>
              <w:left w:val="single" w:sz="4" w:space="0" w:color="auto"/>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4</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Շահառուին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rPr>
                <w:rFonts w:ascii="GHEA Grapalat" w:hAnsi="GHEA Grapalat" w:cs="Tahoma"/>
                <w:color w:val="000000"/>
                <w:sz w:val="20"/>
                <w:szCs w:val="20"/>
                <w:lang w:val="hy-AM"/>
              </w:rPr>
            </w:pPr>
            <w:r w:rsidRPr="00377AA7">
              <w:rPr>
                <w:rFonts w:ascii="GHEA Grapalat" w:hAnsi="GHEA Grapalat" w:cs="Tahoma"/>
                <w:color w:val="000000"/>
                <w:sz w:val="20"/>
                <w:szCs w:val="20"/>
              </w:rPr>
              <w:t xml:space="preserve">                             </w:t>
            </w:r>
            <w:r w:rsidRPr="00377AA7">
              <w:rPr>
                <w:rFonts w:ascii="GHEA Grapalat" w:hAnsi="GHEA Grapalat" w:cs="Tahoma"/>
                <w:color w:val="000000"/>
                <w:sz w:val="20"/>
                <w:szCs w:val="20"/>
                <w:lang w:val="hy-AM"/>
              </w:rPr>
              <w:t xml:space="preserve">                 </w:t>
            </w:r>
          </w:p>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lang w:val="hy-AM"/>
              </w:rPr>
              <w:t xml:space="preserve">                                                 </w:t>
            </w:r>
            <w:r w:rsidRPr="00377AA7">
              <w:rPr>
                <w:rFonts w:ascii="GHEA Grapalat" w:hAnsi="GHEA Grapalat" w:cs="Tahoma"/>
                <w:color w:val="000000"/>
                <w:sz w:val="20"/>
                <w:szCs w:val="20"/>
              </w:rPr>
              <w:t xml:space="preserve">   /____________________/</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/ստորագրություն/</w:t>
            </w:r>
          </w:p>
          <w:p w:rsidR="00404109" w:rsidRPr="00377AA7" w:rsidRDefault="00404109" w:rsidP="00A9024E">
            <w:pPr>
              <w:rPr>
                <w:rFonts w:ascii="GHEA Grapalat" w:hAnsi="GHEA Grapalat" w:cs="Tahoma"/>
                <w:color w:val="000000"/>
                <w:sz w:val="20"/>
                <w:szCs w:val="20"/>
              </w:rPr>
            </w:pPr>
          </w:p>
          <w:p w:rsidR="00404109" w:rsidRPr="00377AA7" w:rsidRDefault="00404109" w:rsidP="00A9024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404109" w:rsidRPr="00377AA7" w:rsidRDefault="00404109" w:rsidP="00A9024E">
            <w:pPr>
              <w:rPr>
                <w:rFonts w:ascii="GHEA Grapalat" w:hAnsi="GHEA Grapalat" w:cs="Tahoma"/>
                <w:color w:val="000000"/>
                <w:sz w:val="20"/>
                <w:szCs w:val="20"/>
              </w:rPr>
            </w:pPr>
            <w:r w:rsidRPr="00377AA7">
              <w:rPr>
                <w:rFonts w:ascii="GHEA Grapalat" w:hAnsi="GHEA Grapalat" w:cs="Tahoma"/>
                <w:color w:val="000000"/>
                <w:sz w:val="20"/>
                <w:szCs w:val="20"/>
              </w:rPr>
              <w:t>2</w:t>
            </w:r>
            <w:r w:rsidRPr="00377AA7">
              <w:rPr>
                <w:rFonts w:ascii="GHEA Grapalat" w:hAnsi="GHEA Grapalat" w:cs="Tahoma"/>
                <w:color w:val="000000"/>
                <w:sz w:val="20"/>
                <w:szCs w:val="20"/>
                <w:lang w:val="hy-AM"/>
              </w:rPr>
              <w:t>3</w:t>
            </w:r>
            <w:r w:rsidRPr="00377AA7">
              <w:rPr>
                <w:rFonts w:ascii="GHEA Grapalat" w:hAnsi="GHEA Grapalat" w:cs="Tahoma"/>
                <w:color w:val="000000"/>
                <w:sz w:val="20"/>
                <w:szCs w:val="20"/>
              </w:rPr>
              <w:t xml:space="preserve">.ա.   </w:t>
            </w:r>
            <w:r w:rsidRPr="00377AA7">
              <w:rPr>
                <w:rFonts w:ascii="GHEA Grapalat" w:hAnsi="GHEA Grapalat" w:cs="Tahoma"/>
                <w:color w:val="000000"/>
                <w:sz w:val="20"/>
                <w:szCs w:val="20"/>
                <w:lang w:val="hy-AM"/>
              </w:rPr>
              <w:t>Վճարողին  սպասարկող ֆինանսական կազմակերպություն</w:t>
            </w:r>
            <w:r w:rsidRPr="00377AA7">
              <w:rPr>
                <w:rFonts w:ascii="GHEA Grapalat" w:hAnsi="GHEA Grapalat" w:cs="Tahoma"/>
                <w:color w:val="000000"/>
                <w:sz w:val="20"/>
                <w:szCs w:val="20"/>
              </w:rPr>
              <w:t xml:space="preserve"> </w:t>
            </w: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p>
          <w:p w:rsidR="00404109" w:rsidRPr="00377AA7" w:rsidRDefault="00404109" w:rsidP="00A9024E">
            <w:pPr>
              <w:jc w:val="right"/>
              <w:rPr>
                <w:rFonts w:ascii="GHEA Grapalat" w:hAnsi="GHEA Grapalat" w:cs="Tahoma"/>
                <w:color w:val="000000"/>
                <w:sz w:val="20"/>
                <w:szCs w:val="20"/>
              </w:rPr>
            </w:pPr>
            <w:r w:rsidRPr="00377AA7">
              <w:rPr>
                <w:rFonts w:ascii="GHEA Grapalat" w:hAnsi="GHEA Grapalat" w:cs="Tahoma"/>
                <w:color w:val="000000"/>
                <w:sz w:val="20"/>
                <w:szCs w:val="20"/>
              </w:rPr>
              <w:t>/____________________/</w:t>
            </w:r>
          </w:p>
          <w:p w:rsidR="00404109" w:rsidRPr="00377AA7" w:rsidRDefault="00404109" w:rsidP="00A9024E">
            <w:pPr>
              <w:jc w:val="cente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/ստորագրություն/</w:t>
            </w:r>
          </w:p>
          <w:p w:rsidR="00404109" w:rsidRPr="00377AA7" w:rsidRDefault="00404109" w:rsidP="00A9024E">
            <w:pPr>
              <w:jc w:val="right"/>
              <w:rPr>
                <w:rFonts w:ascii="GHEA Grapalat" w:hAnsi="GHEA Grapalat" w:cs="Arial"/>
                <w:sz w:val="20"/>
                <w:szCs w:val="20"/>
                <w:lang w:val="hy-AM"/>
              </w:rPr>
            </w:pPr>
          </w:p>
        </w:tc>
      </w:tr>
      <w:tr w:rsidR="00404109" w:rsidRPr="00377AA7" w:rsidTr="00A9024E">
        <w:trPr>
          <w:trHeight w:val="2194"/>
        </w:trPr>
        <w:tc>
          <w:tcPr>
            <w:tcW w:w="5616" w:type="dxa"/>
            <w:tcBorders>
              <w:top w:val="nil"/>
              <w:left w:val="single" w:sz="4" w:space="0" w:color="auto"/>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24.բ.                                                       Կ.Տ.</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Tahoma"/>
                <w:color w:val="000000"/>
                <w:sz w:val="20"/>
                <w:szCs w:val="20"/>
              </w:rPr>
              <w:t xml:space="preserve"> </w:t>
            </w:r>
            <w:r w:rsidRPr="00377AA7">
              <w:rPr>
                <w:rFonts w:ascii="GHEA Grapalat" w:hAnsi="GHEA Grapalat" w:cs="Sylfaen"/>
                <w:sz w:val="20"/>
                <w:szCs w:val="20"/>
              </w:rPr>
              <w:t>2</w:t>
            </w:r>
            <w:r w:rsidRPr="00377AA7">
              <w:rPr>
                <w:rFonts w:ascii="GHEA Grapalat" w:hAnsi="GHEA Grapalat" w:cs="Sylfaen"/>
                <w:sz w:val="20"/>
                <w:szCs w:val="20"/>
                <w:lang w:val="hy-AM"/>
              </w:rPr>
              <w:t>4</w:t>
            </w:r>
            <w:r w:rsidRPr="00377AA7">
              <w:rPr>
                <w:rFonts w:ascii="GHEA Grapalat" w:hAnsi="GHEA Grapalat" w:cs="Sylfaen"/>
                <w:sz w:val="20"/>
                <w:szCs w:val="20"/>
              </w:rPr>
              <w:t>.</w:t>
            </w:r>
            <w:r w:rsidRPr="00377AA7">
              <w:rPr>
                <w:rFonts w:ascii="GHEA Grapalat" w:hAnsi="GHEA Grapalat" w:cs="Sylfaen"/>
                <w:sz w:val="20"/>
                <w:szCs w:val="20"/>
                <w:lang w:val="hy-AM"/>
              </w:rPr>
              <w:t>գ</w:t>
            </w:r>
            <w:r w:rsidRPr="00377AA7">
              <w:rPr>
                <w:rFonts w:ascii="GHEA Grapalat" w:hAnsi="GHEA Grapalat" w:cs="Tahoma"/>
                <w:color w:val="000000"/>
                <w:sz w:val="20"/>
                <w:szCs w:val="20"/>
              </w:rPr>
              <w:t xml:space="preserve">                                                 "___"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 xml:space="preserve">20___ </w:t>
            </w:r>
            <w:r w:rsidRPr="00377AA7">
              <w:rPr>
                <w:rFonts w:ascii="GHEA Grapalat" w:hAnsi="GHEA Grapalat" w:cs="Sylfaen"/>
                <w:color w:val="000000"/>
                <w:sz w:val="20"/>
                <w:szCs w:val="20"/>
              </w:rPr>
              <w:t>թ.</w:t>
            </w: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23.բ.                                                                 Կ.Տ.    </w:t>
            </w:r>
          </w:p>
          <w:p w:rsidR="00404109" w:rsidRPr="00377AA7" w:rsidRDefault="00404109" w:rsidP="00A9024E">
            <w:pPr>
              <w:rPr>
                <w:rFonts w:ascii="GHEA Grapalat" w:hAnsi="GHEA Grapalat" w:cs="Sylfaen"/>
                <w:sz w:val="20"/>
                <w:szCs w:val="20"/>
              </w:rPr>
            </w:pPr>
          </w:p>
          <w:p w:rsidR="00404109" w:rsidRPr="00377AA7" w:rsidRDefault="00404109" w:rsidP="00A9024E">
            <w:pPr>
              <w:rPr>
                <w:rFonts w:ascii="GHEA Grapalat" w:hAnsi="GHEA Grapalat" w:cs="Sylfaen"/>
                <w:sz w:val="20"/>
                <w:szCs w:val="20"/>
              </w:rPr>
            </w:pPr>
            <w:r w:rsidRPr="00377AA7">
              <w:rPr>
                <w:rFonts w:ascii="GHEA Grapalat" w:hAnsi="GHEA Grapalat" w:cs="Sylfaen"/>
                <w:sz w:val="20"/>
                <w:szCs w:val="20"/>
              </w:rPr>
              <w:t xml:space="preserve">                     </w:t>
            </w:r>
          </w:p>
          <w:p w:rsidR="00404109" w:rsidRPr="00377AA7" w:rsidRDefault="00404109" w:rsidP="00A9024E">
            <w:pPr>
              <w:rPr>
                <w:rFonts w:ascii="GHEA Grapalat" w:hAnsi="GHEA Grapalat" w:cs="Sylfaen"/>
                <w:color w:val="000000"/>
                <w:sz w:val="20"/>
                <w:szCs w:val="20"/>
              </w:rPr>
            </w:pPr>
            <w:r w:rsidRPr="00377AA7">
              <w:rPr>
                <w:rFonts w:ascii="GHEA Grapalat" w:hAnsi="GHEA Grapalat" w:cs="Sylfaen"/>
                <w:sz w:val="20"/>
                <w:szCs w:val="20"/>
              </w:rPr>
              <w:t>23.</w:t>
            </w:r>
            <w:r w:rsidRPr="00377AA7">
              <w:rPr>
                <w:rFonts w:ascii="GHEA Grapalat" w:hAnsi="GHEA Grapalat" w:cs="Sylfaen"/>
                <w:sz w:val="20"/>
                <w:szCs w:val="20"/>
                <w:lang w:val="hy-AM"/>
              </w:rPr>
              <w:t>գ</w:t>
            </w:r>
            <w:r w:rsidRPr="00377AA7">
              <w:rPr>
                <w:rFonts w:ascii="GHEA Grapalat" w:hAnsi="GHEA Grapalat" w:cs="Sylfaen"/>
                <w:sz w:val="20"/>
                <w:szCs w:val="20"/>
              </w:rPr>
              <w:t xml:space="preserve">.Կատարման ամսաթիվը`           </w:t>
            </w:r>
            <w:r w:rsidRPr="00377AA7">
              <w:rPr>
                <w:rFonts w:ascii="GHEA Grapalat" w:hAnsi="GHEA Grapalat" w:cs="Tahoma"/>
                <w:color w:val="000000"/>
                <w:sz w:val="20"/>
                <w:szCs w:val="20"/>
              </w:rPr>
              <w:t xml:space="preserve">"___" </w:t>
            </w:r>
            <w:r w:rsidRPr="00377AA7">
              <w:rPr>
                <w:rFonts w:ascii="GHEA Grapalat" w:hAnsi="GHEA Grapalat" w:cs="Sylfaen"/>
                <w:color w:val="000000"/>
                <w:sz w:val="20"/>
                <w:szCs w:val="20"/>
              </w:rPr>
              <w:t xml:space="preserve">___ </w:t>
            </w:r>
            <w:r w:rsidRPr="00377AA7">
              <w:rPr>
                <w:rFonts w:ascii="GHEA Grapalat" w:hAnsi="GHEA Grapalat" w:cs="Tahoma"/>
                <w:color w:val="000000"/>
                <w:sz w:val="20"/>
                <w:szCs w:val="20"/>
              </w:rPr>
              <w:t>20___</w:t>
            </w:r>
            <w:r w:rsidRPr="00377AA7">
              <w:rPr>
                <w:rFonts w:ascii="GHEA Grapalat" w:hAnsi="GHEA Grapalat" w:cs="Sylfaen"/>
                <w:color w:val="000000"/>
                <w:sz w:val="20"/>
                <w:szCs w:val="20"/>
              </w:rPr>
              <w:t>թ.</w:t>
            </w:r>
          </w:p>
          <w:p w:rsidR="00404109" w:rsidRPr="00377AA7" w:rsidRDefault="00404109" w:rsidP="00A9024E">
            <w:pPr>
              <w:rPr>
                <w:rFonts w:ascii="GHEA Grapalat" w:hAnsi="GHEA Grapalat" w:cs="Sylfaen"/>
                <w:color w:val="000000"/>
                <w:sz w:val="20"/>
                <w:szCs w:val="20"/>
              </w:rPr>
            </w:pPr>
          </w:p>
          <w:p w:rsidR="00404109" w:rsidRPr="00377AA7" w:rsidRDefault="00404109" w:rsidP="00A9024E">
            <w:pPr>
              <w:rPr>
                <w:rFonts w:ascii="GHEA Grapalat" w:hAnsi="GHEA Grapalat" w:cs="Sylfaen"/>
                <w:sz w:val="20"/>
                <w:szCs w:val="20"/>
              </w:rPr>
            </w:pPr>
          </w:p>
          <w:p w:rsidR="00404109" w:rsidRPr="00377AA7" w:rsidRDefault="00404109" w:rsidP="00A9024E">
            <w:pPr>
              <w:jc w:val="right"/>
              <w:rPr>
                <w:rFonts w:ascii="GHEA Grapalat" w:hAnsi="GHEA Grapalat" w:cs="Arial"/>
                <w:sz w:val="20"/>
                <w:szCs w:val="20"/>
              </w:rPr>
            </w:pPr>
          </w:p>
        </w:tc>
      </w:tr>
    </w:tbl>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404109" w:rsidRPr="00377AA7" w:rsidRDefault="00404109" w:rsidP="0040410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77AA7">
        <w:rPr>
          <w:rFonts w:ascii="GHEA Grapalat" w:hAnsi="GHEA Grapalat"/>
          <w:i/>
          <w:sz w:val="16"/>
          <w:lang w:val="hy-AM"/>
        </w:rPr>
        <w:lastRenderedPageBreak/>
        <w:t>* Վճարման պահանջագիրը լրացվում է համաձայն սույն հրավերով սահմանված «Վճարման պահանջագրի պարտադիր վավերապայմանների և լրացման կարգի»:</w:t>
      </w:r>
    </w:p>
    <w:p w:rsidR="00404109" w:rsidRPr="00377AA7" w:rsidRDefault="00404109" w:rsidP="00404109">
      <w:pPr>
        <w:jc w:val="center"/>
        <w:rPr>
          <w:rFonts w:ascii="GHEA Grapalat" w:hAnsi="GHEA Grapalat"/>
          <w:b/>
          <w:sz w:val="22"/>
          <w:szCs w:val="22"/>
          <w:lang w:val="nl-NL"/>
        </w:rPr>
      </w:pPr>
      <w:r w:rsidRPr="00377AA7">
        <w:rPr>
          <w:rFonts w:ascii="GHEA Grapalat" w:hAnsi="GHEA Grapalat"/>
          <w:b/>
          <w:lang w:val="hy-AM"/>
        </w:rPr>
        <w:br w:type="page"/>
      </w:r>
      <w:r w:rsidRPr="00377AA7">
        <w:rPr>
          <w:rFonts w:ascii="GHEA Grapalat" w:hAnsi="GHEA Grapalat"/>
          <w:b/>
          <w:sz w:val="22"/>
          <w:szCs w:val="22"/>
          <w:lang w:val="hy-AM"/>
        </w:rPr>
        <w:lastRenderedPageBreak/>
        <w:t>Վճարման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պահանջագրի</w:t>
      </w:r>
      <w:r w:rsidRPr="00377AA7">
        <w:rPr>
          <w:rFonts w:ascii="GHEA Grapalat" w:hAnsi="GHEA Grapalat"/>
          <w:b/>
          <w:sz w:val="22"/>
          <w:szCs w:val="22"/>
          <w:lang w:val="nl-NL"/>
        </w:rPr>
        <w:t xml:space="preserve"> </w:t>
      </w:r>
      <w:r w:rsidRPr="00377AA7">
        <w:rPr>
          <w:rFonts w:ascii="GHEA Grapalat" w:hAnsi="GHEA Grapalat"/>
          <w:b/>
          <w:sz w:val="22"/>
          <w:szCs w:val="22"/>
          <w:lang w:val="hy-AM"/>
        </w:rPr>
        <w:t>պարտադիր</w:t>
      </w:r>
      <w:r w:rsidRPr="00377AA7">
        <w:rPr>
          <w:rFonts w:ascii="GHEA Grapalat" w:hAnsi="GHEA Grapalat"/>
          <w:b/>
          <w:sz w:val="22"/>
          <w:szCs w:val="22"/>
          <w:lang w:val="nl-NL"/>
        </w:rPr>
        <w:t xml:space="preserve"> </w:t>
      </w:r>
      <w:r w:rsidRPr="00377AA7">
        <w:rPr>
          <w:rFonts w:ascii="GHEA Grapalat" w:hAnsi="GHEA Grapalat"/>
          <w:b/>
          <w:sz w:val="22"/>
          <w:szCs w:val="22"/>
          <w:lang w:val="hy-AM"/>
        </w:rPr>
        <w:t>վավերապայմանները</w:t>
      </w:r>
      <w:r w:rsidRPr="00377AA7">
        <w:rPr>
          <w:rFonts w:ascii="GHEA Grapalat" w:hAnsi="GHEA Grapalat"/>
          <w:b/>
          <w:sz w:val="22"/>
          <w:szCs w:val="22"/>
          <w:lang w:val="nl-NL"/>
        </w:rPr>
        <w:t xml:space="preserve"> </w:t>
      </w:r>
      <w:r w:rsidRPr="00377AA7">
        <w:rPr>
          <w:rFonts w:ascii="GHEA Grapalat" w:hAnsi="GHEA Grapalat"/>
          <w:b/>
          <w:sz w:val="22"/>
          <w:szCs w:val="22"/>
          <w:lang w:val="hy-AM"/>
        </w:rPr>
        <w:t>և</w:t>
      </w:r>
      <w:r w:rsidRPr="00377AA7">
        <w:rPr>
          <w:rFonts w:ascii="GHEA Grapalat" w:hAnsi="GHEA Grapalat"/>
          <w:b/>
          <w:sz w:val="22"/>
          <w:szCs w:val="22"/>
          <w:lang w:val="nl-NL"/>
        </w:rPr>
        <w:t xml:space="preserve"> </w:t>
      </w:r>
      <w:r w:rsidRPr="00377AA7">
        <w:rPr>
          <w:rFonts w:ascii="GHEA Grapalat" w:hAnsi="GHEA Grapalat"/>
          <w:b/>
          <w:sz w:val="22"/>
          <w:szCs w:val="22"/>
          <w:lang w:val="hy-AM"/>
        </w:rPr>
        <w:t>լրացման</w:t>
      </w:r>
      <w:r w:rsidRPr="00377AA7">
        <w:rPr>
          <w:rFonts w:ascii="GHEA Grapalat" w:hAnsi="GHEA Grapalat"/>
          <w:b/>
          <w:sz w:val="22"/>
          <w:szCs w:val="22"/>
          <w:lang w:val="nl-NL"/>
        </w:rPr>
        <w:t xml:space="preserve"> </w:t>
      </w:r>
      <w:r w:rsidRPr="00377AA7">
        <w:rPr>
          <w:rFonts w:ascii="GHEA Grapalat" w:hAnsi="GHEA Grapalat"/>
          <w:b/>
          <w:sz w:val="22"/>
          <w:szCs w:val="22"/>
          <w:lang w:val="hy-AM"/>
        </w:rPr>
        <w:t>ուղեցույցը</w:t>
      </w:r>
    </w:p>
    <w:p w:rsidR="00404109" w:rsidRPr="00377AA7" w:rsidRDefault="00404109" w:rsidP="00404109">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Նշված դաշտի/</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lang w:val="hy-AM"/>
              </w:rPr>
            </w:pPr>
            <w:r w:rsidRPr="00377AA7">
              <w:rPr>
                <w:rFonts w:ascii="GHEA Grapalat" w:hAnsi="GHEA Grapalat"/>
                <w:b/>
                <w:sz w:val="20"/>
                <w:szCs w:val="20"/>
              </w:rPr>
              <w:t>Վավերապայմանի լրացման պահանջը</w:t>
            </w:r>
            <w:r w:rsidRPr="00377AA7">
              <w:rPr>
                <w:rFonts w:ascii="GHEA Grapalat" w:hAnsi="GHEA Grapalat"/>
                <w:b/>
                <w:sz w:val="20"/>
                <w:szCs w:val="20"/>
                <w:lang w:val="hy-AM"/>
              </w:rPr>
              <w:t xml:space="preserve"> </w:t>
            </w:r>
          </w:p>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Վավերապայմանը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 xml:space="preserve">լրացնող կողմը` </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շահառուն կամ վճարողը</w:t>
            </w:r>
          </w:p>
          <w:p w:rsidR="00404109" w:rsidRPr="00377AA7" w:rsidRDefault="00404109" w:rsidP="00A9024E">
            <w:pPr>
              <w:ind w:left="-588" w:firstLine="588"/>
              <w:jc w:val="center"/>
              <w:rPr>
                <w:rFonts w:ascii="GHEA Grapalat" w:hAnsi="GHEA Grapalat"/>
                <w:b/>
                <w:sz w:val="20"/>
                <w:szCs w:val="20"/>
              </w:rPr>
            </w:pPr>
            <w:r w:rsidRPr="00377AA7">
              <w:rPr>
                <w:rFonts w:ascii="GHEA Grapalat" w:hAnsi="GHEA Grapalat"/>
                <w:b/>
                <w:sz w:val="20"/>
                <w:szCs w:val="20"/>
              </w:rPr>
              <w:t>(</w:t>
            </w:r>
            <w:r w:rsidRPr="00377AA7">
              <w:rPr>
                <w:rFonts w:ascii="GHEA Grapalat" w:hAnsi="GHEA Grapalat"/>
                <w:b/>
                <w:sz w:val="20"/>
                <w:szCs w:val="20"/>
                <w:lang w:val="hy-AM"/>
              </w:rPr>
              <w:t>գնումների գործընթացի հետ կապված</w:t>
            </w:r>
            <w:r w:rsidRPr="00377AA7">
              <w:rPr>
                <w:rFonts w:ascii="GHEA Grapalat" w:hAnsi="GHEA Grapalat"/>
                <w:b/>
                <w:sz w:val="20"/>
                <w:szCs w:val="20"/>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b/>
                <w:sz w:val="20"/>
                <w:szCs w:val="20"/>
              </w:rPr>
            </w:pPr>
            <w:r w:rsidRPr="00377AA7">
              <w:rPr>
                <w:rFonts w:ascii="GHEA Grapalat" w:hAnsi="GHEA Grapalat"/>
                <w:b/>
                <w:sz w:val="20"/>
                <w:szCs w:val="20"/>
              </w:rPr>
              <w:t>5</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Փաստաթղթի վրա նախապես լրացված է &lt;Վճարման պահանջագիր&gt;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կողմից` վճարողի բանկին վճարման պահանջագիրը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132" w:hanging="132"/>
              <w:jc w:val="center"/>
              <w:rPr>
                <w:rFonts w:ascii="GHEA Grapalat" w:hAnsi="GHEA Grapalat"/>
                <w:sz w:val="20"/>
                <w:szCs w:val="20"/>
                <w:lang w:val="hy-AM"/>
              </w:rPr>
            </w:pPr>
            <w:r w:rsidRPr="00377AA7">
              <w:rPr>
                <w:rFonts w:ascii="GHEA Grapalat" w:hAnsi="GHEA Grapalat"/>
                <w:sz w:val="20"/>
                <w:szCs w:val="20"/>
              </w:rPr>
              <w:t>լրացվում է շահառուի կողմից` վճարողի բանկին վճարման պահանջագրի ներկայացման օրը</w:t>
            </w:r>
            <w:r w:rsidRPr="00377AA7">
              <w:rPr>
                <w:rFonts w:ascii="GHEA Grapalat" w:hAnsi="GHEA Grapalat"/>
                <w:sz w:val="20"/>
                <w:szCs w:val="20"/>
                <w:lang w:val="hy-AM"/>
              </w:rPr>
              <w:t xml:space="preserve">: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both"/>
              <w:rPr>
                <w:rFonts w:ascii="GHEA Grapalat" w:hAnsi="GHEA Grapalat"/>
                <w:sz w:val="20"/>
                <w:szCs w:val="20"/>
              </w:rPr>
            </w:pPr>
            <w:r w:rsidRPr="00377AA7">
              <w:rPr>
                <w:rFonts w:ascii="GHEA Grapalat" w:hAnsi="GHEA Grapalat" w:cs="Sylfaen"/>
                <w:sz w:val="20"/>
                <w:szCs w:val="20"/>
                <w:lang w:val="hy-AM"/>
              </w:rPr>
              <w:t>Վճարողի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377AA7">
              <w:rPr>
                <w:rFonts w:ascii="GHEA Grapalat" w:hAnsi="GHEA Grapalat"/>
                <w:sz w:val="20"/>
                <w:szCs w:val="20"/>
                <w:lang w:val="hy-AM"/>
              </w:rPr>
              <w:t xml:space="preserve"> </w:t>
            </w:r>
            <w:r w:rsidRPr="00377AA7">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ind w:left="252" w:hanging="252"/>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w:t>
            </w:r>
            <w:r w:rsidRPr="00377AA7">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լրացվում է վճարողի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w:t>
            </w:r>
            <w:r w:rsidRPr="00377AA7">
              <w:rPr>
                <w:rFonts w:ascii="GHEA Grapalat" w:hAnsi="GHEA Grapalat" w:cs="Sylfaen"/>
                <w:sz w:val="20"/>
                <w:szCs w:val="20"/>
                <w:lang w:val="hy-AM"/>
              </w:rPr>
              <w:t>ի  անվանումը</w:t>
            </w:r>
            <w:r w:rsidRPr="00377AA7">
              <w:rPr>
                <w:rFonts w:ascii="GHEA Grapalat" w:hAnsi="GHEA Grapalat" w:cs="Sylfaen"/>
                <w:sz w:val="20"/>
                <w:szCs w:val="20"/>
              </w:rPr>
              <w:t>,</w:t>
            </w:r>
            <w:r w:rsidRPr="00377AA7">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w:t>
            </w:r>
            <w:r w:rsidRPr="00377AA7">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rPr>
              <w:t xml:space="preserve"> (</w:t>
            </w:r>
            <w:r w:rsidRPr="00377AA7">
              <w:rPr>
                <w:rFonts w:ascii="GHEA Grapalat" w:hAnsi="GHEA Grapalat" w:cs="Sylfaen"/>
                <w:sz w:val="20"/>
                <w:szCs w:val="20"/>
                <w:lang w:val="hy-AM"/>
              </w:rPr>
              <w:t>գնումների հետ կապված գործընթացում չի լրացվում</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ru-RU"/>
              </w:rPr>
              <w:t>(</w:t>
            </w:r>
            <w:r w:rsidRPr="00377AA7">
              <w:rPr>
                <w:rFonts w:ascii="GHEA Grapalat" w:hAnsi="GHEA Grapalat" w:cs="Sylfaen"/>
                <w:sz w:val="20"/>
                <w:szCs w:val="20"/>
                <w:lang w:val="hy-AM"/>
              </w:rPr>
              <w:t>չի լրացվում</w:t>
            </w:r>
            <w:r w:rsidRPr="00377AA7">
              <w:rPr>
                <w:rFonts w:ascii="GHEA Grapalat" w:hAnsi="GHEA Grapalat" w:cs="Sylfaen"/>
                <w:sz w:val="20"/>
                <w:szCs w:val="20"/>
                <w:lang w:val="ru-RU"/>
              </w:rPr>
              <w:t>)</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 այն բանկային (</w:t>
            </w:r>
            <w:r w:rsidRPr="00377AA7">
              <w:rPr>
                <w:rFonts w:ascii="GHEA Grapalat" w:hAnsi="GHEA Grapalat"/>
                <w:sz w:val="20"/>
                <w:szCs w:val="20"/>
                <w:lang w:val="hy-AM"/>
              </w:rPr>
              <w:t>գանձապետական</w:t>
            </w:r>
            <w:r w:rsidRPr="00377AA7">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լրացվում է վճարողի կողմից</w:t>
            </w:r>
            <w:r w:rsidRPr="00377AA7">
              <w:rPr>
                <w:rFonts w:ascii="GHEA Grapalat" w:hAnsi="GHEA Grapalat"/>
                <w:sz w:val="20"/>
                <w:szCs w:val="20"/>
                <w:lang w:val="hy-AM"/>
              </w:rPr>
              <w:t xml:space="preserve"> </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Ակցեպտավորված գումարը՝  (թվերով</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և</w:t>
            </w:r>
            <w:r w:rsidRPr="00377AA7">
              <w:rPr>
                <w:rFonts w:ascii="GHEA Grapalat" w:hAnsi="GHEA Grapalat" w:cs="Arial"/>
                <w:sz w:val="20"/>
                <w:szCs w:val="20"/>
                <w:lang w:val="hy-AM"/>
              </w:rPr>
              <w:t xml:space="preserve"> </w:t>
            </w:r>
            <w:r w:rsidRPr="00377AA7">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ոչ 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(չի լրացվում եւ չի կիրառվում)</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վճարողի 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 xml:space="preserve">Պարտադիր </w:t>
            </w:r>
            <w:r w:rsidRPr="00377AA7">
              <w:rPr>
                <w:rFonts w:ascii="GHEA Grapalat" w:hAnsi="GHEA Grapalat"/>
                <w:sz w:val="20"/>
                <w:szCs w:val="20"/>
                <w:lang w:val="hy-AM"/>
              </w:rPr>
              <w:t xml:space="preserve">լրացվում է </w:t>
            </w:r>
            <w:r w:rsidRPr="00377AA7">
              <w:rPr>
                <w:rFonts w:ascii="GHEA Grapalat" w:hAnsi="GHEA Grapalat"/>
                <w:sz w:val="20"/>
                <w:szCs w:val="20"/>
              </w:rPr>
              <w:t>«</w:t>
            </w:r>
            <w:r w:rsidRPr="00377AA7">
              <w:rPr>
                <w:rFonts w:ascii="GHEA Grapalat" w:hAnsi="GHEA Grapalat"/>
                <w:sz w:val="20"/>
                <w:szCs w:val="20"/>
                <w:lang w:val="hy-AM"/>
              </w:rPr>
              <w:t>պայմանագրի կատարման ապահովման համար</w:t>
            </w:r>
            <w:r w:rsidRPr="00377AA7">
              <w:rPr>
                <w:rFonts w:ascii="GHEA Grapalat" w:hAnsi="GHEA Grapalat"/>
                <w:sz w:val="20"/>
                <w:szCs w:val="20"/>
              </w:rPr>
              <w:t>»</w:t>
            </w:r>
            <w:r w:rsidRPr="00377AA7">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նախապես լրացվում է շահառուի կողմից` հրավերով</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377AA7">
              <w:rPr>
                <w:rFonts w:ascii="GHEA Grapalat" w:hAnsi="GHEA Grapalat"/>
                <w:sz w:val="20"/>
                <w:szCs w:val="20"/>
              </w:rPr>
              <w:lastRenderedPageBreak/>
              <w:t>ներկայացման համար հիմք հանդիսացող պայմանագրի համարը</w:t>
            </w:r>
            <w:r w:rsidRPr="00377AA7">
              <w:rPr>
                <w:rFonts w:ascii="GHEA Grapalat" w:hAnsi="GHEA Grapalat"/>
                <w:sz w:val="20"/>
                <w:szCs w:val="20"/>
                <w:lang w:val="hy-AM"/>
              </w:rPr>
              <w:t>,</w:t>
            </w:r>
            <w:r w:rsidRPr="00377AA7">
              <w:rPr>
                <w:rFonts w:ascii="GHEA Grapalat" w:hAnsi="GHEA Grapalat" w:cs="Arial"/>
                <w:sz w:val="20"/>
                <w:szCs w:val="20"/>
                <w:lang w:val="hy-AM"/>
              </w:rPr>
              <w:t xml:space="preserve"> </w:t>
            </w:r>
            <w:r w:rsidRPr="00377AA7">
              <w:rPr>
                <w:rFonts w:ascii="GHEA Grapalat" w:hAnsi="GHEA Grapalat"/>
                <w:sz w:val="20"/>
                <w:szCs w:val="20"/>
              </w:rPr>
              <w:t xml:space="preserve"> գնման ընթացակարգի ծածկագիրը</w:t>
            </w:r>
            <w:r w:rsidRPr="00377AA7">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lastRenderedPageBreak/>
              <w:t xml:space="preserve">լրացվում է </w:t>
            </w:r>
            <w:r w:rsidRPr="00377AA7">
              <w:rPr>
                <w:rFonts w:ascii="GHEA Grapalat" w:hAnsi="GHEA Grapalat"/>
                <w:sz w:val="20"/>
                <w:szCs w:val="20"/>
                <w:lang w:val="hy-AM"/>
              </w:rPr>
              <w:t>շահառու</w:t>
            </w:r>
            <w:r w:rsidRPr="00377AA7">
              <w:rPr>
                <w:rFonts w:ascii="GHEA Grapalat" w:hAnsi="GHEA Grapalat"/>
                <w:sz w:val="20"/>
                <w:szCs w:val="20"/>
              </w:rPr>
              <w:t>ի 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Del="0010680B" w:rsidRDefault="00404109" w:rsidP="00A9024E">
            <w:pPr>
              <w:jc w:val="center"/>
              <w:rPr>
                <w:rFonts w:ascii="GHEA Grapalat" w:hAnsi="GHEA Grapalat"/>
                <w:sz w:val="20"/>
                <w:szCs w:val="20"/>
                <w:lang w:val="hy-AM"/>
              </w:rPr>
            </w:pPr>
            <w:r w:rsidRPr="00377AA7">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sz w:val="20"/>
                <w:szCs w:val="20"/>
              </w:rPr>
              <w:t>պարտադիր</w:t>
            </w:r>
            <w:r w:rsidRPr="00377AA7">
              <w:rPr>
                <w:rFonts w:ascii="GHEA Grapalat" w:hAnsi="GHEA Grapalat" w:cs="Sylfaen"/>
                <w:sz w:val="20"/>
                <w:szCs w:val="20"/>
                <w:lang w:val="hy-AM"/>
              </w:rPr>
              <w:t xml:space="preserve"> </w:t>
            </w:r>
          </w:p>
          <w:p w:rsidR="00404109" w:rsidRPr="00377AA7" w:rsidRDefault="00404109" w:rsidP="00A9024E">
            <w:pPr>
              <w:jc w:val="center"/>
              <w:rPr>
                <w:rFonts w:ascii="GHEA Grapalat" w:hAnsi="GHEA Grapalat" w:cs="Sylfaen"/>
                <w:sz w:val="20"/>
                <w:szCs w:val="20"/>
                <w:lang w:val="hy-AM"/>
              </w:rPr>
            </w:pPr>
            <w:r w:rsidRPr="00377AA7">
              <w:rPr>
                <w:rFonts w:ascii="GHEA Grapalat" w:hAnsi="GHEA Grapalat" w:cs="Sylfaen"/>
                <w:sz w:val="20"/>
                <w:szCs w:val="20"/>
                <w:lang w:val="hy-AM"/>
              </w:rPr>
              <w:t xml:space="preserve">լրացվում է &lt;ակցեպտավորված վճարում&gt; բառերը, </w:t>
            </w:r>
          </w:p>
          <w:p w:rsidR="00404109" w:rsidRPr="00377AA7" w:rsidRDefault="00404109" w:rsidP="00A9024E">
            <w:pPr>
              <w:jc w:val="center"/>
              <w:rPr>
                <w:rFonts w:ascii="GHEA Grapalat" w:hAnsi="GHEA Grapalat"/>
                <w:sz w:val="20"/>
                <w:szCs w:val="20"/>
                <w:lang w:val="hy-AM"/>
              </w:rPr>
            </w:pPr>
            <w:r w:rsidRPr="00377AA7">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նախապես լրացվում է շահառուի կողմից </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377AA7">
              <w:rPr>
                <w:rFonts w:ascii="GHEA Grapalat" w:hAnsi="GHEA Grapalat"/>
                <w:sz w:val="20"/>
                <w:szCs w:val="20"/>
                <w:lang w:val="hy-AM"/>
              </w:rPr>
              <w:t xml:space="preserve"> </w:t>
            </w:r>
            <w:r w:rsidRPr="00377AA7">
              <w:rPr>
                <w:rFonts w:ascii="GHEA Grapalat" w:hAnsi="GHEA Grapalat"/>
                <w:sz w:val="20"/>
                <w:szCs w:val="20"/>
              </w:rPr>
              <w:t>(</w:t>
            </w:r>
            <w:r w:rsidRPr="00377AA7">
              <w:rPr>
                <w:rFonts w:ascii="GHEA Grapalat" w:hAnsi="GHEA Grapalat"/>
                <w:sz w:val="20"/>
                <w:szCs w:val="20"/>
                <w:lang w:val="hy-AM"/>
              </w:rPr>
              <w:t>վճարողի բանկին</w:t>
            </w:r>
            <w:r w:rsidRPr="00377AA7">
              <w:rPr>
                <w:rFonts w:ascii="GHEA Grapalat" w:hAnsi="GHEA Grapalat"/>
                <w:sz w:val="20"/>
                <w:szCs w:val="20"/>
              </w:rPr>
              <w:t>)</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Եթ ե լրացվել է &lt;</w:t>
            </w:r>
            <w:r w:rsidRPr="00377AA7">
              <w:rPr>
                <w:rFonts w:ascii="GHEA Grapalat" w:hAnsi="GHEA Grapalat" w:cs="Sylfaen"/>
                <w:sz w:val="20"/>
                <w:szCs w:val="20"/>
                <w:lang w:val="hy-AM"/>
              </w:rPr>
              <w:t>Վճարման կատարման հիմքեր&gt; դաշտը ապա այս տվյալը պարտադիր լրացվում է</w:t>
            </w:r>
            <w:r w:rsidRPr="00377AA7">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շահառուի</w:t>
            </w:r>
            <w:r w:rsidRPr="00377AA7">
              <w:rPr>
                <w:rFonts w:ascii="GHEA Grapalat" w:hAnsi="GHEA Grapalat"/>
                <w:sz w:val="20"/>
                <w:szCs w:val="20"/>
                <w:lang w:val="hy-AM"/>
              </w:rPr>
              <w:t xml:space="preserve"> </w:t>
            </w:r>
            <w:r w:rsidRPr="00377AA7">
              <w:rPr>
                <w:rFonts w:ascii="GHEA Grapalat" w:hAnsi="GHEA Grapalat"/>
                <w:sz w:val="20"/>
                <w:szCs w:val="20"/>
              </w:rPr>
              <w:t>կողմից</w:t>
            </w: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այս դաշտը լրացվում</w:t>
            </w:r>
            <w:r w:rsidRPr="00377AA7">
              <w:rPr>
                <w:rFonts w:ascii="GHEA Grapalat" w:hAnsi="GHEA Grapalat"/>
                <w:sz w:val="20"/>
                <w:szCs w:val="20"/>
                <w:lang w:val="hy-AM"/>
              </w:rPr>
              <w:t xml:space="preserve"> է վճարողի կողմից պահանջագրի ներկայացման դեպքում: Ընդ որում</w:t>
            </w:r>
            <w:r w:rsidRPr="00377AA7">
              <w:rPr>
                <w:rFonts w:ascii="GHEA Grapalat" w:hAnsi="GHEA Grapalat"/>
                <w:sz w:val="20"/>
                <w:szCs w:val="20"/>
              </w:rPr>
              <w:t xml:space="preserve"> եթե </w:t>
            </w:r>
            <w:r w:rsidRPr="00377AA7">
              <w:rPr>
                <w:rFonts w:ascii="GHEA Grapalat" w:hAnsi="GHEA Grapalat" w:cs="Sylfaen"/>
                <w:sz w:val="20"/>
                <w:szCs w:val="20"/>
                <w:lang w:val="hy-AM"/>
              </w:rPr>
              <w:t xml:space="preserve">Վճարման պայմաններ դաշտում </w:t>
            </w:r>
            <w:r w:rsidRPr="00377AA7">
              <w:rPr>
                <w:rFonts w:ascii="GHEA Grapalat" w:hAnsi="GHEA Grapalat"/>
                <w:sz w:val="20"/>
                <w:szCs w:val="20"/>
                <w:lang w:val="hy-AM"/>
              </w:rPr>
              <w:t>նշված է &lt;ակցեպտավորված վճարում&gt; ապա</w:t>
            </w:r>
            <w:r w:rsidRPr="00377AA7">
              <w:rPr>
                <w:rFonts w:ascii="GHEA Grapalat" w:hAnsi="GHEA Grapalat" w:cs="Sylfaen"/>
                <w:sz w:val="20"/>
                <w:szCs w:val="20"/>
                <w:lang w:val="hy-AM"/>
              </w:rPr>
              <w:t xml:space="preserve"> </w:t>
            </w:r>
            <w:r w:rsidRPr="00377AA7">
              <w:rPr>
                <w:rFonts w:ascii="GHEA Grapalat" w:hAnsi="GHEA Grapalat"/>
                <w:sz w:val="20"/>
                <w:szCs w:val="20"/>
              </w:rPr>
              <w:t>վճարող</w:t>
            </w:r>
            <w:r w:rsidRPr="00377AA7">
              <w:rPr>
                <w:rFonts w:ascii="GHEA Grapalat" w:hAnsi="GHEA Grapalat"/>
                <w:sz w:val="20"/>
                <w:szCs w:val="20"/>
                <w:lang w:val="hy-AM"/>
              </w:rPr>
              <w:t xml:space="preserve">ը ստորագրելով՝ </w:t>
            </w:r>
            <w:r w:rsidRPr="00377AA7">
              <w:rPr>
                <w:rFonts w:ascii="GHEA Grapalat" w:hAnsi="GHEA Grapalat" w:cs="Sylfaen"/>
                <w:sz w:val="20"/>
                <w:szCs w:val="20"/>
                <w:lang w:val="hy-AM"/>
              </w:rPr>
              <w:t xml:space="preserve">նախապես </w:t>
            </w:r>
            <w:r w:rsidRPr="00377AA7">
              <w:rPr>
                <w:rFonts w:ascii="GHEA Grapalat" w:hAnsi="GHEA Grapalat"/>
                <w:sz w:val="20"/>
                <w:szCs w:val="20"/>
                <w:lang w:val="hy-AM"/>
              </w:rPr>
              <w:t xml:space="preserve">համաձայնվում  </w:t>
            </w:r>
            <w:r w:rsidRPr="00377AA7">
              <w:rPr>
                <w:rFonts w:ascii="GHEA Grapalat" w:hAnsi="GHEA Grapalat" w:cs="Sylfaen"/>
                <w:sz w:val="20"/>
                <w:szCs w:val="20"/>
                <w:lang w:val="hy-AM"/>
              </w:rPr>
              <w:t xml:space="preserve">  </w:t>
            </w:r>
            <w:r w:rsidRPr="00377AA7">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ստորագրվում է վճարողի կողմից կամ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դրվում է վճարողի էլեկտրոնային ստորագրությունը</w:t>
            </w:r>
          </w:p>
          <w:p w:rsidR="00404109" w:rsidRPr="00377AA7" w:rsidRDefault="00404109" w:rsidP="00A9024E">
            <w:pPr>
              <w:jc w:val="center"/>
              <w:rPr>
                <w:rFonts w:ascii="GHEA Grapalat" w:hAnsi="GHEA Grapalat"/>
                <w:sz w:val="20"/>
                <w:szCs w:val="20"/>
                <w:lang w:val="hy-AM"/>
              </w:rPr>
            </w:pPr>
          </w:p>
        </w:tc>
      </w:tr>
      <w:tr w:rsidR="00404109" w:rsidRPr="007E048A"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w:t>
            </w:r>
            <w:r w:rsidRPr="00377AA7">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կնիքի առկայության դեպքում</w:t>
            </w:r>
            <w:r w:rsidRPr="00377AA7">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 xml:space="preserve">կնքվում է վճարողի կողմից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r w:rsidRPr="00377AA7">
              <w:rPr>
                <w:rFonts w:ascii="GHEA Grapalat" w:hAnsi="GHEA Grapalat"/>
                <w:sz w:val="20"/>
                <w:szCs w:val="20"/>
                <w:lang w:val="hy-AM"/>
              </w:rPr>
              <w:t>՝</w:t>
            </w:r>
            <w:r w:rsidRPr="00377AA7">
              <w:rPr>
                <w:rFonts w:ascii="GHEA Grapalat" w:hAnsi="GHEA Grapalat"/>
                <w:sz w:val="20"/>
                <w:szCs w:val="20"/>
              </w:rPr>
              <w:t xml:space="preserve">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ստորագրվում է շահառուի կողմից</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lang w:val="hy-AM"/>
              </w:rPr>
              <w:t>22</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պարտադիր` </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կնքվում է շահառուի կողմից</w:t>
            </w:r>
            <w:r w:rsidRPr="00377AA7">
              <w:rPr>
                <w:rFonts w:ascii="GHEA Grapalat" w:hAnsi="GHEA Grapalat"/>
                <w:sz w:val="20"/>
                <w:szCs w:val="20"/>
                <w:lang w:val="hy-AM"/>
              </w:rPr>
              <w:t xml:space="preserve"> </w:t>
            </w:r>
          </w:p>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թղթային եղանակով բանկ ներկայացնելիս</w:t>
            </w: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w:t>
            </w:r>
            <w:r w:rsidRPr="00377AA7">
              <w:rPr>
                <w:rFonts w:ascii="GHEA Grapalat" w:hAnsi="GHEA Grapalat"/>
                <w:sz w:val="20"/>
                <w:szCs w:val="20"/>
              </w:rPr>
              <w:lastRenderedPageBreak/>
              <w:t xml:space="preserve">եղանակով </w:t>
            </w:r>
            <w:r w:rsidRPr="00377AA7">
              <w:rPr>
                <w:rFonts w:ascii="GHEA Grapalat" w:hAnsi="GHEA Grapalat"/>
                <w:sz w:val="20"/>
                <w:szCs w:val="20"/>
                <w:lang w:val="hy-AM"/>
              </w:rPr>
              <w:t xml:space="preserve"> </w:t>
            </w:r>
            <w:r w:rsidRPr="00377AA7">
              <w:rPr>
                <w:rFonts w:ascii="GHEA Grapalat" w:hAnsi="GHEA Grapalat"/>
                <w:sz w:val="20"/>
                <w:szCs w:val="20"/>
              </w:rPr>
              <w:t>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vAlign w:val="center"/>
          </w:tcPr>
          <w:p w:rsidR="00404109" w:rsidRPr="00377AA7" w:rsidRDefault="00404109" w:rsidP="00A9024E">
            <w:pPr>
              <w:rPr>
                <w:rFonts w:ascii="GHEA Grapalat" w:hAnsi="GHEA Grapalat"/>
                <w:sz w:val="20"/>
                <w:szCs w:val="20"/>
              </w:rPr>
            </w:pPr>
            <w:r w:rsidRPr="00377AA7">
              <w:rPr>
                <w:rFonts w:ascii="GHEA Grapalat" w:hAnsi="GHEA Grapalat"/>
                <w:sz w:val="20"/>
                <w:szCs w:val="20"/>
              </w:rPr>
              <w:lastRenderedPageBreak/>
              <w:t>2</w:t>
            </w:r>
            <w:r w:rsidRPr="00377AA7">
              <w:rPr>
                <w:rFonts w:ascii="GHEA Grapalat" w:hAnsi="GHEA Grapalat"/>
                <w:sz w:val="20"/>
                <w:szCs w:val="20"/>
                <w:lang w:val="hy-AM"/>
              </w:rPr>
              <w:t>3</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վճարողին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վճարման պահանջագիրը վճարողին սպասարկող ֆինանսական կազմակերպության</w:t>
            </w:r>
            <w:r w:rsidRPr="00377AA7">
              <w:rPr>
                <w:rFonts w:ascii="GHEA Grapalat" w:hAnsi="GHEA Grapalat"/>
                <w:sz w:val="20"/>
                <w:szCs w:val="20"/>
                <w:lang w:val="hy-AM"/>
              </w:rPr>
              <w:t>ը</w:t>
            </w:r>
            <w:r w:rsidRPr="00377AA7">
              <w:rPr>
                <w:rFonts w:ascii="GHEA Grapalat" w:hAnsi="GHEA Grapalat"/>
                <w:sz w:val="20"/>
                <w:szCs w:val="20"/>
              </w:rPr>
              <w:t xml:space="preserve"> թղթային եղանակով ներկայաց</w:t>
            </w:r>
            <w:r w:rsidRPr="00377AA7">
              <w:rPr>
                <w:rFonts w:ascii="GHEA Grapalat" w:hAnsi="GHEA Grapalat"/>
                <w:sz w:val="20"/>
                <w:szCs w:val="20"/>
                <w:lang w:val="hy-AM"/>
              </w:rPr>
              <w:t>ված լի</w:t>
            </w:r>
            <w:r w:rsidRPr="00377AA7">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rPr>
              <w:t>2</w:t>
            </w:r>
            <w:r w:rsidRPr="00377AA7">
              <w:rPr>
                <w:rFonts w:ascii="GHEA Grapalat" w:hAnsi="GHEA Grapalat"/>
                <w:sz w:val="20"/>
                <w:szCs w:val="20"/>
                <w:lang w:val="hy-AM"/>
              </w:rPr>
              <w:t>3</w:t>
            </w:r>
            <w:r w:rsidRPr="00377AA7">
              <w:rPr>
                <w:rFonts w:ascii="GHEA Grapalat" w:hAnsi="GHEA Grapalat"/>
                <w:sz w:val="20"/>
                <w:szCs w:val="20"/>
              </w:rPr>
              <w:t>.</w:t>
            </w:r>
            <w:r w:rsidRPr="00377AA7">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lang w:val="hy-AM"/>
              </w:rPr>
            </w:pPr>
            <w:r w:rsidRPr="00377AA7">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ոչ 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վճարման պահանջագիրը շահառուին սպասարկող ֆինանսական կազմակերպության</w:t>
            </w:r>
            <w:r w:rsidRPr="00377AA7">
              <w:rPr>
                <w:rFonts w:ascii="GHEA Grapalat" w:hAnsi="GHEA Grapalat"/>
                <w:sz w:val="20"/>
                <w:szCs w:val="20"/>
                <w:lang w:val="hy-AM"/>
              </w:rPr>
              <w:t xml:space="preserve">ը </w:t>
            </w:r>
            <w:r w:rsidRPr="00377AA7">
              <w:rPr>
                <w:rFonts w:ascii="GHEA Grapalat" w:hAnsi="GHEA Grapalat"/>
                <w:sz w:val="20"/>
                <w:szCs w:val="20"/>
              </w:rPr>
              <w:t xml:space="preserve"> 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w:t>
            </w:r>
            <w:r w:rsidRPr="00377AA7">
              <w:rPr>
                <w:rFonts w:ascii="GHEA Grapalat" w:hAnsi="GHEA Grapalat"/>
                <w:sz w:val="20"/>
                <w:szCs w:val="20"/>
              </w:rPr>
              <w:t xml:space="preserve">աշխատակցի ստորագրությունը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 xml:space="preserve">շահառռւին սպասարկող ֆինանսական կազմակերպության (մասնաճյուղի) </w:t>
            </w:r>
            <w:r w:rsidRPr="00377AA7">
              <w:rPr>
                <w:rFonts w:ascii="GHEA Grapalat" w:hAnsi="GHEA Grapalat"/>
                <w:sz w:val="20"/>
                <w:szCs w:val="20"/>
                <w:lang w:val="hy-AM"/>
              </w:rPr>
              <w:t>դրոշմա</w:t>
            </w:r>
            <w:r w:rsidRPr="00377AA7">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դրոշմակնիքը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է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r w:rsidR="00404109" w:rsidRPr="00377AA7" w:rsidTr="00A9024E">
        <w:tc>
          <w:tcPr>
            <w:tcW w:w="72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2</w:t>
            </w:r>
            <w:r w:rsidRPr="00377AA7">
              <w:rPr>
                <w:rFonts w:ascii="GHEA Grapalat" w:hAnsi="GHEA Grapalat"/>
                <w:sz w:val="20"/>
                <w:szCs w:val="20"/>
                <w:lang w:val="hy-AM"/>
              </w:rPr>
              <w:t>4</w:t>
            </w:r>
            <w:r w:rsidRPr="00377AA7">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ոչ </w:t>
            </w:r>
            <w:r w:rsidRPr="00377AA7">
              <w:rPr>
                <w:rFonts w:ascii="GHEA Grapalat" w:hAnsi="GHEA Grapalat"/>
                <w:sz w:val="20"/>
                <w:szCs w:val="20"/>
              </w:rPr>
              <w:t>պարտադիր</w:t>
            </w:r>
          </w:p>
          <w:p w:rsidR="00404109" w:rsidRPr="00377AA7" w:rsidRDefault="00404109" w:rsidP="00A9024E">
            <w:pPr>
              <w:jc w:val="center"/>
              <w:rPr>
                <w:rFonts w:ascii="GHEA Grapalat" w:hAnsi="GHEA Grapalat"/>
                <w:sz w:val="20"/>
                <w:szCs w:val="20"/>
              </w:rPr>
            </w:pPr>
            <w:r w:rsidRPr="00377AA7">
              <w:rPr>
                <w:rFonts w:ascii="GHEA Grapalat" w:hAnsi="GHEA Grapalat"/>
                <w:sz w:val="20"/>
                <w:szCs w:val="20"/>
                <w:lang w:val="hy-AM"/>
              </w:rPr>
              <w:t xml:space="preserve">լրացվում է </w:t>
            </w:r>
            <w:r w:rsidRPr="00377AA7">
              <w:rPr>
                <w:rFonts w:ascii="GHEA Grapalat" w:hAnsi="GHEA Grapalat"/>
                <w:sz w:val="20"/>
                <w:szCs w:val="20"/>
              </w:rPr>
              <w:t xml:space="preserve">վճարման պահանջագիրը </w:t>
            </w:r>
            <w:r w:rsidRPr="00377AA7">
              <w:rPr>
                <w:rFonts w:ascii="GHEA Grapalat" w:hAnsi="GHEA Grapalat"/>
                <w:sz w:val="20"/>
                <w:szCs w:val="20"/>
                <w:lang w:val="hy-AM"/>
              </w:rPr>
              <w:t xml:space="preserve">վերջինիս </w:t>
            </w:r>
            <w:r w:rsidRPr="00377AA7">
              <w:rPr>
                <w:rFonts w:ascii="GHEA Grapalat" w:hAnsi="GHEA Grapalat"/>
                <w:sz w:val="20"/>
                <w:szCs w:val="20"/>
              </w:rPr>
              <w:t>ներկայաց</w:t>
            </w:r>
            <w:r w:rsidRPr="00377AA7">
              <w:rPr>
                <w:rFonts w:ascii="GHEA Grapalat" w:hAnsi="GHEA Grapalat"/>
                <w:sz w:val="20"/>
                <w:szCs w:val="20"/>
                <w:lang w:val="hy-AM"/>
              </w:rPr>
              <w:t>վ</w:t>
            </w:r>
            <w:r w:rsidRPr="00377AA7">
              <w:rPr>
                <w:rFonts w:ascii="GHEA Grapalat" w:hAnsi="GHEA Grapalat"/>
                <w:sz w:val="20"/>
                <w:szCs w:val="20"/>
              </w:rPr>
              <w:t>ելու դեպքում</w:t>
            </w:r>
            <w:r w:rsidRPr="00377AA7">
              <w:rPr>
                <w:rFonts w:ascii="GHEA Grapalat" w:hAnsi="GHEA Grapalat"/>
                <w:sz w:val="20"/>
                <w:szCs w:val="20"/>
                <w:lang w:val="hy-AM"/>
              </w:rPr>
              <w:t xml:space="preserve">,   որտեղ </w:t>
            </w:r>
            <w:r w:rsidRPr="00377AA7" w:rsidDel="00DF049B">
              <w:rPr>
                <w:rFonts w:ascii="GHEA Grapalat" w:hAnsi="GHEA Grapalat"/>
                <w:sz w:val="20"/>
                <w:szCs w:val="20"/>
                <w:lang w:val="hy-AM"/>
              </w:rPr>
              <w:t xml:space="preserve"> </w:t>
            </w:r>
            <w:r w:rsidRPr="00377AA7">
              <w:rPr>
                <w:rFonts w:ascii="GHEA Grapalat" w:hAnsi="GHEA Grapalat"/>
                <w:sz w:val="20"/>
                <w:szCs w:val="20"/>
                <w:lang w:val="hy-AM"/>
              </w:rPr>
              <w:t xml:space="preserve"> սույն տվյալները</w:t>
            </w:r>
            <w:r w:rsidRPr="00377AA7">
              <w:rPr>
                <w:rFonts w:ascii="GHEA Grapalat" w:hAnsi="GHEA Grapalat"/>
                <w:sz w:val="20"/>
                <w:szCs w:val="20"/>
              </w:rPr>
              <w:t xml:space="preserve"> </w:t>
            </w:r>
            <w:r w:rsidRPr="00377AA7">
              <w:rPr>
                <w:rFonts w:ascii="GHEA Grapalat" w:hAnsi="GHEA Grapalat"/>
                <w:sz w:val="20"/>
                <w:szCs w:val="20"/>
                <w:lang w:val="hy-AM"/>
              </w:rPr>
              <w:t xml:space="preserve">դրվում են </w:t>
            </w:r>
            <w:r w:rsidRPr="00377AA7">
              <w:rPr>
                <w:rFonts w:ascii="GHEA Grapalat" w:hAnsi="GHEA Grapalat"/>
                <w:sz w:val="20"/>
                <w:szCs w:val="20"/>
              </w:rPr>
              <w:t>թղթային եղանակով ներկայաց</w:t>
            </w:r>
            <w:r w:rsidRPr="00377AA7">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404109" w:rsidRPr="00377AA7" w:rsidRDefault="00404109" w:rsidP="00A9024E">
            <w:pPr>
              <w:jc w:val="center"/>
              <w:rPr>
                <w:rFonts w:ascii="GHEA Grapalat" w:hAnsi="GHEA Grapalat"/>
                <w:sz w:val="20"/>
                <w:szCs w:val="20"/>
              </w:rPr>
            </w:pPr>
          </w:p>
        </w:tc>
      </w:tr>
    </w:tbl>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404109" w:rsidRPr="00377AA7" w:rsidRDefault="0040410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AB3449" w:rsidRPr="00377AA7" w:rsidRDefault="00AB3449" w:rsidP="00404109">
      <w:pPr>
        <w:pStyle w:val="a3"/>
        <w:jc w:val="right"/>
        <w:rPr>
          <w:rFonts w:ascii="GHEA Grapalat" w:hAnsi="GHEA Grapalat" w:cs="Sylfaen"/>
          <w:i w:val="0"/>
          <w:lang w:val="en-US"/>
        </w:rPr>
      </w:pPr>
    </w:p>
    <w:p w:rsidR="00404109" w:rsidRPr="00377AA7" w:rsidRDefault="00404109" w:rsidP="00404109">
      <w:pPr>
        <w:pStyle w:val="31"/>
        <w:spacing w:line="240" w:lineRule="auto"/>
        <w:jc w:val="right"/>
        <w:rPr>
          <w:rFonts w:ascii="GHEA Grapalat" w:hAnsi="GHEA Grapalat" w:cs="Sylfaen"/>
          <w:b/>
          <w:lang w:val="hy-AM"/>
        </w:rPr>
      </w:pPr>
    </w:p>
    <w:p w:rsidR="006F2DFF" w:rsidRPr="00377AA7" w:rsidRDefault="00404109"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Հավելված 6</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b/>
          <w:lang w:val="af-ZA"/>
        </w:rPr>
        <w:t>ԱՄ</w:t>
      </w:r>
      <w:r w:rsidR="007E5E5D">
        <w:rPr>
          <w:rFonts w:ascii="GHEA Grapalat" w:hAnsi="GHEA Grapalat"/>
          <w:b/>
          <w:lang w:val="af-ZA"/>
        </w:rPr>
        <w:t>Ն</w:t>
      </w:r>
      <w:r w:rsidRPr="00377AA7">
        <w:rPr>
          <w:rFonts w:ascii="GHEA Grapalat" w:hAnsi="GHEA Grapalat"/>
          <w:b/>
          <w:lang w:val="af-ZA"/>
        </w:rPr>
        <w:t>Հ–ԳՀԾՁԲ-19/0</w:t>
      </w:r>
      <w:r w:rsidR="007E5E5D">
        <w:rPr>
          <w:rFonts w:ascii="GHEA Grapalat" w:hAnsi="GHEA Grapalat"/>
          <w:b/>
          <w:lang w:val="af-ZA"/>
        </w:rPr>
        <w:t>2</w:t>
      </w:r>
      <w:r w:rsidRPr="00377AA7">
        <w:rPr>
          <w:rFonts w:ascii="GHEA Grapalat" w:hAnsi="GHEA Grapalat"/>
          <w:u w:val="single"/>
          <w:lang w:val="af-ZA"/>
        </w:rPr>
        <w:t xml:space="preserve"> </w:t>
      </w:r>
      <w:r w:rsidR="00404109" w:rsidRPr="00377AA7">
        <w:rPr>
          <w:rFonts w:ascii="GHEA Grapalat" w:hAnsi="GHEA Grapalat" w:cs="Sylfaen"/>
          <w:b/>
          <w:lang w:val="hy-AM"/>
        </w:rPr>
        <w:t>ծածկագրով</w:t>
      </w:r>
    </w:p>
    <w:p w:rsidR="00404109" w:rsidRPr="00377AA7" w:rsidRDefault="006F2DFF" w:rsidP="00404109">
      <w:pPr>
        <w:pStyle w:val="31"/>
        <w:spacing w:line="240" w:lineRule="auto"/>
        <w:jc w:val="right"/>
        <w:rPr>
          <w:rFonts w:ascii="GHEA Grapalat" w:hAnsi="GHEA Grapalat" w:cs="Sylfaen"/>
          <w:b/>
          <w:lang w:val="hy-AM"/>
        </w:rPr>
      </w:pPr>
      <w:r w:rsidRPr="00377AA7">
        <w:rPr>
          <w:rFonts w:ascii="GHEA Grapalat" w:hAnsi="GHEA Grapalat" w:cs="Sylfaen"/>
          <w:b/>
          <w:lang w:val="hy-AM"/>
        </w:rPr>
        <w:t xml:space="preserve">Գնանշման հարցման </w:t>
      </w:r>
      <w:r w:rsidR="00404109" w:rsidRPr="00377AA7">
        <w:rPr>
          <w:rFonts w:ascii="GHEA Grapalat" w:hAnsi="GHEA Grapalat" w:cs="Sylfaen"/>
          <w:b/>
          <w:lang w:val="hy-AM"/>
        </w:rPr>
        <w:t xml:space="preserve"> հրավերի</w:t>
      </w:r>
    </w:p>
    <w:p w:rsidR="00404109" w:rsidRPr="00377AA7" w:rsidRDefault="00404109" w:rsidP="00404109">
      <w:pPr>
        <w:ind w:left="-142" w:firstLine="142"/>
        <w:jc w:val="center"/>
        <w:rPr>
          <w:rFonts w:ascii="GHEA Grapalat" w:hAnsi="GHEA Grapalat" w:cs="Sylfaen"/>
          <w:b/>
          <w:lang w:val="hy-AM"/>
        </w:rPr>
      </w:pPr>
    </w:p>
    <w:p w:rsidR="00404109" w:rsidRPr="00377AA7" w:rsidRDefault="007E5E5D" w:rsidP="00404109">
      <w:pPr>
        <w:ind w:left="-142" w:firstLine="142"/>
        <w:jc w:val="center"/>
        <w:rPr>
          <w:rFonts w:ascii="GHEA Grapalat" w:hAnsi="GHEA Grapalat"/>
          <w:b/>
          <w:sz w:val="22"/>
          <w:szCs w:val="22"/>
          <w:lang w:val="hy-AM"/>
        </w:rPr>
      </w:pPr>
      <w:r>
        <w:rPr>
          <w:rFonts w:ascii="GHEA Grapalat" w:hAnsi="GHEA Grapalat" w:cs="Sylfaen"/>
          <w:b/>
          <w:sz w:val="22"/>
          <w:szCs w:val="22"/>
          <w:lang w:val="hy-AM"/>
        </w:rPr>
        <w:t xml:space="preserve">ՀՀ ԱՐԱՐԱՏԻ ՄԱՐԶ </w:t>
      </w:r>
      <w:r w:rsidRPr="007E5E5D">
        <w:rPr>
          <w:rFonts w:ascii="GHEA Grapalat" w:hAnsi="GHEA Grapalat" w:cs="Sylfaen"/>
          <w:b/>
          <w:sz w:val="22"/>
          <w:szCs w:val="22"/>
          <w:lang w:val="hy-AM"/>
        </w:rPr>
        <w:t>ՆԻԶԱՄ</w:t>
      </w:r>
      <w:r w:rsidR="006F2DFF" w:rsidRPr="00377AA7">
        <w:rPr>
          <w:rFonts w:ascii="GHEA Grapalat" w:hAnsi="GHEA Grapalat" w:cs="Sylfaen"/>
          <w:b/>
          <w:sz w:val="22"/>
          <w:szCs w:val="22"/>
          <w:lang w:val="hy-AM"/>
        </w:rPr>
        <w:t xml:space="preserve">Ի ՀԱՄԱՅՆՔԱՊԵՏԱՐԱՆԻ </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ԿԱՐԻՔՆԵՐԻ</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ՀԱՄԱՐ</w:t>
      </w:r>
      <w:r w:rsidR="00404109" w:rsidRPr="00377AA7">
        <w:rPr>
          <w:rFonts w:ascii="GHEA Grapalat" w:hAnsi="GHEA Grapalat" w:cs="Times Armenian"/>
          <w:b/>
          <w:sz w:val="22"/>
          <w:szCs w:val="22"/>
          <w:lang w:val="hy-AM"/>
        </w:rPr>
        <w:t xml:space="preserve"> </w:t>
      </w:r>
      <w:r w:rsidR="00185121" w:rsidRPr="00377AA7">
        <w:rPr>
          <w:rFonts w:ascii="GHEA Grapalat" w:hAnsi="GHEA Grapalat" w:cs="Times Armenian"/>
          <w:b/>
          <w:sz w:val="22"/>
          <w:szCs w:val="22"/>
          <w:lang w:val="hy-AM"/>
        </w:rPr>
        <w:t xml:space="preserve">ԿԵՆՑԱՂԱՅԻՆ </w:t>
      </w:r>
      <w:r w:rsidR="006F2DFF" w:rsidRPr="00377AA7">
        <w:rPr>
          <w:rFonts w:ascii="GHEA Grapalat" w:hAnsi="GHEA Grapalat" w:cs="Sylfaen"/>
          <w:b/>
          <w:sz w:val="22"/>
          <w:szCs w:val="22"/>
          <w:lang w:val="hy-AM"/>
        </w:rPr>
        <w:t xml:space="preserve">ԱՂԲԱՀԱՆՈՒԹՅԱՆ ԾԱՌԱՅՈՒԹՅՈՒՆՆԵՐԻ </w:t>
      </w:r>
      <w:r w:rsidR="00404109" w:rsidRPr="00377AA7">
        <w:rPr>
          <w:rFonts w:ascii="GHEA Grapalat" w:hAnsi="GHEA Grapalat" w:cs="Sylfaen"/>
          <w:b/>
          <w:sz w:val="22"/>
          <w:szCs w:val="22"/>
          <w:lang w:val="hy-AM"/>
        </w:rPr>
        <w:t xml:space="preserve">  ՄԱՏՈՒՑՄԱՆ</w:t>
      </w:r>
    </w:p>
    <w:p w:rsidR="00404109" w:rsidRPr="00377AA7" w:rsidRDefault="006F2DFF" w:rsidP="00404109">
      <w:pPr>
        <w:ind w:left="-142" w:firstLine="142"/>
        <w:jc w:val="center"/>
        <w:rPr>
          <w:rFonts w:ascii="GHEA Grapalat" w:hAnsi="GHEA Grapalat" w:cs="Times Armenian"/>
          <w:b/>
          <w:sz w:val="22"/>
          <w:szCs w:val="22"/>
          <w:lang w:val="hy-AM"/>
        </w:rPr>
      </w:pPr>
      <w:r w:rsidRPr="00377AA7">
        <w:rPr>
          <w:rFonts w:ascii="GHEA Grapalat" w:hAnsi="GHEA Grapalat" w:cs="Sylfaen"/>
          <w:b/>
          <w:sz w:val="22"/>
          <w:szCs w:val="22"/>
          <w:lang w:val="hy-AM"/>
        </w:rPr>
        <w:t xml:space="preserve"> </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ԳՆՄԱՆ</w:t>
      </w:r>
      <w:r w:rsidR="00404109" w:rsidRPr="00377AA7">
        <w:rPr>
          <w:rFonts w:ascii="GHEA Grapalat" w:hAnsi="GHEA Grapalat" w:cs="Times Armenian"/>
          <w:b/>
          <w:sz w:val="22"/>
          <w:szCs w:val="22"/>
          <w:lang w:val="hy-AM"/>
        </w:rPr>
        <w:t xml:space="preserve">  </w:t>
      </w:r>
      <w:r w:rsidR="00404109" w:rsidRPr="00377AA7">
        <w:rPr>
          <w:rFonts w:ascii="GHEA Grapalat" w:hAnsi="GHEA Grapalat" w:cs="Sylfaen"/>
          <w:b/>
          <w:sz w:val="22"/>
          <w:szCs w:val="22"/>
          <w:lang w:val="hy-AM"/>
        </w:rPr>
        <w:t>ՊԱՅՄԱՆԱԳԻՐ</w:t>
      </w:r>
      <w:r w:rsidR="00404109" w:rsidRPr="00377AA7">
        <w:rPr>
          <w:rFonts w:ascii="GHEA Grapalat" w:hAnsi="GHEA Grapalat" w:cs="Times Armenian"/>
          <w:b/>
          <w:sz w:val="22"/>
          <w:szCs w:val="22"/>
          <w:lang w:val="hy-AM"/>
        </w:rPr>
        <w:t xml:space="preserve">   </w:t>
      </w:r>
    </w:p>
    <w:p w:rsidR="006F2DFF" w:rsidRPr="00377AA7" w:rsidRDefault="006F2DFF" w:rsidP="006F2DFF">
      <w:pPr>
        <w:ind w:left="-142" w:firstLine="142"/>
        <w:jc w:val="center"/>
        <w:rPr>
          <w:rFonts w:ascii="GHEA Grapalat" w:hAnsi="GHEA Grapalat" w:cs="Sylfaen"/>
          <w:b/>
          <w:sz w:val="22"/>
          <w:szCs w:val="22"/>
          <w:lang w:val="hy-AM"/>
        </w:rPr>
      </w:pPr>
      <w:r w:rsidRPr="00377AA7">
        <w:rPr>
          <w:rFonts w:ascii="GHEA Grapalat" w:hAnsi="GHEA Grapalat"/>
          <w:b/>
          <w:sz w:val="22"/>
          <w:szCs w:val="22"/>
          <w:lang w:val="hy-AM"/>
        </w:rPr>
        <w:t xml:space="preserve">      </w:t>
      </w:r>
      <w:r w:rsidR="00404109" w:rsidRPr="00377AA7">
        <w:rPr>
          <w:rFonts w:ascii="GHEA Grapalat" w:hAnsi="GHEA Grapalat"/>
          <w:b/>
          <w:sz w:val="22"/>
          <w:szCs w:val="22"/>
          <w:lang w:val="hy-AM"/>
        </w:rPr>
        <w:t xml:space="preserve">N </w:t>
      </w:r>
      <w:r w:rsidRPr="00377AA7">
        <w:rPr>
          <w:rFonts w:ascii="GHEA Grapalat" w:hAnsi="GHEA Grapalat"/>
          <w:b/>
          <w:sz w:val="22"/>
          <w:szCs w:val="22"/>
          <w:lang w:val="af-ZA"/>
        </w:rPr>
        <w:t>ԱՄ</w:t>
      </w:r>
      <w:r w:rsidR="007E5E5D">
        <w:rPr>
          <w:rFonts w:ascii="GHEA Grapalat" w:hAnsi="GHEA Grapalat"/>
          <w:b/>
          <w:sz w:val="22"/>
          <w:szCs w:val="22"/>
          <w:lang w:val="af-ZA"/>
        </w:rPr>
        <w:t>Ն</w:t>
      </w:r>
      <w:r w:rsidRPr="00377AA7">
        <w:rPr>
          <w:rFonts w:ascii="GHEA Grapalat" w:hAnsi="GHEA Grapalat"/>
          <w:b/>
          <w:sz w:val="22"/>
          <w:szCs w:val="22"/>
          <w:lang w:val="af-ZA"/>
        </w:rPr>
        <w:t>Հ–ԲՄԾՁԲ-19/0</w:t>
      </w:r>
      <w:r w:rsidR="007E5E5D">
        <w:rPr>
          <w:rFonts w:ascii="GHEA Grapalat" w:hAnsi="GHEA Grapalat"/>
          <w:b/>
          <w:sz w:val="22"/>
          <w:szCs w:val="22"/>
          <w:lang w:val="af-ZA"/>
        </w:rPr>
        <w:t>2</w:t>
      </w:r>
      <w:r w:rsidRPr="00377AA7">
        <w:rPr>
          <w:rFonts w:ascii="GHEA Grapalat" w:hAnsi="GHEA Grapalat"/>
          <w:b/>
          <w:sz w:val="22"/>
          <w:szCs w:val="22"/>
          <w:u w:val="single"/>
          <w:lang w:val="af-ZA"/>
        </w:rPr>
        <w:t xml:space="preserve">        </w:t>
      </w:r>
      <w:r w:rsidR="00404109" w:rsidRPr="00377AA7">
        <w:rPr>
          <w:rFonts w:ascii="GHEA Grapalat" w:hAnsi="GHEA Grapalat" w:cs="Sylfaen"/>
          <w:b/>
          <w:sz w:val="22"/>
          <w:szCs w:val="22"/>
          <w:lang w:val="hy-AM"/>
        </w:rPr>
        <w:t xml:space="preserve">         </w:t>
      </w:r>
    </w:p>
    <w:p w:rsidR="00404109" w:rsidRPr="00377AA7" w:rsidRDefault="007E5E5D" w:rsidP="006F2DFF">
      <w:pPr>
        <w:ind w:left="-142" w:firstLine="142"/>
        <w:jc w:val="center"/>
        <w:rPr>
          <w:rFonts w:ascii="GHEA Grapalat" w:hAnsi="GHEA Grapalat" w:cs="Sylfaen"/>
          <w:sz w:val="20"/>
          <w:lang w:val="hy-AM"/>
        </w:rPr>
      </w:pPr>
      <w:r w:rsidRPr="007E5E5D">
        <w:rPr>
          <w:rFonts w:ascii="GHEA Grapalat" w:hAnsi="GHEA Grapalat" w:cs="Sylfaen"/>
          <w:sz w:val="20"/>
          <w:lang w:val="hy-AM"/>
        </w:rPr>
        <w:t xml:space="preserve">Նիզամի </w:t>
      </w:r>
      <w:r w:rsidR="006F2DFF" w:rsidRPr="00377AA7">
        <w:rPr>
          <w:rFonts w:ascii="GHEA Grapalat" w:hAnsi="GHEA Grapalat" w:cs="Sylfaen"/>
          <w:sz w:val="20"/>
          <w:lang w:val="hy-AM"/>
        </w:rPr>
        <w:t xml:space="preserve"> համայնք </w:t>
      </w:r>
      <w:r w:rsidR="00404109" w:rsidRPr="00377AA7">
        <w:rPr>
          <w:rFonts w:ascii="GHEA Grapalat" w:hAnsi="GHEA Grapalat" w:cs="Sylfaen"/>
          <w:sz w:val="20"/>
          <w:lang w:val="hy-AM"/>
        </w:rPr>
        <w:t xml:space="preserve">                                                                                         </w:t>
      </w:r>
      <w:r w:rsidR="00404109" w:rsidRPr="00377AA7">
        <w:rPr>
          <w:rFonts w:ascii="GHEA Grapalat" w:hAnsi="GHEA Grapalat"/>
          <w:lang w:val="hy-AM"/>
        </w:rPr>
        <w:t>«</w:t>
      </w:r>
      <w:r w:rsidR="00404109" w:rsidRPr="00377AA7">
        <w:rPr>
          <w:rFonts w:ascii="GHEA Grapalat" w:hAnsi="GHEA Grapalat"/>
          <w:u w:val="single"/>
          <w:lang w:val="hy-AM"/>
        </w:rPr>
        <w:t xml:space="preserve">     </w:t>
      </w:r>
      <w:r w:rsidR="00404109" w:rsidRPr="00377AA7">
        <w:rPr>
          <w:rFonts w:ascii="GHEA Grapalat" w:hAnsi="GHEA Grapalat"/>
          <w:lang w:val="hy-AM"/>
        </w:rPr>
        <w:t xml:space="preserve">» </w:t>
      </w:r>
      <w:r w:rsidR="00404109" w:rsidRPr="00377AA7">
        <w:rPr>
          <w:rFonts w:ascii="GHEA Grapalat" w:hAnsi="GHEA Grapalat"/>
          <w:u w:val="single"/>
          <w:lang w:val="hy-AM"/>
        </w:rPr>
        <w:t xml:space="preserve">          </w:t>
      </w:r>
      <w:r w:rsidR="00404109" w:rsidRPr="00377AA7">
        <w:rPr>
          <w:rFonts w:ascii="GHEA Grapalat" w:hAnsi="GHEA Grapalat"/>
          <w:lang w:val="hy-AM"/>
        </w:rPr>
        <w:t xml:space="preserve"> </w:t>
      </w:r>
      <w:r w:rsidR="00404109" w:rsidRPr="00377AA7">
        <w:rPr>
          <w:rFonts w:ascii="GHEA Grapalat" w:hAnsi="GHEA Grapalat" w:cs="Sylfaen"/>
          <w:sz w:val="20"/>
          <w:lang w:val="hy-AM"/>
        </w:rPr>
        <w:t>20   թ.</w:t>
      </w:r>
    </w:p>
    <w:p w:rsidR="00404109" w:rsidRPr="00377AA7" w:rsidRDefault="00404109" w:rsidP="00404109">
      <w:pPr>
        <w:tabs>
          <w:tab w:val="left" w:pos="720"/>
          <w:tab w:val="left" w:pos="1440"/>
          <w:tab w:val="left" w:pos="8865"/>
        </w:tabs>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sz w:val="20"/>
          <w:lang w:val="hy-AM"/>
        </w:rPr>
      </w:pPr>
      <w:r w:rsidRPr="007E5E5D">
        <w:rPr>
          <w:rFonts w:ascii="GHEA Grapalat" w:hAnsi="GHEA Grapalat"/>
          <w:lang w:val="hy-AM"/>
        </w:rPr>
        <w:t>«</w:t>
      </w:r>
      <w:r w:rsidRPr="007E5E5D">
        <w:rPr>
          <w:rFonts w:ascii="GHEA Grapalat" w:hAnsi="GHEA Grapalat" w:cs="Sylfaen"/>
          <w:sz w:val="20"/>
          <w:lang w:val="hy-AM"/>
        </w:rPr>
        <w:t>_</w:t>
      </w:r>
      <w:r w:rsidR="006F2DFF" w:rsidRPr="007E5E5D">
        <w:rPr>
          <w:rFonts w:ascii="GHEA Grapalat" w:hAnsi="GHEA Grapalat" w:cs="Sylfaen"/>
          <w:sz w:val="20"/>
          <w:szCs w:val="20"/>
          <w:lang w:val="pt-BR"/>
        </w:rPr>
        <w:t xml:space="preserve">ՀՀ Արարատի մարզ, </w:t>
      </w:r>
      <w:r w:rsidR="007E5E5D" w:rsidRPr="007E5E5D">
        <w:rPr>
          <w:rFonts w:ascii="GHEA Grapalat" w:hAnsi="GHEA Grapalat" w:cs="Sylfaen"/>
          <w:sz w:val="20"/>
          <w:szCs w:val="20"/>
          <w:lang w:val="hy-AM"/>
        </w:rPr>
        <w:t>Նիզամ</w:t>
      </w:r>
      <w:r w:rsidR="006F2DFF" w:rsidRPr="007E5E5D">
        <w:rPr>
          <w:rFonts w:ascii="GHEA Grapalat" w:hAnsi="GHEA Grapalat" w:cs="Sylfaen"/>
          <w:sz w:val="20"/>
          <w:szCs w:val="20"/>
          <w:lang w:val="pt-BR"/>
        </w:rPr>
        <w:t>ի համայնքապետարանը</w:t>
      </w:r>
      <w:r w:rsidRPr="007E5E5D">
        <w:rPr>
          <w:rFonts w:ascii="GHEA Grapalat" w:hAnsi="GHEA Grapalat"/>
          <w:lang w:val="hy-AM"/>
        </w:rPr>
        <w:t>»</w:t>
      </w:r>
      <w:r w:rsidRPr="007E5E5D">
        <w:rPr>
          <w:rFonts w:ascii="GHEA Grapalat" w:hAnsi="GHEA Grapalat" w:cs="Times Armenian"/>
          <w:sz w:val="20"/>
          <w:lang w:val="hy-AM"/>
        </w:rPr>
        <w:t xml:space="preserve">, </w:t>
      </w:r>
      <w:r w:rsidRPr="007E5E5D">
        <w:rPr>
          <w:rFonts w:ascii="GHEA Grapalat" w:hAnsi="GHEA Grapalat" w:cs="Sylfaen"/>
          <w:sz w:val="20"/>
          <w:lang w:val="hy-AM"/>
        </w:rPr>
        <w:t>ի</w:t>
      </w:r>
      <w:r w:rsidRPr="007E5E5D">
        <w:rPr>
          <w:rFonts w:ascii="GHEA Grapalat" w:hAnsi="GHEA Grapalat" w:cs="Times Armenian"/>
          <w:sz w:val="20"/>
          <w:lang w:val="hy-AM"/>
        </w:rPr>
        <w:t xml:space="preserve"> </w:t>
      </w:r>
      <w:r w:rsidRPr="007E5E5D">
        <w:rPr>
          <w:rFonts w:ascii="GHEA Grapalat" w:hAnsi="GHEA Grapalat" w:cs="Sylfaen"/>
          <w:sz w:val="20"/>
          <w:lang w:val="hy-AM"/>
        </w:rPr>
        <w:t>դեմս</w:t>
      </w:r>
      <w:r w:rsidRPr="007E5E5D">
        <w:rPr>
          <w:rFonts w:ascii="GHEA Grapalat" w:hAnsi="GHEA Grapalat" w:cs="Times Armenian"/>
          <w:sz w:val="20"/>
          <w:lang w:val="hy-AM"/>
        </w:rPr>
        <w:t xml:space="preserve"> </w:t>
      </w:r>
      <w:r w:rsidR="006F2DFF" w:rsidRPr="007E5E5D">
        <w:rPr>
          <w:rFonts w:ascii="GHEA Grapalat" w:hAnsi="GHEA Grapalat" w:cs="Sylfaen"/>
          <w:sz w:val="20"/>
          <w:szCs w:val="20"/>
          <w:lang w:val="pt-BR"/>
        </w:rPr>
        <w:t xml:space="preserve">համայնքապետ   </w:t>
      </w:r>
      <w:r w:rsidR="007E5E5D" w:rsidRPr="007E5E5D">
        <w:rPr>
          <w:rFonts w:ascii="GHEA Grapalat" w:hAnsi="GHEA Grapalat" w:cs="Sylfaen"/>
          <w:sz w:val="20"/>
          <w:szCs w:val="20"/>
          <w:lang w:val="pt-BR"/>
        </w:rPr>
        <w:t>Հ.Կարապետյան</w:t>
      </w:r>
      <w:r w:rsidRPr="007E5E5D">
        <w:rPr>
          <w:rFonts w:ascii="GHEA Grapalat" w:hAnsi="GHEA Grapalat" w:cs="Times Armenian"/>
          <w:sz w:val="20"/>
          <w:lang w:val="hy-AM"/>
        </w:rPr>
        <w:t>-</w:t>
      </w:r>
      <w:r w:rsidRPr="007E5E5D">
        <w:rPr>
          <w:rFonts w:ascii="GHEA Grapalat" w:hAnsi="GHEA Grapalat" w:cs="Sylfaen"/>
          <w:sz w:val="20"/>
          <w:lang w:val="hy-AM"/>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գործում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 </w:t>
      </w:r>
      <w:r w:rsidRPr="00377AA7">
        <w:rPr>
          <w:rFonts w:ascii="GHEA Grapalat" w:hAnsi="GHEA Grapalat" w:cs="Sylfaen"/>
          <w:sz w:val="20"/>
          <w:lang w:val="hy-AM"/>
        </w:rPr>
        <w:t>կանոնադրության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այսուհետ՝</w:t>
      </w:r>
      <w:r w:rsidRPr="00377AA7">
        <w:rPr>
          <w:rFonts w:ascii="GHEA Grapalat" w:hAnsi="GHEA Grapalat" w:cs="Times Armenian"/>
          <w:sz w:val="20"/>
          <w:lang w:val="hy-AM"/>
        </w:rPr>
        <w:t xml:space="preserve"> </w:t>
      </w:r>
      <w:r w:rsidRPr="00377AA7">
        <w:rPr>
          <w:rFonts w:ascii="GHEA Grapalat" w:hAnsi="GHEA Grapalat" w:cs="Sylfaen"/>
          <w:sz w:val="20"/>
          <w:lang w:val="hy-AM"/>
        </w:rPr>
        <w:t>Պատվիրատու</w:t>
      </w:r>
      <w:r w:rsidRPr="00377AA7">
        <w:rPr>
          <w:rFonts w:ascii="GHEA Grapalat" w:hAnsi="GHEA Grapalat" w:cs="Times Armenian"/>
          <w:sz w:val="20"/>
          <w:lang w:val="hy-AM"/>
        </w:rPr>
        <w:t xml:space="preserve">), </w:t>
      </w:r>
      <w:r w:rsidRPr="00377AA7">
        <w:rPr>
          <w:rFonts w:ascii="GHEA Grapalat" w:hAnsi="GHEA Grapalat" w:cs="Sylfaen"/>
          <w:sz w:val="20"/>
          <w:lang w:val="hy-AM"/>
        </w:rPr>
        <w:t>մի</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կողմից</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ն</w:t>
      </w:r>
      <w:r w:rsidRPr="00377AA7">
        <w:rPr>
          <w:rFonts w:ascii="GHEA Grapalat" w:hAnsi="GHEA Grapalat" w:cs="Times Armenian"/>
          <w:sz w:val="20"/>
          <w:lang w:val="hy-AM"/>
        </w:rPr>
        <w:t>,</w:t>
      </w:r>
      <w:r w:rsidRPr="00377AA7">
        <w:rPr>
          <w:rFonts w:ascii="GHEA Grapalat" w:hAnsi="GHEA Grapalat"/>
          <w:sz w:val="20"/>
          <w:lang w:val="hy-AM"/>
        </w:rPr>
        <w:t xml:space="preserve"> </w:t>
      </w:r>
      <w:r w:rsidRPr="00377AA7">
        <w:rPr>
          <w:rFonts w:ascii="GHEA Grapalat" w:hAnsi="GHEA Grapalat" w:cs="Sylfaen"/>
          <w:sz w:val="20"/>
          <w:lang w:val="hy-AM"/>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դեմս</w:t>
      </w:r>
      <w:r w:rsidRPr="00377AA7">
        <w:rPr>
          <w:rFonts w:ascii="GHEA Grapalat" w:hAnsi="GHEA Grapalat" w:cs="Times Armenian"/>
          <w:sz w:val="20"/>
          <w:lang w:val="hy-AM"/>
        </w:rPr>
        <w:t xml:space="preserve"> </w:t>
      </w:r>
      <w:r w:rsidRPr="00377AA7">
        <w:rPr>
          <w:rFonts w:ascii="GHEA Grapalat" w:hAnsi="GHEA Grapalat" w:cs="Sylfaen"/>
          <w:sz w:val="20"/>
          <w:lang w:val="hy-AM"/>
        </w:rPr>
        <w:t>տնօրեն</w:t>
      </w:r>
      <w:r w:rsidRPr="00377AA7">
        <w:rPr>
          <w:rFonts w:ascii="GHEA Grapalat" w:hAnsi="GHEA Grapalat" w:cs="Times Armenian"/>
          <w:sz w:val="20"/>
          <w:lang w:val="hy-AM"/>
        </w:rPr>
        <w:t xml:space="preserve"> ------------------------</w:t>
      </w:r>
      <w:r w:rsidRPr="00377AA7">
        <w:rPr>
          <w:rFonts w:ascii="GHEA Grapalat" w:hAnsi="GHEA Grapalat" w:cs="Sylfaen"/>
          <w:sz w:val="20"/>
          <w:lang w:val="hy-AM"/>
        </w:rPr>
        <w:t>ի, որը</w:t>
      </w:r>
      <w:r w:rsidRPr="00377AA7">
        <w:rPr>
          <w:rFonts w:ascii="GHEA Grapalat" w:hAnsi="GHEA Grapalat" w:cs="Times Armenian"/>
          <w:sz w:val="20"/>
          <w:lang w:val="hy-AM"/>
        </w:rPr>
        <w:t xml:space="preserve"> </w:t>
      </w:r>
      <w:r w:rsidRPr="00377AA7">
        <w:rPr>
          <w:rFonts w:ascii="GHEA Grapalat" w:hAnsi="GHEA Grapalat" w:cs="Sylfaen"/>
          <w:sz w:val="20"/>
          <w:lang w:val="hy-AM"/>
        </w:rPr>
        <w:t>գործում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 </w:t>
      </w:r>
      <w:r w:rsidRPr="00377AA7">
        <w:rPr>
          <w:rFonts w:ascii="GHEA Grapalat" w:hAnsi="GHEA Grapalat" w:cs="Sylfaen"/>
          <w:sz w:val="20"/>
          <w:lang w:val="hy-AM"/>
        </w:rPr>
        <w:t>կանոնադրության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այսուհետ՝</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մյուս</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կողմից</w:t>
      </w:r>
      <w:r w:rsidRPr="00377AA7">
        <w:rPr>
          <w:rFonts w:ascii="GHEA Grapalat" w:hAnsi="GHEA Grapalat" w:cs="Times Armenian"/>
          <w:sz w:val="20"/>
          <w:lang w:val="hy-AM"/>
        </w:rPr>
        <w:t xml:space="preserve">, </w:t>
      </w:r>
      <w:r w:rsidRPr="00377AA7">
        <w:rPr>
          <w:rFonts w:ascii="GHEA Grapalat" w:hAnsi="GHEA Grapalat" w:cs="Sylfaen"/>
          <w:sz w:val="20"/>
          <w:lang w:val="hy-AM"/>
        </w:rPr>
        <w:t>կնքեցին</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հետևյալի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մասին</w:t>
      </w:r>
      <w:r w:rsidRPr="00377AA7">
        <w:rPr>
          <w:rFonts w:ascii="GHEA Grapalat" w:hAnsi="GHEA Grapalat" w:cs="Times Armenian"/>
          <w:sz w:val="20"/>
          <w:lang w:val="hy-AM"/>
        </w:rPr>
        <w:t>։</w:t>
      </w:r>
    </w:p>
    <w:p w:rsidR="00404109" w:rsidRPr="00377AA7" w:rsidRDefault="00404109" w:rsidP="00404109">
      <w:pPr>
        <w:jc w:val="both"/>
        <w:rPr>
          <w:rFonts w:ascii="GHEA Grapalat" w:hAnsi="GHEA Grapalat"/>
          <w:i/>
          <w:sz w:val="20"/>
          <w:lang w:val="hy-AM" w:eastAsia="zh-CN"/>
        </w:rPr>
      </w:pPr>
    </w:p>
    <w:p w:rsidR="00404109" w:rsidRPr="00377AA7" w:rsidRDefault="00404109" w:rsidP="00404109">
      <w:pPr>
        <w:ind w:firstLine="720"/>
        <w:jc w:val="both"/>
        <w:rPr>
          <w:rFonts w:ascii="GHEA Grapalat" w:hAnsi="GHEA Grapalat" w:cs="Sylfaen"/>
          <w:b/>
          <w:smallCaps/>
          <w:sz w:val="20"/>
          <w:lang w:val="hy-AM"/>
        </w:rPr>
      </w:pPr>
      <w:r w:rsidRPr="00377AA7">
        <w:rPr>
          <w:rFonts w:ascii="GHEA Grapalat" w:hAnsi="GHEA Grapalat" w:cs="Sylfaen"/>
          <w:b/>
          <w:smallCaps/>
          <w:sz w:val="20"/>
          <w:lang w:val="hy-AM"/>
        </w:rPr>
        <w:t>1. Պայմանագրի առարկան</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 xml:space="preserve"> պահանջների։</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 xml:space="preserve">1.2 </w:t>
      </w:r>
      <w:r w:rsidRPr="00377AA7">
        <w:rPr>
          <w:rFonts w:ascii="GHEA Grapalat" w:hAnsi="GHEA Grapalat"/>
          <w:sz w:val="20"/>
          <w:lang w:val="hy-AM"/>
        </w:rPr>
        <w:t xml:space="preserve">Ծառայությունը մատուցվում է պայմանագրի N 1 հավելվածով սահմանված </w:t>
      </w:r>
      <w:r w:rsidRPr="00377AA7">
        <w:rPr>
          <w:rFonts w:ascii="GHEA Grapalat" w:hAnsi="GHEA Grapalat" w:cs="Sylfaen"/>
          <w:sz w:val="20"/>
          <w:lang w:val="hy-AM"/>
        </w:rPr>
        <w:t>Տեխնիկական բնութագիր-</w:t>
      </w:r>
      <w:r w:rsidRPr="00377AA7">
        <w:rPr>
          <w:rFonts w:ascii="GHEA Grapalat" w:hAnsi="GHEA Grapalat"/>
          <w:sz w:val="20"/>
          <w:lang w:val="hy-AM"/>
        </w:rPr>
        <w:t>գնման ժամանակացույցին համապատասխան և սահմանված ժամկետներով։</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mallCaps/>
          <w:sz w:val="20"/>
          <w:lang w:val="hy-AM"/>
        </w:rPr>
      </w:pPr>
      <w:r w:rsidRPr="00377AA7">
        <w:rPr>
          <w:rFonts w:ascii="GHEA Grapalat" w:hAnsi="GHEA Grapalat" w:cs="Sylfaen"/>
          <w:b/>
          <w:smallCaps/>
          <w:sz w:val="20"/>
          <w:lang w:val="hy-AM"/>
        </w:rPr>
        <w:t>2. ԿՈՂՄԵՐԻ ԻՐԱՎՈՒՆՔՆԵՐԸ ԵՎ ՊԱՐՏԱԿԱՆՈՒԹՅՈՒՆՆԵՐԸ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2.1 Պատվիրատուն իրավունք ունի`</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2.1.2 Եթե</w:t>
      </w:r>
      <w:r w:rsidRPr="00377AA7">
        <w:rPr>
          <w:rFonts w:ascii="GHEA Grapalat" w:hAnsi="GHEA Grapalat" w:cs="Times Armenian"/>
          <w:sz w:val="20"/>
          <w:lang w:val="hy-AM"/>
        </w:rPr>
        <w:t xml:space="preserve"> մատուցվել է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N 1 հավելվածում </w:t>
      </w:r>
      <w:r w:rsidRPr="00377AA7">
        <w:rPr>
          <w:rFonts w:ascii="GHEA Grapalat" w:hAnsi="GHEA Grapalat" w:cs="Sylfaen"/>
          <w:sz w:val="20"/>
          <w:lang w:val="hy-AM"/>
        </w:rPr>
        <w:t>նշված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չհամապատասխանող</w:t>
      </w:r>
      <w:r w:rsidRPr="00377AA7">
        <w:rPr>
          <w:rFonts w:ascii="GHEA Grapalat" w:hAnsi="GHEA Grapalat" w:cs="Times Armenian"/>
          <w:sz w:val="20"/>
          <w:lang w:val="hy-AM"/>
        </w:rPr>
        <w:t xml:space="preserve"> ծառայություն.</w:t>
      </w:r>
      <w:r w:rsidRPr="00377AA7">
        <w:rPr>
          <w:rFonts w:ascii="GHEA Grapalat" w:hAnsi="GHEA Grapalat"/>
          <w:sz w:val="20"/>
          <w:lang w:val="hy-AM"/>
        </w:rPr>
        <w:t xml:space="preserve"> </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ա</w:t>
      </w:r>
      <w:r w:rsidRPr="00377AA7">
        <w:rPr>
          <w:rFonts w:ascii="GHEA Grapalat" w:hAnsi="GHEA Grapalat" w:cs="Times Armenian"/>
          <w:sz w:val="20"/>
          <w:lang w:val="hy-AM"/>
        </w:rPr>
        <w:t xml:space="preserve">) </w:t>
      </w:r>
      <w:r w:rsidRPr="00377AA7">
        <w:rPr>
          <w:rFonts w:ascii="GHEA Grapalat" w:hAnsi="GHEA Grapalat" w:cs="Sylfaen"/>
          <w:sz w:val="20"/>
          <w:lang w:val="hy-AM"/>
        </w:rPr>
        <w:t>Չընդունել</w:t>
      </w:r>
      <w:r w:rsidRPr="00377AA7">
        <w:rPr>
          <w:rFonts w:ascii="GHEA Grapalat" w:hAnsi="GHEA Grapalat" w:cs="Times Armenian"/>
          <w:sz w:val="20"/>
          <w:lang w:val="hy-AM"/>
        </w:rPr>
        <w:t xml:space="preserve"> ծառայությունը</w:t>
      </w:r>
      <w:r w:rsidRPr="00377AA7">
        <w:rPr>
          <w:rFonts w:ascii="GHEA Grapalat" w:hAnsi="GHEA Grapalat" w:cs="Sylfaen"/>
          <w:sz w:val="20"/>
          <w:lang w:val="hy-AM"/>
        </w:rPr>
        <w:t>՝ իր</w:t>
      </w:r>
      <w:r w:rsidRPr="00377AA7">
        <w:rPr>
          <w:rFonts w:ascii="GHEA Grapalat" w:hAnsi="GHEA Grapalat" w:cs="Times Armenian"/>
          <w:sz w:val="20"/>
          <w:lang w:val="hy-AM"/>
        </w:rPr>
        <w:t xml:space="preserve"> </w:t>
      </w:r>
      <w:r w:rsidRPr="00377AA7">
        <w:rPr>
          <w:rFonts w:ascii="GHEA Grapalat" w:hAnsi="GHEA Grapalat" w:cs="Sylfaen"/>
          <w:sz w:val="20"/>
          <w:lang w:val="hy-AM"/>
        </w:rPr>
        <w:t>հայեցողությամբ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սահմանելով</w:t>
      </w:r>
      <w:r w:rsidRPr="00377AA7">
        <w:rPr>
          <w:rFonts w:ascii="GHEA Grapalat" w:hAnsi="GHEA Grapalat" w:cs="Times Armenian"/>
          <w:sz w:val="20"/>
          <w:lang w:val="hy-AM"/>
        </w:rPr>
        <w:t xml:space="preserve"> </w:t>
      </w:r>
      <w:r w:rsidRPr="00377AA7">
        <w:rPr>
          <w:rFonts w:ascii="GHEA Grapalat" w:hAnsi="GHEA Grapalat" w:cs="Sylfaen"/>
          <w:sz w:val="20"/>
          <w:lang w:val="hy-AM"/>
        </w:rPr>
        <w:t>անպատշաճ</w:t>
      </w:r>
      <w:r w:rsidRPr="00377AA7">
        <w:rPr>
          <w:rFonts w:ascii="GHEA Grapalat" w:hAnsi="GHEA Grapalat" w:cs="Times Armenian"/>
          <w:sz w:val="20"/>
          <w:lang w:val="hy-AM"/>
        </w:rPr>
        <w:t xml:space="preserve"> </w:t>
      </w:r>
      <w:r w:rsidRPr="00377AA7">
        <w:rPr>
          <w:rFonts w:ascii="GHEA Grapalat" w:hAnsi="GHEA Grapalat" w:cs="Sylfaen"/>
          <w:sz w:val="20"/>
          <w:lang w:val="hy-AM"/>
        </w:rPr>
        <w:t>որակի</w:t>
      </w:r>
      <w:r w:rsidRPr="00377AA7">
        <w:rPr>
          <w:rFonts w:ascii="GHEA Grapalat" w:hAnsi="GHEA Grapalat" w:cs="Times Armenian"/>
          <w:sz w:val="20"/>
          <w:lang w:val="hy-AM"/>
        </w:rPr>
        <w:t xml:space="preserve"> ծառայությունը  </w:t>
      </w:r>
      <w:r w:rsidRPr="00377AA7">
        <w:rPr>
          <w:rFonts w:ascii="GHEA Grapalat" w:hAnsi="GHEA Grapalat" w:cs="Sylfaen"/>
          <w:sz w:val="20"/>
          <w:lang w:val="hy-AM"/>
        </w:rPr>
        <w:t>պայմանագրին</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համապատասխանող</w:t>
      </w:r>
      <w:r w:rsidRPr="00377AA7">
        <w:rPr>
          <w:rFonts w:ascii="GHEA Grapalat" w:hAnsi="GHEA Grapalat" w:cs="Times Armenian"/>
          <w:sz w:val="20"/>
          <w:lang w:val="hy-AM"/>
        </w:rPr>
        <w:t xml:space="preserve"> ծ</w:t>
      </w:r>
      <w:r w:rsidRPr="00377AA7">
        <w:rPr>
          <w:rFonts w:ascii="GHEA Grapalat" w:hAnsi="GHEA Grapalat" w:cs="Sylfaen"/>
          <w:sz w:val="20"/>
          <w:lang w:val="hy-AM"/>
        </w:rPr>
        <w:t>առայությամբ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անհատույց</w:t>
      </w:r>
      <w:r w:rsidRPr="00377AA7">
        <w:rPr>
          <w:rFonts w:ascii="GHEA Grapalat" w:hAnsi="GHEA Grapalat" w:cs="Times Armenian"/>
          <w:sz w:val="20"/>
          <w:lang w:val="hy-AM"/>
        </w:rPr>
        <w:t xml:space="preserve"> </w:t>
      </w:r>
      <w:r w:rsidRPr="00377AA7">
        <w:rPr>
          <w:rFonts w:ascii="GHEA Grapalat" w:hAnsi="GHEA Grapalat" w:cs="Sylfaen"/>
          <w:sz w:val="20"/>
          <w:lang w:val="hy-AM"/>
        </w:rPr>
        <w:t>փոխարինման</w:t>
      </w:r>
      <w:r w:rsidRPr="00377AA7">
        <w:rPr>
          <w:rFonts w:ascii="GHEA Grapalat" w:hAnsi="GHEA Grapalat" w:cs="Times Armenian"/>
          <w:sz w:val="20"/>
          <w:lang w:val="hy-AM"/>
        </w:rPr>
        <w:t xml:space="preserve"> </w:t>
      </w:r>
      <w:r w:rsidRPr="00377AA7">
        <w:rPr>
          <w:rFonts w:ascii="GHEA Grapalat" w:hAnsi="GHEA Grapalat" w:cs="Sylfaen"/>
          <w:sz w:val="20"/>
          <w:lang w:val="hy-AM"/>
        </w:rPr>
        <w:t>ողջամիտ</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 և</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պահանջել</w:t>
      </w:r>
      <w:r w:rsidRPr="00377AA7">
        <w:rPr>
          <w:rFonts w:ascii="GHEA Grapalat" w:hAnsi="GHEA Grapalat" w:cs="Times Armenian"/>
          <w:sz w:val="20"/>
          <w:lang w:val="hy-AM"/>
        </w:rPr>
        <w:t xml:space="preserve"> Կատարողից </w:t>
      </w:r>
      <w:r w:rsidRPr="00377AA7">
        <w:rPr>
          <w:rFonts w:ascii="GHEA Grapalat" w:hAnsi="GHEA Grapalat" w:cs="Sylfaen"/>
          <w:sz w:val="20"/>
          <w:lang w:val="hy-AM"/>
        </w:rPr>
        <w:t>վճարելու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5.2 </w:t>
      </w:r>
      <w:r w:rsidRPr="00377AA7">
        <w:rPr>
          <w:rFonts w:ascii="GHEA Grapalat" w:hAnsi="GHEA Grapalat" w:cs="Sylfaen"/>
          <w:sz w:val="20"/>
          <w:lang w:val="hy-AM"/>
        </w:rPr>
        <w:t>կետով</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նախատեսված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տուգանքը, ինչպես նաև 5.3 կետով նախատեսված տույժը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tabs>
          <w:tab w:val="left" w:pos="1080"/>
        </w:tabs>
        <w:ind w:firstLine="720"/>
        <w:jc w:val="both"/>
        <w:rPr>
          <w:rFonts w:ascii="GHEA Grapalat" w:hAnsi="GHEA Grapalat"/>
          <w:sz w:val="20"/>
          <w:lang w:val="hy-AM"/>
        </w:rPr>
      </w:pPr>
      <w:r w:rsidRPr="00377AA7">
        <w:rPr>
          <w:rFonts w:ascii="GHEA Grapalat" w:hAnsi="GHEA Grapalat" w:cs="Sylfaen"/>
          <w:sz w:val="20"/>
          <w:lang w:val="hy-AM"/>
        </w:rPr>
        <w:t>բ</w:t>
      </w:r>
      <w:r w:rsidRPr="00377AA7">
        <w:rPr>
          <w:rFonts w:ascii="GHEA Grapalat" w:hAnsi="GHEA Grapalat"/>
          <w:sz w:val="20"/>
          <w:lang w:val="hy-AM"/>
        </w:rPr>
        <w:t>)</w:t>
      </w:r>
      <w:r w:rsidRPr="00377AA7">
        <w:rPr>
          <w:rFonts w:ascii="GHEA Grapalat" w:hAnsi="GHEA Grapalat"/>
          <w:sz w:val="20"/>
          <w:lang w:val="hy-AM"/>
        </w:rPr>
        <w:tab/>
      </w:r>
      <w:r w:rsidRPr="00377AA7">
        <w:rPr>
          <w:rFonts w:ascii="GHEA Grapalat" w:hAnsi="GHEA Grapalat" w:cs="Sylfaen"/>
          <w:sz w:val="20"/>
          <w:lang w:val="hy-AM"/>
        </w:rPr>
        <w:t>Հրաժարվել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կատարելուց</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պահանջել</w:t>
      </w:r>
      <w:r w:rsidRPr="00377AA7">
        <w:rPr>
          <w:rFonts w:ascii="GHEA Grapalat" w:hAnsi="GHEA Grapalat" w:cs="Times Armenian"/>
          <w:sz w:val="20"/>
          <w:lang w:val="hy-AM"/>
        </w:rPr>
        <w:t xml:space="preserve"> </w:t>
      </w:r>
      <w:r w:rsidRPr="00377AA7">
        <w:rPr>
          <w:rFonts w:ascii="GHEA Grapalat" w:hAnsi="GHEA Grapalat" w:cs="Sylfaen"/>
          <w:sz w:val="20"/>
          <w:lang w:val="hy-AM"/>
        </w:rPr>
        <w:t>վերադարձնելու</w:t>
      </w:r>
      <w:r w:rsidRPr="00377AA7">
        <w:rPr>
          <w:rFonts w:ascii="GHEA Grapalat" w:hAnsi="GHEA Grapalat" w:cs="Times Armenian"/>
          <w:sz w:val="20"/>
          <w:lang w:val="hy-AM"/>
        </w:rPr>
        <w:t xml:space="preserve"> ծառայության </w:t>
      </w:r>
      <w:r w:rsidRPr="00377AA7">
        <w:rPr>
          <w:rFonts w:ascii="GHEA Grapalat" w:hAnsi="GHEA Grapalat" w:cs="Sylfaen"/>
          <w:sz w:val="20"/>
          <w:lang w:val="hy-AM"/>
        </w:rPr>
        <w:t>համար</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վճարված</w:t>
      </w:r>
      <w:r w:rsidRPr="00377AA7">
        <w:rPr>
          <w:rFonts w:ascii="GHEA Grapalat" w:hAnsi="GHEA Grapalat" w:cs="Times Armenian"/>
          <w:sz w:val="20"/>
          <w:lang w:val="hy-AM"/>
        </w:rPr>
        <w:t xml:space="preserve"> </w:t>
      </w:r>
      <w:r w:rsidRPr="00377AA7">
        <w:rPr>
          <w:rFonts w:ascii="GHEA Grapalat" w:hAnsi="GHEA Grapalat" w:cs="Sylfaen"/>
          <w:sz w:val="20"/>
          <w:lang w:val="hy-AM"/>
        </w:rPr>
        <w:t>գումարը և պահանջել</w:t>
      </w:r>
      <w:r w:rsidRPr="00377AA7">
        <w:rPr>
          <w:rFonts w:ascii="GHEA Grapalat" w:hAnsi="GHEA Grapalat" w:cs="Times Armenian"/>
          <w:sz w:val="20"/>
          <w:lang w:val="hy-AM"/>
        </w:rPr>
        <w:t xml:space="preserve"> Կատարողից </w:t>
      </w:r>
      <w:r w:rsidRPr="00377AA7">
        <w:rPr>
          <w:rFonts w:ascii="GHEA Grapalat" w:hAnsi="GHEA Grapalat" w:cs="Sylfaen"/>
          <w:sz w:val="20"/>
          <w:lang w:val="hy-AM"/>
        </w:rPr>
        <w:t>վճարելու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5.2 </w:t>
      </w:r>
      <w:r w:rsidRPr="00377AA7">
        <w:rPr>
          <w:rFonts w:ascii="GHEA Grapalat" w:hAnsi="GHEA Grapalat" w:cs="Sylfaen"/>
          <w:sz w:val="20"/>
          <w:lang w:val="hy-AM"/>
        </w:rPr>
        <w:t>կետով</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նախատեսված</w:t>
      </w:r>
      <w:r w:rsidRPr="00377AA7">
        <w:rPr>
          <w:rFonts w:ascii="GHEA Grapalat" w:hAnsi="GHEA Grapalat" w:cs="Times Armenian"/>
          <w:sz w:val="20"/>
          <w:lang w:val="hy-AM"/>
        </w:rPr>
        <w:t xml:space="preserve"> </w:t>
      </w:r>
      <w:r w:rsidRPr="00377AA7">
        <w:rPr>
          <w:rFonts w:ascii="GHEA Grapalat" w:hAnsi="GHEA Grapalat" w:cs="Sylfaen"/>
          <w:sz w:val="20"/>
          <w:lang w:val="hy-AM"/>
        </w:rPr>
        <w:t>տուգանքը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2.1.3 Միակողմանի</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Կատարող</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էականորեն</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Կատարողի կողմից 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խախտելն</w:t>
      </w:r>
      <w:r w:rsidRPr="00377AA7">
        <w:rPr>
          <w:rFonts w:ascii="GHEA Grapalat" w:hAnsi="GHEA Grapalat" w:cs="Times Armenian"/>
          <w:sz w:val="20"/>
          <w:lang w:val="hy-AM"/>
        </w:rPr>
        <w:t xml:space="preserve"> </w:t>
      </w:r>
      <w:r w:rsidRPr="00377AA7">
        <w:rPr>
          <w:rFonts w:ascii="GHEA Grapalat" w:hAnsi="GHEA Grapalat" w:cs="Sylfaen"/>
          <w:sz w:val="20"/>
          <w:lang w:val="hy-AM"/>
        </w:rPr>
        <w:t>էական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համարվում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ա</w:t>
      </w:r>
      <w:r w:rsidRPr="00377AA7">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377AA7">
        <w:rPr>
          <w:rFonts w:ascii="GHEA Grapalat" w:hAnsi="GHEA Grapalat" w:cs="Sylfaen"/>
          <w:sz w:val="20"/>
          <w:lang w:val="hy-AM"/>
        </w:rPr>
        <w:t>,</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cs="Sylfaen"/>
          <w:sz w:val="20"/>
          <w:lang w:val="hy-AM"/>
        </w:rPr>
        <w:t>բ</w:t>
      </w:r>
      <w:r w:rsidRPr="00377AA7">
        <w:rPr>
          <w:rFonts w:ascii="GHEA Grapalat" w:hAnsi="GHEA Grapalat" w:cs="Times Armenian"/>
          <w:sz w:val="20"/>
          <w:lang w:val="hy-AM"/>
        </w:rPr>
        <w:t xml:space="preserve">) </w:t>
      </w:r>
      <w:r w:rsidRPr="00377AA7">
        <w:rPr>
          <w:rFonts w:ascii="GHEA Grapalat" w:hAnsi="GHEA Grapalat" w:cs="Sylfaen"/>
          <w:sz w:val="20"/>
          <w:lang w:val="hy-AM"/>
        </w:rPr>
        <w:t>խախտվել</w:t>
      </w:r>
      <w:r w:rsidRPr="00377AA7">
        <w:rPr>
          <w:rFonts w:ascii="GHEA Grapalat" w:hAnsi="GHEA Grapalat" w:cs="Times Armenian"/>
          <w:sz w:val="20"/>
          <w:lang w:val="hy-AM"/>
        </w:rPr>
        <w:t xml:space="preserve"> է ծառայության մատուցման </w:t>
      </w:r>
      <w:r w:rsidRPr="00377AA7">
        <w:rPr>
          <w:rFonts w:ascii="GHEA Grapalat" w:hAnsi="GHEA Grapalat" w:cs="Sylfaen"/>
          <w:sz w:val="20"/>
          <w:lang w:val="hy-AM"/>
        </w:rPr>
        <w:t>ժամկետը</w:t>
      </w:r>
      <w:r w:rsidRPr="00377AA7">
        <w:rPr>
          <w:rFonts w:ascii="GHEA Grapalat" w:hAnsi="GHEA Grapalat"/>
          <w:sz w:val="20"/>
          <w:lang w:val="hy-AM"/>
        </w:rPr>
        <w:t>։</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2.2 Պատվիրատուն պարտավոր է`</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2.2.1 Քննարկել և ընդունել Տեխնիկական բնութագիր-</w:t>
      </w:r>
      <w:r w:rsidRPr="00377AA7">
        <w:rPr>
          <w:rFonts w:ascii="GHEA Grapalat" w:hAnsi="GHEA Grapalat"/>
          <w:sz w:val="20"/>
          <w:lang w:val="hy-AM"/>
        </w:rPr>
        <w:t>գնման ժամանակացույցի</w:t>
      </w:r>
      <w:r w:rsidRPr="00377AA7">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2.3 Կատարողն իրավունք ունի`</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04109" w:rsidRPr="00377AA7" w:rsidRDefault="00404109" w:rsidP="00404109">
      <w:pPr>
        <w:ind w:firstLine="720"/>
        <w:jc w:val="both"/>
        <w:rPr>
          <w:rFonts w:ascii="GHEA Grapalat" w:hAnsi="GHEA Grapalat"/>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2.4 Կատարողը պարտավոր է`</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pStyle w:val="31"/>
        <w:spacing w:line="240" w:lineRule="auto"/>
        <w:ind w:firstLine="0"/>
        <w:rPr>
          <w:rFonts w:ascii="GHEA Grapalat" w:hAnsi="GHEA Grapalat" w:cs="Sylfaen"/>
          <w:i/>
          <w:sz w:val="16"/>
          <w:szCs w:val="16"/>
          <w:lang w:val="hy-AM" w:eastAsia="ru-RU"/>
        </w:rPr>
      </w:pPr>
      <w:r w:rsidRPr="00377AA7">
        <w:rPr>
          <w:rFonts w:ascii="GHEA Grapalat" w:hAnsi="GHEA Grapalat" w:cs="Sylfaen"/>
          <w:i/>
          <w:sz w:val="16"/>
          <w:szCs w:val="16"/>
          <w:lang w:val="hy-AM" w:eastAsia="ru-RU"/>
        </w:rPr>
        <w:t>*</w:t>
      </w:r>
      <w:r w:rsidRPr="00377AA7">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404109" w:rsidRPr="00377AA7" w:rsidRDefault="00404109" w:rsidP="00404109">
      <w:pPr>
        <w:ind w:firstLine="720"/>
        <w:jc w:val="both"/>
        <w:rPr>
          <w:rFonts w:ascii="GHEA Grapalat" w:hAnsi="GHEA Grapalat"/>
          <w:sz w:val="20"/>
          <w:lang w:val="hy-AM"/>
        </w:rPr>
      </w:pPr>
      <w:r w:rsidRPr="00377AA7">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04109" w:rsidRPr="00377AA7" w:rsidRDefault="00404109" w:rsidP="00404109">
      <w:pPr>
        <w:ind w:firstLine="720"/>
        <w:jc w:val="both"/>
        <w:rPr>
          <w:rFonts w:ascii="GHEA Grapalat" w:hAnsi="GHEA Grapalat"/>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3. ԾԱՌԱՅՈՒԹՅԱՆ ՀԱՆՁՆՄԱՆ ԵՎ ԸՆԴՈՒՆՄԱՆ ԿԱՐԳԸ</w:t>
      </w:r>
    </w:p>
    <w:p w:rsidR="007E048A" w:rsidRDefault="007E048A" w:rsidP="007E048A">
      <w:pPr>
        <w:jc w:val="both"/>
        <w:rPr>
          <w:rFonts w:ascii="GHEA Grapalat" w:hAnsi="GHEA Grapalat"/>
          <w:sz w:val="20"/>
        </w:rPr>
      </w:pPr>
    </w:p>
    <w:p w:rsidR="00404109" w:rsidRPr="00377AA7" w:rsidRDefault="00404109" w:rsidP="007E048A">
      <w:pPr>
        <w:jc w:val="both"/>
        <w:rPr>
          <w:rFonts w:ascii="GHEA Grapalat" w:hAnsi="GHEA Grapalat" w:cs="Sylfaen"/>
          <w:sz w:val="20"/>
          <w:lang w:val="hy-AM"/>
        </w:rPr>
      </w:pPr>
      <w:r w:rsidRPr="00377AA7">
        <w:rPr>
          <w:rFonts w:ascii="GHEA Grapalat" w:hAnsi="GHEA Grapalat"/>
          <w:sz w:val="20"/>
          <w:lang w:val="hy-AM"/>
        </w:rPr>
        <w:t xml:space="preserve">3.1 Մատուցված ծառայությունն </w:t>
      </w:r>
      <w:r w:rsidRPr="00377AA7">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404109" w:rsidRPr="00377AA7" w:rsidRDefault="00404109" w:rsidP="00404109">
      <w:pPr>
        <w:ind w:firstLine="720"/>
        <w:jc w:val="both"/>
        <w:rPr>
          <w:rFonts w:ascii="GHEA Grapalat" w:hAnsi="GHEA Grapalat" w:cs="Sylfaen"/>
          <w:sz w:val="20"/>
          <w:szCs w:val="20"/>
          <w:lang w:val="hy-AM"/>
        </w:rPr>
      </w:pPr>
      <w:r w:rsidRPr="00377AA7">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E048A">
        <w:rPr>
          <w:rFonts w:ascii="GHEA Grapalat" w:hAnsi="GHEA Grapalat" w:cs="Sylfaen"/>
          <w:sz w:val="20"/>
          <w:lang w:val="hy-AM"/>
        </w:rPr>
        <w:t>__</w:t>
      </w:r>
      <w:r w:rsidRPr="00377AA7">
        <w:rPr>
          <w:rFonts w:ascii="GHEA Grapalat" w:hAnsi="GHEA Grapalat" w:cs="Sylfaen"/>
          <w:sz w:val="20"/>
          <w:lang w:val="hy-AM"/>
        </w:rPr>
        <w:t xml:space="preserve"> օրինակ</w:t>
      </w:r>
      <w:r w:rsidRPr="00377AA7">
        <w:rPr>
          <w:rFonts w:ascii="GHEA Grapalat" w:hAnsi="GHEA Grapalat" w:cs="Sylfaen"/>
          <w:sz w:val="20"/>
          <w:szCs w:val="20"/>
          <w:lang w:val="hy-AM"/>
        </w:rPr>
        <w:t xml:space="preserve"> (հավելված N 3): </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 xml:space="preserve">3.3 Պատվիրատուն հանձնման-ընդունման արձանագրությունը ստանալու </w:t>
      </w:r>
      <w:r w:rsidRPr="00377AA7">
        <w:rPr>
          <w:rFonts w:ascii="GHEA Grapalat" w:hAnsi="GHEA Grapalat" w:cs="Sylfaen"/>
          <w:sz w:val="20"/>
          <w:szCs w:val="20"/>
          <w:lang w:val="hy-AM"/>
        </w:rPr>
        <w:t xml:space="preserve">օրվան հաջորդող աշխատանքային օրվանից հաշված </w:t>
      </w:r>
      <w:r w:rsidR="007E048A">
        <w:rPr>
          <w:rFonts w:ascii="GHEA Grapalat" w:hAnsi="GHEA Grapalat" w:cs="Sylfaen"/>
          <w:sz w:val="20"/>
          <w:szCs w:val="20"/>
          <w:u w:val="single"/>
          <w:lang w:val="hy-AM"/>
        </w:rPr>
        <w:t xml:space="preserve">   </w:t>
      </w:r>
      <w:r w:rsidRPr="00377AA7">
        <w:rPr>
          <w:rFonts w:ascii="GHEA Grapalat" w:hAnsi="GHEA Grapalat" w:cs="Sylfaen"/>
          <w:sz w:val="20"/>
          <w:szCs w:val="20"/>
          <w:lang w:val="hy-AM"/>
        </w:rPr>
        <w:t xml:space="preserve"> աշխատանքային օրվա ընթացքում</w:t>
      </w:r>
      <w:r w:rsidRPr="00377AA7">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377AA7">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377AA7">
        <w:rPr>
          <w:rFonts w:ascii="GHEA Grapalat" w:hAnsi="GHEA Grapalat" w:cs="Sylfaen"/>
          <w:sz w:val="20"/>
          <w:lang w:val="hy-AM"/>
        </w:rPr>
        <w:softHyphen/>
        <w:t xml:space="preserve">գրությունը: </w:t>
      </w:r>
    </w:p>
    <w:p w:rsidR="00404109" w:rsidRPr="00377AA7" w:rsidRDefault="00404109" w:rsidP="00404109">
      <w:pPr>
        <w:ind w:firstLine="720"/>
        <w:jc w:val="both"/>
        <w:rPr>
          <w:rFonts w:ascii="GHEA Grapalat" w:hAnsi="GHEA Grapalat" w:cs="Sylfaen"/>
          <w:b/>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4. ՊԱՅՄԱՆԱԳՐԻ ԳԻՆԸ</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4.1. Սույն պայմանագրով Կատարողի մատուցման ենթակա ծա</w:t>
      </w:r>
      <w:r w:rsidR="007E048A">
        <w:rPr>
          <w:rFonts w:ascii="GHEA Grapalat" w:hAnsi="GHEA Grapalat" w:cs="Sylfaen"/>
          <w:sz w:val="20"/>
          <w:lang w:val="hy-AM"/>
        </w:rPr>
        <w:t>ռայության գինը կազմում է _____(_</w:t>
      </w:r>
      <w:r w:rsidRPr="00377AA7">
        <w:rPr>
          <w:rFonts w:ascii="GHEA Grapalat" w:hAnsi="GHEA Grapalat" w:cs="Sylfaen"/>
          <w:sz w:val="20"/>
          <w:lang w:val="hy-AM"/>
        </w:rPr>
        <w:t>_</w:t>
      </w:r>
      <w:r w:rsidRPr="00377AA7">
        <w:rPr>
          <w:rFonts w:ascii="GHEA Grapalat" w:hAnsi="GHEA Grapalat" w:cs="Sylfaen"/>
          <w:sz w:val="18"/>
          <w:szCs w:val="18"/>
          <w:u w:val="single"/>
          <w:lang w:val="hy-AM"/>
        </w:rPr>
        <w:t>տառերով</w:t>
      </w:r>
      <w:r w:rsidR="007E048A">
        <w:rPr>
          <w:rFonts w:ascii="GHEA Grapalat" w:hAnsi="GHEA Grapalat" w:cs="Sylfaen"/>
          <w:sz w:val="20"/>
          <w:lang w:val="hy-AM"/>
        </w:rPr>
        <w:t>__</w:t>
      </w:r>
      <w:r w:rsidRPr="00377AA7">
        <w:rPr>
          <w:rFonts w:ascii="GHEA Grapalat" w:hAnsi="GHEA Grapalat" w:cs="Sylfaen"/>
          <w:sz w:val="20"/>
          <w:lang w:val="hy-AM"/>
        </w:rPr>
        <w:t xml:space="preserve"> ) ՀՀ դրամ, ներառյալ ԱԱՀ-ն:</w:t>
      </w:r>
      <w:r w:rsidRPr="00377AA7">
        <w:rPr>
          <w:rFonts w:ascii="GHEA Grapalat" w:hAnsi="GHEA Grapalat" w:cs="Sylfaen"/>
          <w:sz w:val="20"/>
          <w:vertAlign w:val="superscript"/>
          <w:lang w:val="hy-AM"/>
        </w:rPr>
        <w:t>20</w:t>
      </w:r>
      <w:r w:rsidRPr="00377AA7">
        <w:rPr>
          <w:rFonts w:ascii="GHEA Grapalat" w:hAnsi="GHEA Grapalat" w:cs="Sylfaen"/>
          <w:color w:val="FFFFFF"/>
          <w:sz w:val="20"/>
          <w:vertAlign w:val="superscript"/>
          <w:lang w:val="hy-AM"/>
        </w:rPr>
        <w:t>29</w:t>
      </w:r>
      <w:r w:rsidRPr="00377AA7">
        <w:rPr>
          <w:rStyle w:val="af6"/>
          <w:rFonts w:ascii="GHEA Grapalat" w:hAnsi="GHEA Grapalat" w:cs="Sylfaen"/>
          <w:color w:val="FFFFFF"/>
          <w:sz w:val="20"/>
          <w:lang w:val="hy-AM"/>
        </w:rPr>
        <w:footnoteReference w:id="8"/>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404109" w:rsidRPr="00377AA7" w:rsidRDefault="00404109" w:rsidP="007E048A">
      <w:pPr>
        <w:jc w:val="both"/>
        <w:rPr>
          <w:rFonts w:ascii="GHEA Grapalat" w:hAnsi="GHEA Grapalat"/>
          <w:sz w:val="20"/>
          <w:lang w:val="hy-AM"/>
        </w:rPr>
      </w:pPr>
      <w:r w:rsidRPr="00377AA7">
        <w:rPr>
          <w:rFonts w:ascii="GHEA Grapalat" w:hAnsi="GHEA Grapalat" w:cs="Sylfaen"/>
          <w:sz w:val="20"/>
          <w:lang w:val="hy-AM"/>
        </w:rPr>
        <w:t>4.1.1 Պայմանա</w:t>
      </w:r>
      <w:r w:rsidRPr="00377AA7">
        <w:rPr>
          <w:rFonts w:ascii="GHEA Grapalat" w:hAnsi="GHEA Grapalat" w:cs="Times Armenian"/>
          <w:sz w:val="20"/>
          <w:lang w:val="hy-AM"/>
        </w:rPr>
        <w:t>գ</w:t>
      </w:r>
      <w:r w:rsidRPr="00377AA7">
        <w:rPr>
          <w:rFonts w:ascii="GHEA Grapalat" w:hAnsi="GHEA Grapalat" w:cs="Sylfaen"/>
          <w:sz w:val="20"/>
          <w:lang w:val="hy-AM"/>
        </w:rPr>
        <w:t>րի</w:t>
      </w:r>
      <w:r w:rsidRPr="00377AA7">
        <w:rPr>
          <w:rFonts w:ascii="GHEA Grapalat" w:hAnsi="GHEA Grapalat" w:cs="Times Armenian"/>
          <w:sz w:val="20"/>
          <w:lang w:val="hy-AM"/>
        </w:rPr>
        <w:t xml:space="preserve"> գ</w:t>
      </w:r>
      <w:r w:rsidRPr="00377AA7">
        <w:rPr>
          <w:rFonts w:ascii="GHEA Grapalat" w:hAnsi="GHEA Grapalat" w:cs="Sylfaen"/>
          <w:sz w:val="20"/>
          <w:lang w:val="hy-AM"/>
        </w:rPr>
        <w:t>նից`</w:t>
      </w:r>
      <w:r w:rsidRPr="00377AA7">
        <w:rPr>
          <w:rFonts w:ascii="GHEA Grapalat" w:hAnsi="GHEA Grapalat" w:cs="Times Armenian"/>
          <w:sz w:val="20"/>
          <w:lang w:val="hy-AM"/>
        </w:rPr>
        <w:t xml:space="preserve"> մինչև----------- (--------------------------) </w:t>
      </w:r>
      <w:r w:rsidRPr="00377AA7">
        <w:rPr>
          <w:rFonts w:ascii="GHEA Grapalat" w:hAnsi="GHEA Grapalat" w:cs="Sylfaen"/>
          <w:sz w:val="20"/>
          <w:lang w:val="hy-AM"/>
        </w:rPr>
        <w:t>ՀՀ</w:t>
      </w:r>
      <w:r w:rsidRPr="00377AA7">
        <w:rPr>
          <w:rFonts w:ascii="GHEA Grapalat" w:hAnsi="GHEA Grapalat" w:cs="Times Armenian"/>
          <w:sz w:val="20"/>
          <w:lang w:val="hy-AM"/>
        </w:rPr>
        <w:t xml:space="preserve"> </w:t>
      </w:r>
      <w:r w:rsidRPr="00377AA7">
        <w:rPr>
          <w:rFonts w:ascii="GHEA Grapalat" w:hAnsi="GHEA Grapalat" w:cs="Sylfaen"/>
          <w:sz w:val="20"/>
          <w:lang w:val="hy-AM"/>
        </w:rPr>
        <w:t>դրամը</w:t>
      </w:r>
      <w:r w:rsidRPr="00377AA7">
        <w:rPr>
          <w:rFonts w:ascii="GHEA Grapalat" w:hAnsi="GHEA Grapalat" w:cs="Times Armenian"/>
          <w:sz w:val="20"/>
          <w:lang w:val="hy-AM"/>
        </w:rPr>
        <w:t xml:space="preserve">, </w:t>
      </w:r>
      <w:r w:rsidRPr="00377AA7">
        <w:rPr>
          <w:rFonts w:ascii="GHEA Grapalat" w:hAnsi="GHEA Grapalat" w:cs="Sylfaen"/>
          <w:sz w:val="20"/>
          <w:lang w:val="hy-AM"/>
        </w:rPr>
        <w:t>Պատվիրատուն</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փոխանցում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Կատարողի</w:t>
      </w:r>
      <w:r w:rsidRPr="00377AA7">
        <w:rPr>
          <w:rFonts w:ascii="GHEA Grapalat" w:hAnsi="GHEA Grapalat" w:cs="Times Armenian"/>
          <w:sz w:val="20"/>
          <w:lang w:val="hy-AM"/>
        </w:rPr>
        <w:t xml:space="preserve"> </w:t>
      </w:r>
      <w:r w:rsidRPr="00377AA7">
        <w:rPr>
          <w:rFonts w:ascii="GHEA Grapalat" w:hAnsi="GHEA Grapalat" w:cs="Sylfaen"/>
          <w:sz w:val="20"/>
          <w:lang w:val="hy-AM"/>
        </w:rPr>
        <w:t>բանկային</w:t>
      </w:r>
      <w:r w:rsidRPr="00377AA7">
        <w:rPr>
          <w:rFonts w:ascii="GHEA Grapalat" w:hAnsi="GHEA Grapalat" w:cs="Times Armenian"/>
          <w:sz w:val="20"/>
          <w:lang w:val="hy-AM"/>
        </w:rPr>
        <w:t xml:space="preserve"> </w:t>
      </w:r>
      <w:r w:rsidRPr="00377AA7">
        <w:rPr>
          <w:rFonts w:ascii="GHEA Grapalat" w:hAnsi="GHEA Grapalat" w:cs="Sylfaen"/>
          <w:sz w:val="20"/>
          <w:lang w:val="hy-AM"/>
        </w:rPr>
        <w:t>հաշվին</w:t>
      </w:r>
      <w:r w:rsidRPr="00377AA7">
        <w:rPr>
          <w:rFonts w:ascii="GHEA Grapalat" w:hAnsi="GHEA Grapalat" w:cs="Times Armenian"/>
          <w:sz w:val="20"/>
          <w:lang w:val="hy-AM"/>
        </w:rPr>
        <w:t xml:space="preserve">` </w:t>
      </w:r>
      <w:r w:rsidRPr="00377AA7">
        <w:rPr>
          <w:rFonts w:ascii="GHEA Grapalat" w:hAnsi="GHEA Grapalat" w:cs="Sylfaen"/>
          <w:sz w:val="20"/>
          <w:lang w:val="hy-AM"/>
        </w:rPr>
        <w:t>որպես</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կանխավճար։ Կանխավճարի</w:t>
      </w:r>
      <w:r w:rsidRPr="00377AA7">
        <w:rPr>
          <w:rFonts w:ascii="GHEA Grapalat" w:hAnsi="GHEA Grapalat" w:cs="Times Armenian"/>
          <w:sz w:val="20"/>
          <w:lang w:val="hy-AM"/>
        </w:rPr>
        <w:t xml:space="preserve"> </w:t>
      </w:r>
      <w:r w:rsidRPr="00377AA7">
        <w:rPr>
          <w:rFonts w:ascii="GHEA Grapalat" w:hAnsi="GHEA Grapalat" w:cs="Sylfaen"/>
          <w:sz w:val="20"/>
          <w:lang w:val="hy-AM"/>
        </w:rPr>
        <w:t>մարումն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իրականացվում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sz w:val="20"/>
          <w:lang w:val="hy-AM"/>
        </w:rPr>
        <w:t>հանձնման-ընդունման արձանագրությունների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կատարվող</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վճարումներից</w:t>
      </w:r>
      <w:r w:rsidRPr="00377AA7">
        <w:rPr>
          <w:rFonts w:ascii="GHEA Grapalat" w:hAnsi="GHEA Grapalat" w:cs="Times Armenian"/>
          <w:sz w:val="20"/>
          <w:lang w:val="hy-AM"/>
        </w:rPr>
        <w:t xml:space="preserve"> </w:t>
      </w:r>
      <w:r w:rsidRPr="00377AA7">
        <w:rPr>
          <w:rFonts w:ascii="GHEA Grapalat" w:hAnsi="GHEA Grapalat" w:cs="Sylfaen"/>
          <w:sz w:val="20"/>
          <w:lang w:val="hy-AM"/>
        </w:rPr>
        <w:t>նվազեցումներ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պահումներ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ձևով</w:t>
      </w:r>
      <w:r w:rsidRPr="00377AA7">
        <w:rPr>
          <w:rFonts w:ascii="GHEA Grapalat" w:hAnsi="GHEA Grapalat" w:cs="Times Armenian"/>
          <w:sz w:val="20"/>
          <w:lang w:val="hy-AM"/>
        </w:rPr>
        <w:t>։ Ընդ որում մինչև կանխավճարի ամբողջական մարումը, Կատարողին վճարումներ չեն կատարվում</w:t>
      </w:r>
      <w:r w:rsidRPr="00377AA7">
        <w:rPr>
          <w:rFonts w:ascii="GHEA Grapalat" w:hAnsi="GHEA Grapalat" w:cs="Sylfaen"/>
          <w:sz w:val="20"/>
          <w:lang w:val="hy-AM"/>
        </w:rPr>
        <w:t>:</w:t>
      </w:r>
      <w:r w:rsidRPr="00377AA7">
        <w:rPr>
          <w:rFonts w:ascii="GHEA Grapalat" w:hAnsi="GHEA Grapalat" w:cs="Sylfaen"/>
          <w:sz w:val="20"/>
          <w:vertAlign w:val="superscript"/>
          <w:lang w:val="hy-AM"/>
        </w:rPr>
        <w:t>21</w:t>
      </w:r>
      <w:r w:rsidRPr="00377AA7">
        <w:rPr>
          <w:rFonts w:ascii="GHEA Grapalat" w:hAnsi="GHEA Grapalat" w:cs="Sylfaen"/>
          <w:color w:val="FFFFFF"/>
          <w:sz w:val="20"/>
          <w:vertAlign w:val="superscript"/>
          <w:lang w:val="hy-AM"/>
        </w:rPr>
        <w:t>30</w:t>
      </w:r>
      <w:r w:rsidRPr="00377AA7">
        <w:rPr>
          <w:rStyle w:val="af6"/>
          <w:rFonts w:ascii="GHEA Grapalat" w:hAnsi="GHEA Grapalat" w:cs="Sylfaen"/>
          <w:color w:val="FFFFFF"/>
          <w:sz w:val="20"/>
          <w:lang w:val="hy-AM"/>
        </w:rPr>
        <w:footnoteReference w:id="9"/>
      </w:r>
      <w:r w:rsidRPr="00377AA7">
        <w:rPr>
          <w:rFonts w:ascii="GHEA Grapalat" w:hAnsi="GHEA Grapalat"/>
          <w:sz w:val="20"/>
          <w:lang w:val="hy-AM"/>
        </w:rPr>
        <w:t xml:space="preserve"> </w:t>
      </w:r>
    </w:p>
    <w:p w:rsidR="00404109" w:rsidRPr="00377AA7" w:rsidRDefault="00404109" w:rsidP="007E048A">
      <w:pPr>
        <w:jc w:val="both"/>
        <w:rPr>
          <w:rFonts w:ascii="GHEA Grapalat" w:hAnsi="GHEA Grapalat"/>
          <w:sz w:val="20"/>
          <w:lang w:val="hy-AM"/>
        </w:rPr>
      </w:pPr>
      <w:r w:rsidRPr="00377AA7">
        <w:rPr>
          <w:rFonts w:ascii="GHEA Grapalat" w:hAnsi="GHEA Grapalat" w:cs="Sylfaen"/>
          <w:sz w:val="20"/>
          <w:lang w:val="hy-AM"/>
        </w:rPr>
        <w:t>4.2 Պատվիրատուն իրեն մատուցած ծառայության</w:t>
      </w:r>
      <w:r w:rsidRPr="00377AA7">
        <w:rPr>
          <w:rFonts w:ascii="GHEA Grapalat" w:hAnsi="GHEA Grapalat"/>
          <w:sz w:val="20"/>
          <w:lang w:val="hy-AM"/>
        </w:rPr>
        <w:t xml:space="preserve"> դիմաց վճարում է ՀՀ դրամով անկանխիկ` դրամական միջոցները </w:t>
      </w:r>
      <w:r w:rsidRPr="00377AA7">
        <w:rPr>
          <w:rFonts w:ascii="GHEA Grapalat" w:hAnsi="GHEA Grapalat" w:cs="Sylfaen"/>
          <w:sz w:val="20"/>
          <w:lang w:val="hy-AM"/>
        </w:rPr>
        <w:t>Կատարողի</w:t>
      </w:r>
      <w:r w:rsidRPr="00377AA7">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w:t>
      </w:r>
      <w:r w:rsidRPr="00377AA7">
        <w:rPr>
          <w:rFonts w:ascii="GHEA Grapalat" w:hAnsi="GHEA Grapalat"/>
          <w:sz w:val="20"/>
          <w:lang w:val="hy-AM"/>
        </w:rPr>
        <w:lastRenderedPageBreak/>
        <w:t xml:space="preserve">իրականացվում է մինչև 30 աշխատանքային օրվա ընթացքում, բայց ոչ ուշ, քան մինչև տվյալ տարվա դեկտեմբերի 30-ը: </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5. ԿՈՂՄԵՐԻ ՊԱՏԱՍԽԱՆԱՏՎՈՒԹՅՈՒՆԸ</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5.2 Պայմանագրի</w:t>
      </w:r>
      <w:r w:rsidRPr="00377AA7">
        <w:rPr>
          <w:rFonts w:ascii="GHEA Grapalat" w:hAnsi="GHEA Grapalat" w:cs="Times Armenian"/>
          <w:sz w:val="20"/>
          <w:lang w:val="hy-AM"/>
        </w:rPr>
        <w:t xml:space="preserve"> N 1 հավելվածում </w:t>
      </w:r>
      <w:r w:rsidRPr="00377AA7">
        <w:rPr>
          <w:rFonts w:ascii="GHEA Grapalat" w:hAnsi="GHEA Grapalat" w:cs="Sylfaen"/>
          <w:sz w:val="20"/>
          <w:lang w:val="hy-AM"/>
        </w:rPr>
        <w:t>նշված</w:t>
      </w:r>
      <w:r w:rsidRPr="00377AA7">
        <w:rPr>
          <w:rFonts w:ascii="GHEA Grapalat" w:hAnsi="GHEA Grapalat" w:cs="Times Armenian"/>
          <w:sz w:val="20"/>
          <w:lang w:val="hy-AM"/>
        </w:rPr>
        <w:t xml:space="preserve"> տ</w:t>
      </w:r>
      <w:r w:rsidRPr="00377AA7">
        <w:rPr>
          <w:rFonts w:ascii="GHEA Grapalat" w:hAnsi="GHEA Grapalat" w:cs="Sylfaen"/>
          <w:sz w:val="20"/>
          <w:lang w:val="hy-AM"/>
        </w:rPr>
        <w:t>եխնիկական բնութագր</w:t>
      </w:r>
      <w:r w:rsidRPr="00377AA7">
        <w:rPr>
          <w:rFonts w:ascii="GHEA Grapalat" w:hAnsi="GHEA Grapalat"/>
          <w:sz w:val="20"/>
          <w:lang w:val="hy-AM"/>
        </w:rPr>
        <w:t>ի</w:t>
      </w:r>
      <w:r w:rsidRPr="00377AA7">
        <w:rPr>
          <w:rFonts w:ascii="GHEA Grapalat" w:hAnsi="GHEA Grapalat" w:cs="Sylfaen"/>
          <w:sz w:val="20"/>
          <w:lang w:val="hy-AM"/>
        </w:rPr>
        <w:t>ն</w:t>
      </w:r>
      <w:r w:rsidRPr="00377AA7">
        <w:rPr>
          <w:rFonts w:ascii="GHEA Grapalat" w:hAnsi="GHEA Grapalat" w:cs="Times Armenian"/>
          <w:sz w:val="20"/>
          <w:lang w:val="hy-AM"/>
        </w:rPr>
        <w:t xml:space="preserve"> </w:t>
      </w:r>
      <w:r w:rsidRPr="00377AA7">
        <w:rPr>
          <w:rFonts w:ascii="GHEA Grapalat" w:hAnsi="GHEA Grapalat" w:cs="Sylfaen"/>
          <w:sz w:val="20"/>
          <w:lang w:val="hy-AM"/>
        </w:rPr>
        <w:t>չհամապատասխանող</w:t>
      </w:r>
      <w:r w:rsidRPr="00377AA7">
        <w:rPr>
          <w:rFonts w:ascii="GHEA Grapalat" w:hAnsi="GHEA Grapalat" w:cs="Times Armenian"/>
          <w:sz w:val="20"/>
          <w:lang w:val="hy-AM"/>
        </w:rPr>
        <w:t xml:space="preserve"> ծառայություն</w:t>
      </w:r>
      <w:r w:rsidRPr="00377AA7">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377AA7">
        <w:rPr>
          <w:rFonts w:ascii="GHEA Grapalat" w:hAnsi="GHEA Grapalat" w:cs="Sylfaen"/>
          <w:sz w:val="20"/>
          <w:vertAlign w:val="superscript"/>
          <w:lang w:val="hy-AM"/>
        </w:rPr>
        <w:t>23</w:t>
      </w:r>
      <w:r w:rsidRPr="00377AA7">
        <w:rPr>
          <w:rFonts w:ascii="GHEA Grapalat" w:hAnsi="GHEA Grapalat" w:cs="Sylfaen"/>
          <w:color w:val="FFFFFF"/>
          <w:sz w:val="20"/>
          <w:vertAlign w:val="superscript"/>
          <w:lang w:val="hy-AM"/>
        </w:rPr>
        <w:t>32</w:t>
      </w:r>
      <w:r w:rsidRPr="00377AA7">
        <w:rPr>
          <w:rStyle w:val="af6"/>
          <w:rFonts w:ascii="GHEA Grapalat" w:hAnsi="GHEA Grapalat" w:cs="Sylfaen"/>
          <w:color w:val="FFFFFF"/>
          <w:sz w:val="20"/>
          <w:lang w:val="hy-AM"/>
        </w:rPr>
        <w:footnoteReference w:id="10"/>
      </w:r>
      <w:r w:rsidRPr="00377AA7">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04109" w:rsidRPr="00377AA7" w:rsidRDefault="00404109" w:rsidP="007E048A">
      <w:pPr>
        <w:jc w:val="both"/>
        <w:rPr>
          <w:rFonts w:ascii="GHEA Grapalat" w:hAnsi="GHEA Grapalat" w:cs="Sylfaen"/>
          <w:sz w:val="20"/>
          <w:lang w:val="hy-AM"/>
        </w:rPr>
      </w:pPr>
      <w:r w:rsidRPr="00377AA7">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b/>
          <w:sz w:val="20"/>
          <w:lang w:val="hy-AM"/>
        </w:rPr>
        <w:t>6. ԱՆՀԱՂԹԱՀԱՐԵԼԻ ՈՒԺԻ ԱԶԴԵՑՈՒԹՅՈՒՆ</w:t>
      </w:r>
      <w:r w:rsidRPr="00377AA7">
        <w:rPr>
          <w:rFonts w:ascii="GHEA Grapalat" w:hAnsi="GHEA Grapalat" w:cs="Sylfaen"/>
          <w:sz w:val="20"/>
          <w:lang w:val="hy-AM"/>
        </w:rPr>
        <w:t xml:space="preserve"> </w:t>
      </w:r>
      <w:r w:rsidRPr="00377AA7">
        <w:rPr>
          <w:rFonts w:ascii="GHEA Grapalat" w:hAnsi="GHEA Grapalat" w:cs="Times Armenian"/>
          <w:b/>
          <w:sz w:val="20"/>
          <w:lang w:val="hy-AM"/>
        </w:rPr>
        <w:t>(</w:t>
      </w:r>
      <w:r w:rsidRPr="00377AA7">
        <w:rPr>
          <w:rFonts w:ascii="GHEA Grapalat" w:hAnsi="GHEA Grapalat" w:cs="Sylfaen"/>
          <w:b/>
          <w:sz w:val="20"/>
          <w:lang w:val="hy-AM"/>
        </w:rPr>
        <w:t>ՖՈՐՍ</w:t>
      </w:r>
      <w:r w:rsidRPr="00377AA7">
        <w:rPr>
          <w:rFonts w:ascii="GHEA Grapalat" w:hAnsi="GHEA Grapalat" w:cs="Times Armenian"/>
          <w:b/>
          <w:sz w:val="20"/>
          <w:lang w:val="hy-AM"/>
        </w:rPr>
        <w:t>-</w:t>
      </w:r>
      <w:r w:rsidRPr="00377AA7">
        <w:rPr>
          <w:rFonts w:ascii="GHEA Grapalat" w:hAnsi="GHEA Grapalat" w:cs="Sylfaen"/>
          <w:b/>
          <w:sz w:val="20"/>
          <w:lang w:val="hy-AM"/>
        </w:rPr>
        <w:t>ՄԱԺՈՐ</w:t>
      </w:r>
      <w:r w:rsidRPr="00377AA7">
        <w:rPr>
          <w:rFonts w:ascii="GHEA Grapalat" w:hAnsi="GHEA Grapalat"/>
          <w:b/>
          <w:sz w:val="20"/>
          <w:lang w:val="hy-AM"/>
        </w:rPr>
        <w:t>)</w:t>
      </w:r>
    </w:p>
    <w:p w:rsidR="00404109" w:rsidRPr="00377AA7" w:rsidRDefault="00404109" w:rsidP="007E048A">
      <w:pPr>
        <w:jc w:val="both"/>
        <w:rPr>
          <w:rFonts w:ascii="GHEA Grapalat" w:hAnsi="GHEA Grapalat"/>
          <w:sz w:val="20"/>
          <w:lang w:val="hy-AM"/>
        </w:rPr>
      </w:pP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հիման</w:t>
      </w:r>
      <w:r w:rsidRPr="00377AA7">
        <w:rPr>
          <w:rFonts w:ascii="GHEA Grapalat" w:hAnsi="GHEA Grapalat" w:cs="Times Armenian"/>
          <w:sz w:val="20"/>
          <w:lang w:val="hy-AM"/>
        </w:rPr>
        <w:t xml:space="preserve"> </w:t>
      </w:r>
      <w:r w:rsidRPr="00377AA7">
        <w:rPr>
          <w:rFonts w:ascii="GHEA Grapalat" w:hAnsi="GHEA Grapalat" w:cs="Sylfaen"/>
          <w:sz w:val="20"/>
          <w:lang w:val="hy-AM"/>
        </w:rPr>
        <w:t>վրա</w:t>
      </w:r>
      <w:r w:rsidRPr="00377AA7">
        <w:rPr>
          <w:rFonts w:ascii="GHEA Grapalat" w:hAnsi="GHEA Grapalat" w:cs="Times Armenian"/>
          <w:sz w:val="20"/>
          <w:lang w:val="hy-AM"/>
        </w:rPr>
        <w:t xml:space="preserve"> </w:t>
      </w:r>
      <w:r w:rsidRPr="00377AA7">
        <w:rPr>
          <w:rFonts w:ascii="GHEA Grapalat" w:hAnsi="GHEA Grapalat" w:cs="Sylfaen"/>
          <w:sz w:val="20"/>
          <w:lang w:val="hy-AM"/>
        </w:rPr>
        <w:t>կնքված</w:t>
      </w:r>
      <w:r w:rsidRPr="00377AA7">
        <w:rPr>
          <w:rFonts w:ascii="GHEA Grapalat" w:hAnsi="GHEA Grapalat" w:cs="Times Armenian"/>
          <w:sz w:val="20"/>
          <w:lang w:val="hy-AM"/>
        </w:rPr>
        <w:t xml:space="preserve"> հ</w:t>
      </w:r>
      <w:r w:rsidRPr="00377AA7">
        <w:rPr>
          <w:rFonts w:ascii="GHEA Grapalat" w:hAnsi="GHEA Grapalat" w:cs="Sylfaen"/>
          <w:sz w:val="20"/>
          <w:lang w:val="hy-AM"/>
        </w:rPr>
        <w:t>ամաձայնագրերով</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պարտավորություններն</w:t>
      </w:r>
      <w:r w:rsidRPr="00377AA7">
        <w:rPr>
          <w:rFonts w:ascii="GHEA Grapalat" w:hAnsi="GHEA Grapalat" w:cs="Times Armenian"/>
          <w:sz w:val="20"/>
          <w:lang w:val="hy-AM"/>
        </w:rPr>
        <w:t xml:space="preserve"> </w:t>
      </w:r>
      <w:r w:rsidRPr="00377AA7">
        <w:rPr>
          <w:rFonts w:ascii="GHEA Grapalat" w:hAnsi="GHEA Grapalat" w:cs="Sylfaen"/>
          <w:sz w:val="20"/>
          <w:lang w:val="hy-AM"/>
        </w:rPr>
        <w:t>ամբողջությամբ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կամ</w:t>
      </w:r>
      <w:r w:rsidRPr="00377AA7">
        <w:rPr>
          <w:rFonts w:ascii="GHEA Grapalat" w:hAnsi="GHEA Grapalat" w:cs="Times Armenian"/>
          <w:sz w:val="20"/>
          <w:lang w:val="hy-AM"/>
        </w:rPr>
        <w:t xml:space="preserve"> </w:t>
      </w:r>
      <w:r w:rsidRPr="00377AA7">
        <w:rPr>
          <w:rFonts w:ascii="GHEA Grapalat" w:hAnsi="GHEA Grapalat" w:cs="Sylfaen"/>
          <w:sz w:val="20"/>
          <w:lang w:val="hy-AM"/>
        </w:rPr>
        <w:t>մասնակիորեն</w:t>
      </w:r>
      <w:r w:rsidRPr="00377AA7">
        <w:rPr>
          <w:rFonts w:ascii="GHEA Grapalat" w:hAnsi="GHEA Grapalat" w:cs="Times Armenian"/>
          <w:sz w:val="20"/>
          <w:lang w:val="hy-AM"/>
        </w:rPr>
        <w:t xml:space="preserve"> </w:t>
      </w:r>
      <w:r w:rsidRPr="00377AA7">
        <w:rPr>
          <w:rFonts w:ascii="GHEA Grapalat" w:hAnsi="GHEA Grapalat" w:cs="Sylfaen"/>
          <w:sz w:val="20"/>
          <w:lang w:val="hy-AM"/>
        </w:rPr>
        <w:t>չկատարելու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համար</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կողմերն</w:t>
      </w:r>
      <w:r w:rsidRPr="00377AA7">
        <w:rPr>
          <w:rFonts w:ascii="GHEA Grapalat" w:hAnsi="GHEA Grapalat" w:cs="Times Armenian"/>
          <w:sz w:val="20"/>
          <w:lang w:val="hy-AM"/>
        </w:rPr>
        <w:t xml:space="preserve"> </w:t>
      </w:r>
      <w:r w:rsidRPr="00377AA7">
        <w:rPr>
          <w:rFonts w:ascii="GHEA Grapalat" w:hAnsi="GHEA Grapalat" w:cs="Sylfaen"/>
          <w:sz w:val="20"/>
          <w:lang w:val="hy-AM"/>
        </w:rPr>
        <w:t>ազատվում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պատասխանատվությունից</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w:t>
      </w:r>
      <w:r w:rsidRPr="00377AA7">
        <w:rPr>
          <w:rFonts w:ascii="GHEA Grapalat" w:hAnsi="GHEA Grapalat" w:cs="Sylfaen"/>
          <w:sz w:val="20"/>
          <w:lang w:val="hy-AM"/>
        </w:rPr>
        <w:t>դա</w:t>
      </w:r>
      <w:r w:rsidRPr="00377AA7">
        <w:rPr>
          <w:rFonts w:ascii="GHEA Grapalat" w:hAnsi="GHEA Grapalat" w:cs="Times Armenian"/>
          <w:sz w:val="20"/>
          <w:lang w:val="hy-AM"/>
        </w:rPr>
        <w:t xml:space="preserve"> </w:t>
      </w:r>
      <w:r w:rsidRPr="00377AA7">
        <w:rPr>
          <w:rFonts w:ascii="GHEA Grapalat" w:hAnsi="GHEA Grapalat" w:cs="Sylfaen"/>
          <w:sz w:val="20"/>
          <w:lang w:val="hy-AM"/>
        </w:rPr>
        <w:t>եղել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անհաղթահարելի</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ազդեցության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հետևանքով</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ծագել</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կնքելուց</w:t>
      </w:r>
      <w:r w:rsidRPr="00377AA7">
        <w:rPr>
          <w:rFonts w:ascii="GHEA Grapalat" w:hAnsi="GHEA Grapalat" w:cs="Times Armenian"/>
          <w:sz w:val="20"/>
          <w:lang w:val="hy-AM"/>
        </w:rPr>
        <w:t xml:space="preserve"> </w:t>
      </w:r>
      <w:r w:rsidRPr="00377AA7">
        <w:rPr>
          <w:rFonts w:ascii="GHEA Grapalat" w:hAnsi="GHEA Grapalat" w:cs="Sylfaen"/>
          <w:sz w:val="20"/>
          <w:lang w:val="hy-AM"/>
        </w:rPr>
        <w:t>հետո</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կողմերը</w:t>
      </w:r>
      <w:r w:rsidRPr="00377AA7">
        <w:rPr>
          <w:rFonts w:ascii="GHEA Grapalat" w:hAnsi="GHEA Grapalat" w:cs="Times Armenian"/>
          <w:sz w:val="20"/>
          <w:lang w:val="hy-AM"/>
        </w:rPr>
        <w:t xml:space="preserve"> </w:t>
      </w:r>
      <w:r w:rsidRPr="00377AA7">
        <w:rPr>
          <w:rFonts w:ascii="GHEA Grapalat" w:hAnsi="GHEA Grapalat" w:cs="Sylfaen"/>
          <w:sz w:val="20"/>
          <w:lang w:val="hy-AM"/>
        </w:rPr>
        <w:t>չէին</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կանխատեսել</w:t>
      </w:r>
      <w:r w:rsidRPr="00377AA7">
        <w:rPr>
          <w:rFonts w:ascii="GHEA Grapalat" w:hAnsi="GHEA Grapalat" w:cs="Times Armenian"/>
          <w:sz w:val="20"/>
          <w:lang w:val="hy-AM"/>
        </w:rPr>
        <w:t xml:space="preserve"> </w:t>
      </w:r>
      <w:r w:rsidRPr="00377AA7">
        <w:rPr>
          <w:rFonts w:ascii="GHEA Grapalat" w:hAnsi="GHEA Grapalat" w:cs="Sylfaen"/>
          <w:sz w:val="20"/>
          <w:lang w:val="hy-AM"/>
        </w:rPr>
        <w:t>կամ</w:t>
      </w:r>
      <w:r w:rsidRPr="00377AA7">
        <w:rPr>
          <w:rFonts w:ascii="GHEA Grapalat" w:hAnsi="GHEA Grapalat" w:cs="Times Armenian"/>
          <w:sz w:val="20"/>
          <w:lang w:val="hy-AM"/>
        </w:rPr>
        <w:t xml:space="preserve"> </w:t>
      </w:r>
      <w:r w:rsidRPr="00377AA7">
        <w:rPr>
          <w:rFonts w:ascii="GHEA Grapalat" w:hAnsi="GHEA Grapalat" w:cs="Sylfaen"/>
          <w:sz w:val="20"/>
          <w:lang w:val="hy-AM"/>
        </w:rPr>
        <w:t>կանխարգելել։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Այդպիսի</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իրավիճակներ</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երկրաշարժը</w:t>
      </w:r>
      <w:r w:rsidRPr="00377AA7">
        <w:rPr>
          <w:rFonts w:ascii="GHEA Grapalat" w:hAnsi="GHEA Grapalat" w:cs="Times Armenian"/>
          <w:sz w:val="20"/>
          <w:lang w:val="hy-AM"/>
        </w:rPr>
        <w:t xml:space="preserve">, </w:t>
      </w:r>
      <w:r w:rsidRPr="00377AA7">
        <w:rPr>
          <w:rFonts w:ascii="GHEA Grapalat" w:hAnsi="GHEA Grapalat" w:cs="Sylfaen"/>
          <w:sz w:val="20"/>
          <w:lang w:val="hy-AM"/>
        </w:rPr>
        <w:t>ջրհեղեղը</w:t>
      </w:r>
      <w:r w:rsidRPr="00377AA7">
        <w:rPr>
          <w:rFonts w:ascii="GHEA Grapalat" w:hAnsi="GHEA Grapalat" w:cs="Times Armenian"/>
          <w:sz w:val="20"/>
          <w:lang w:val="hy-AM"/>
        </w:rPr>
        <w:t xml:space="preserve">, </w:t>
      </w:r>
      <w:r w:rsidRPr="00377AA7">
        <w:rPr>
          <w:rFonts w:ascii="GHEA Grapalat" w:hAnsi="GHEA Grapalat" w:cs="Sylfaen"/>
          <w:sz w:val="20"/>
          <w:lang w:val="hy-AM"/>
        </w:rPr>
        <w:t>հրդեհը</w:t>
      </w:r>
      <w:r w:rsidRPr="00377AA7">
        <w:rPr>
          <w:rFonts w:ascii="GHEA Grapalat" w:hAnsi="GHEA Grapalat" w:cs="Times Armenian"/>
          <w:sz w:val="20"/>
          <w:lang w:val="hy-AM"/>
        </w:rPr>
        <w:t xml:space="preserve">, </w:t>
      </w:r>
      <w:r w:rsidRPr="00377AA7">
        <w:rPr>
          <w:rFonts w:ascii="GHEA Grapalat" w:hAnsi="GHEA Grapalat" w:cs="Sylfaen"/>
          <w:sz w:val="20"/>
          <w:lang w:val="hy-AM"/>
        </w:rPr>
        <w:t>պատերազմը</w:t>
      </w:r>
      <w:r w:rsidRPr="00377AA7">
        <w:rPr>
          <w:rFonts w:ascii="GHEA Grapalat" w:hAnsi="GHEA Grapalat" w:cs="Times Armenian"/>
          <w:sz w:val="20"/>
          <w:lang w:val="hy-AM"/>
        </w:rPr>
        <w:t xml:space="preserve">, </w:t>
      </w:r>
      <w:r w:rsidRPr="00377AA7">
        <w:rPr>
          <w:rFonts w:ascii="GHEA Grapalat" w:hAnsi="GHEA Grapalat" w:cs="Sylfaen"/>
          <w:sz w:val="20"/>
          <w:lang w:val="hy-AM"/>
        </w:rPr>
        <w:t>ռազմական</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արտակարգ</w:t>
      </w:r>
      <w:r w:rsidRPr="00377AA7">
        <w:rPr>
          <w:rFonts w:ascii="GHEA Grapalat" w:hAnsi="GHEA Grapalat" w:cs="Times Armenian"/>
          <w:sz w:val="20"/>
          <w:lang w:val="hy-AM"/>
        </w:rPr>
        <w:t xml:space="preserve"> </w:t>
      </w:r>
      <w:r w:rsidRPr="00377AA7">
        <w:rPr>
          <w:rFonts w:ascii="GHEA Grapalat" w:hAnsi="GHEA Grapalat" w:cs="Sylfaen"/>
          <w:sz w:val="20"/>
          <w:lang w:val="hy-AM"/>
        </w:rPr>
        <w:t>դրություն</w:t>
      </w:r>
      <w:r w:rsidRPr="00377AA7">
        <w:rPr>
          <w:rFonts w:ascii="GHEA Grapalat" w:hAnsi="GHEA Grapalat" w:cs="Times Armenian"/>
          <w:sz w:val="20"/>
          <w:lang w:val="hy-AM"/>
        </w:rPr>
        <w:t xml:space="preserve"> </w:t>
      </w:r>
      <w:r w:rsidRPr="00377AA7">
        <w:rPr>
          <w:rFonts w:ascii="GHEA Grapalat" w:hAnsi="GHEA Grapalat" w:cs="Sylfaen"/>
          <w:sz w:val="20"/>
          <w:lang w:val="hy-AM"/>
        </w:rPr>
        <w:t>հայտարարելը</w:t>
      </w:r>
      <w:r w:rsidRPr="00377AA7">
        <w:rPr>
          <w:rFonts w:ascii="GHEA Grapalat" w:hAnsi="GHEA Grapalat" w:cs="Times Armenian"/>
          <w:sz w:val="20"/>
          <w:lang w:val="hy-AM"/>
        </w:rPr>
        <w:t xml:space="preserve">, </w:t>
      </w:r>
      <w:r w:rsidRPr="00377AA7">
        <w:rPr>
          <w:rFonts w:ascii="GHEA Grapalat" w:hAnsi="GHEA Grapalat" w:cs="Sylfaen"/>
          <w:sz w:val="20"/>
          <w:lang w:val="hy-AM"/>
        </w:rPr>
        <w:t>քաղաքական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հուզումները</w:t>
      </w:r>
      <w:r w:rsidRPr="00377AA7">
        <w:rPr>
          <w:rFonts w:ascii="GHEA Grapalat" w:hAnsi="GHEA Grapalat"/>
          <w:sz w:val="20"/>
          <w:lang w:val="hy-AM"/>
        </w:rPr>
        <w:t xml:space="preserve">, </w:t>
      </w:r>
      <w:r w:rsidRPr="00377AA7">
        <w:rPr>
          <w:rFonts w:ascii="GHEA Grapalat" w:hAnsi="GHEA Grapalat" w:cs="Sylfaen"/>
          <w:sz w:val="20"/>
          <w:lang w:val="hy-AM"/>
        </w:rPr>
        <w:t>գործադուլները</w:t>
      </w:r>
      <w:r w:rsidRPr="00377AA7">
        <w:rPr>
          <w:rFonts w:ascii="GHEA Grapalat" w:hAnsi="GHEA Grapalat" w:cs="Times Armenian"/>
          <w:sz w:val="20"/>
          <w:lang w:val="hy-AM"/>
        </w:rPr>
        <w:t xml:space="preserve">, </w:t>
      </w:r>
      <w:r w:rsidRPr="00377AA7">
        <w:rPr>
          <w:rFonts w:ascii="GHEA Grapalat" w:hAnsi="GHEA Grapalat" w:cs="Sylfaen"/>
          <w:sz w:val="20"/>
          <w:lang w:val="hy-AM"/>
        </w:rPr>
        <w:t>հաղորդակցության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աշխատանքի</w:t>
      </w:r>
      <w:r w:rsidRPr="00377AA7">
        <w:rPr>
          <w:rFonts w:ascii="GHEA Grapalat" w:hAnsi="GHEA Grapalat" w:cs="Times Armenian"/>
          <w:sz w:val="20"/>
          <w:lang w:val="hy-AM"/>
        </w:rPr>
        <w:t xml:space="preserve"> </w:t>
      </w:r>
      <w:r w:rsidRPr="00377AA7">
        <w:rPr>
          <w:rFonts w:ascii="GHEA Grapalat" w:hAnsi="GHEA Grapalat" w:cs="Sylfaen"/>
          <w:sz w:val="20"/>
          <w:lang w:val="hy-AM"/>
        </w:rPr>
        <w:t>դադարեցումը</w:t>
      </w:r>
      <w:r w:rsidRPr="00377AA7">
        <w:rPr>
          <w:rFonts w:ascii="GHEA Grapalat" w:hAnsi="GHEA Grapalat" w:cs="Times Armenian"/>
          <w:sz w:val="20"/>
          <w:lang w:val="hy-AM"/>
        </w:rPr>
        <w:t xml:space="preserve">, </w:t>
      </w:r>
      <w:r w:rsidRPr="00377AA7">
        <w:rPr>
          <w:rFonts w:ascii="GHEA Grapalat" w:hAnsi="GHEA Grapalat" w:cs="Sylfaen"/>
          <w:sz w:val="20"/>
          <w:lang w:val="hy-AM"/>
        </w:rPr>
        <w:t>պետական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մարմինների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ակտերը</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այլն</w:t>
      </w:r>
      <w:r w:rsidRPr="00377AA7">
        <w:rPr>
          <w:rFonts w:ascii="GHEA Grapalat" w:hAnsi="GHEA Grapalat" w:cs="Times Armenian"/>
          <w:sz w:val="20"/>
          <w:lang w:val="hy-AM"/>
        </w:rPr>
        <w:t xml:space="preserve">, </w:t>
      </w:r>
      <w:r w:rsidRPr="00377AA7">
        <w:rPr>
          <w:rFonts w:ascii="GHEA Grapalat" w:hAnsi="GHEA Grapalat" w:cs="Sylfaen"/>
          <w:sz w:val="20"/>
          <w:lang w:val="hy-AM"/>
        </w:rPr>
        <w:t>որոնք</w:t>
      </w:r>
      <w:r w:rsidRPr="00377AA7">
        <w:rPr>
          <w:rFonts w:ascii="GHEA Grapalat" w:hAnsi="GHEA Grapalat" w:cs="Times Armenian"/>
          <w:sz w:val="20"/>
          <w:lang w:val="hy-AM"/>
        </w:rPr>
        <w:t xml:space="preserve"> </w:t>
      </w:r>
      <w:r w:rsidRPr="00377AA7">
        <w:rPr>
          <w:rFonts w:ascii="GHEA Grapalat" w:hAnsi="GHEA Grapalat" w:cs="Sylfaen"/>
          <w:sz w:val="20"/>
          <w:lang w:val="hy-AM"/>
        </w:rPr>
        <w:t>անհնարին</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դարձնում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կատարումը։</w:t>
      </w:r>
      <w:r w:rsidRPr="00377AA7">
        <w:rPr>
          <w:rFonts w:ascii="GHEA Grapalat" w:hAnsi="GHEA Grapalat" w:cs="Times Armenian"/>
          <w:sz w:val="20"/>
          <w:lang w:val="hy-AM"/>
        </w:rPr>
        <w:t xml:space="preserve"> </w:t>
      </w:r>
      <w:r w:rsidRPr="00377AA7">
        <w:rPr>
          <w:rFonts w:ascii="GHEA Grapalat" w:hAnsi="GHEA Grapalat" w:cs="Sylfaen"/>
          <w:sz w:val="20"/>
          <w:lang w:val="hy-AM"/>
        </w:rPr>
        <w:t>Եթե</w:t>
      </w:r>
      <w:r w:rsidRPr="00377AA7">
        <w:rPr>
          <w:rFonts w:ascii="GHEA Grapalat" w:hAnsi="GHEA Grapalat" w:cs="Times Armenian"/>
          <w:sz w:val="20"/>
          <w:lang w:val="hy-AM"/>
        </w:rPr>
        <w:t xml:space="preserve"> </w:t>
      </w:r>
      <w:r w:rsidRPr="00377AA7">
        <w:rPr>
          <w:rFonts w:ascii="GHEA Grapalat" w:hAnsi="GHEA Grapalat" w:cs="Sylfaen"/>
          <w:sz w:val="20"/>
          <w:lang w:val="hy-AM"/>
        </w:rPr>
        <w:t>արտակարգ</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ազդեցությունը</w:t>
      </w:r>
      <w:r w:rsidRPr="00377AA7">
        <w:rPr>
          <w:rFonts w:ascii="GHEA Grapalat" w:hAnsi="GHEA Grapalat" w:cs="Times Armenian"/>
          <w:sz w:val="20"/>
          <w:lang w:val="hy-AM"/>
        </w:rPr>
        <w:t xml:space="preserve"> </w:t>
      </w:r>
      <w:r w:rsidRPr="00377AA7">
        <w:rPr>
          <w:rFonts w:ascii="GHEA Grapalat" w:hAnsi="GHEA Grapalat" w:cs="Sylfaen"/>
          <w:sz w:val="20"/>
          <w:lang w:val="hy-AM"/>
        </w:rPr>
        <w:t>շարունակվում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3 (</w:t>
      </w:r>
      <w:r w:rsidRPr="00377AA7">
        <w:rPr>
          <w:rFonts w:ascii="GHEA Grapalat" w:hAnsi="GHEA Grapalat" w:cs="Sylfaen"/>
          <w:sz w:val="20"/>
          <w:lang w:val="hy-AM"/>
        </w:rPr>
        <w:t>երեք</w:t>
      </w:r>
      <w:r w:rsidRPr="00377AA7">
        <w:rPr>
          <w:rFonts w:ascii="GHEA Grapalat" w:hAnsi="GHEA Grapalat" w:cs="Times Armenian"/>
          <w:sz w:val="20"/>
          <w:lang w:val="hy-AM"/>
        </w:rPr>
        <w:t xml:space="preserve">) </w:t>
      </w:r>
      <w:r w:rsidRPr="00377AA7">
        <w:rPr>
          <w:rFonts w:ascii="GHEA Grapalat" w:hAnsi="GHEA Grapalat" w:cs="Sylfaen"/>
          <w:sz w:val="20"/>
          <w:lang w:val="hy-AM"/>
        </w:rPr>
        <w:t>ամսից</w:t>
      </w:r>
      <w:r w:rsidRPr="00377AA7">
        <w:rPr>
          <w:rFonts w:ascii="GHEA Grapalat" w:hAnsi="GHEA Grapalat" w:cs="Times Armenian"/>
          <w:sz w:val="20"/>
          <w:lang w:val="hy-AM"/>
        </w:rPr>
        <w:t xml:space="preserve"> </w:t>
      </w:r>
      <w:r w:rsidRPr="00377AA7">
        <w:rPr>
          <w:rFonts w:ascii="GHEA Grapalat" w:hAnsi="GHEA Grapalat" w:cs="Sylfaen"/>
          <w:sz w:val="20"/>
          <w:lang w:val="hy-AM"/>
        </w:rPr>
        <w:t>ավելի</w:t>
      </w:r>
      <w:r w:rsidRPr="00377AA7">
        <w:rPr>
          <w:rFonts w:ascii="GHEA Grapalat" w:hAnsi="GHEA Grapalat" w:cs="Times Armenian"/>
          <w:sz w:val="20"/>
          <w:lang w:val="hy-AM"/>
        </w:rPr>
        <w:t xml:space="preserve">, </w:t>
      </w:r>
      <w:r w:rsidRPr="00377AA7">
        <w:rPr>
          <w:rFonts w:ascii="GHEA Grapalat" w:hAnsi="GHEA Grapalat" w:cs="Sylfaen"/>
          <w:sz w:val="20"/>
          <w:lang w:val="hy-AM"/>
        </w:rPr>
        <w:t>ապա</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կողմերից</w:t>
      </w:r>
      <w:r w:rsidRPr="00377AA7">
        <w:rPr>
          <w:rFonts w:ascii="GHEA Grapalat" w:hAnsi="GHEA Grapalat" w:cs="Times Armenian"/>
          <w:sz w:val="20"/>
          <w:lang w:val="hy-AM"/>
        </w:rPr>
        <w:t xml:space="preserve"> </w:t>
      </w:r>
      <w:r w:rsidRPr="00377AA7">
        <w:rPr>
          <w:rFonts w:ascii="GHEA Grapalat" w:hAnsi="GHEA Grapalat" w:cs="Sylfaen"/>
          <w:sz w:val="20"/>
          <w:lang w:val="hy-AM"/>
        </w:rPr>
        <w:t>յուրաքանչյուրն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w:t>
      </w:r>
      <w:r w:rsidRPr="00377AA7">
        <w:rPr>
          <w:rFonts w:ascii="GHEA Grapalat" w:hAnsi="GHEA Grapalat" w:cs="Times Armenian"/>
          <w:sz w:val="20"/>
          <w:lang w:val="hy-AM"/>
        </w:rPr>
        <w:t xml:space="preserve"> </w:t>
      </w:r>
      <w:r w:rsidRPr="00377AA7">
        <w:rPr>
          <w:rFonts w:ascii="GHEA Grapalat" w:hAnsi="GHEA Grapalat" w:cs="Sylfaen"/>
          <w:sz w:val="20"/>
          <w:lang w:val="hy-AM"/>
        </w:rPr>
        <w:t>ունի</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լուծել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այդ</w:t>
      </w:r>
      <w:r w:rsidRPr="00377AA7">
        <w:rPr>
          <w:rFonts w:ascii="GHEA Grapalat" w:hAnsi="GHEA Grapalat" w:cs="Times Armenian"/>
          <w:sz w:val="20"/>
          <w:lang w:val="hy-AM"/>
        </w:rPr>
        <w:t xml:space="preserve"> </w:t>
      </w:r>
      <w:r w:rsidRPr="00377AA7">
        <w:rPr>
          <w:rFonts w:ascii="GHEA Grapalat" w:hAnsi="GHEA Grapalat" w:cs="Sylfaen"/>
          <w:sz w:val="20"/>
          <w:lang w:val="hy-AM"/>
        </w:rPr>
        <w:t>մասին</w:t>
      </w:r>
      <w:r w:rsidRPr="00377AA7">
        <w:rPr>
          <w:rFonts w:ascii="GHEA Grapalat" w:hAnsi="GHEA Grapalat" w:cs="Times Armenian"/>
          <w:sz w:val="20"/>
          <w:lang w:val="hy-AM"/>
        </w:rPr>
        <w:t xml:space="preserve"> </w:t>
      </w:r>
      <w:r w:rsidRPr="00377AA7">
        <w:rPr>
          <w:rFonts w:ascii="GHEA Grapalat" w:hAnsi="GHEA Grapalat" w:cs="Sylfaen"/>
          <w:sz w:val="20"/>
          <w:lang w:val="hy-AM"/>
        </w:rPr>
        <w:t>նախապես</w:t>
      </w:r>
      <w:r w:rsidRPr="00377AA7">
        <w:rPr>
          <w:rFonts w:ascii="GHEA Grapalat" w:hAnsi="GHEA Grapalat" w:cs="Times Armenian"/>
          <w:sz w:val="20"/>
          <w:lang w:val="hy-AM"/>
        </w:rPr>
        <w:t xml:space="preserve"> </w:t>
      </w:r>
      <w:r w:rsidRPr="00377AA7">
        <w:rPr>
          <w:rFonts w:ascii="GHEA Grapalat" w:hAnsi="GHEA Grapalat" w:cs="Sylfaen"/>
          <w:sz w:val="20"/>
          <w:lang w:val="hy-AM"/>
        </w:rPr>
        <w:t>տեղյակ</w:t>
      </w:r>
      <w:r w:rsidRPr="00377AA7">
        <w:rPr>
          <w:rFonts w:ascii="GHEA Grapalat" w:hAnsi="GHEA Grapalat" w:cs="Times Armenian"/>
          <w:sz w:val="20"/>
          <w:lang w:val="hy-AM"/>
        </w:rPr>
        <w:t xml:space="preserve"> </w:t>
      </w:r>
      <w:r w:rsidRPr="00377AA7">
        <w:rPr>
          <w:rFonts w:ascii="GHEA Grapalat" w:hAnsi="GHEA Grapalat" w:cs="Sylfaen"/>
          <w:sz w:val="20"/>
          <w:lang w:val="hy-AM"/>
        </w:rPr>
        <w:t>պահելով</w:t>
      </w:r>
      <w:r w:rsidRPr="00377AA7">
        <w:rPr>
          <w:rFonts w:ascii="GHEA Grapalat" w:hAnsi="GHEA Grapalat" w:cs="Times Armenian"/>
          <w:sz w:val="20"/>
          <w:lang w:val="hy-AM"/>
        </w:rPr>
        <w:t xml:space="preserve"> </w:t>
      </w:r>
      <w:r w:rsidRPr="00377AA7">
        <w:rPr>
          <w:rFonts w:ascii="GHEA Grapalat" w:hAnsi="GHEA Grapalat" w:cs="Sylfaen"/>
          <w:sz w:val="20"/>
          <w:lang w:val="hy-AM"/>
        </w:rPr>
        <w:t>մյուս</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կողմին</w:t>
      </w:r>
      <w:r w:rsidRPr="00377AA7">
        <w:rPr>
          <w:rFonts w:ascii="GHEA Grapalat" w:hAnsi="GHEA Grapalat" w:cs="Times Armenian"/>
          <w:sz w:val="20"/>
          <w:lang w:val="hy-AM"/>
        </w:rPr>
        <w:t>։</w:t>
      </w:r>
    </w:p>
    <w:p w:rsidR="00404109" w:rsidRPr="00377AA7" w:rsidRDefault="00404109" w:rsidP="00404109">
      <w:pPr>
        <w:ind w:firstLine="720"/>
        <w:jc w:val="both"/>
        <w:rPr>
          <w:rFonts w:ascii="GHEA Grapalat" w:hAnsi="GHEA Grapalat" w:cs="Sylfaen"/>
          <w:sz w:val="20"/>
          <w:lang w:val="hy-AM"/>
        </w:rPr>
      </w:pPr>
    </w:p>
    <w:p w:rsidR="00404109" w:rsidRPr="00377AA7" w:rsidRDefault="00404109" w:rsidP="00404109">
      <w:pPr>
        <w:ind w:firstLine="720"/>
        <w:jc w:val="both"/>
        <w:rPr>
          <w:rFonts w:ascii="GHEA Grapalat" w:hAnsi="GHEA Grapalat" w:cs="Sylfaen"/>
          <w:b/>
          <w:sz w:val="20"/>
          <w:lang w:val="hy-AM"/>
        </w:rPr>
      </w:pPr>
      <w:r w:rsidRPr="00377AA7">
        <w:rPr>
          <w:rFonts w:ascii="GHEA Grapalat" w:hAnsi="GHEA Grapalat" w:cs="Sylfaen"/>
          <w:b/>
          <w:sz w:val="20"/>
          <w:lang w:val="hy-AM"/>
        </w:rPr>
        <w:t>7. ԱՅԼ ՊԱՅՄԱՆՆԵՐ</w:t>
      </w:r>
    </w:p>
    <w:p w:rsidR="00404109" w:rsidRPr="00377AA7" w:rsidRDefault="00404109" w:rsidP="007E048A">
      <w:pPr>
        <w:jc w:val="both"/>
        <w:rPr>
          <w:rFonts w:ascii="GHEA Grapalat" w:hAnsi="GHEA Grapalat"/>
          <w:sz w:val="20"/>
          <w:lang w:val="hy-AM"/>
        </w:rPr>
      </w:pPr>
      <w:r w:rsidRPr="00377AA7">
        <w:rPr>
          <w:rFonts w:ascii="GHEA Grapalat" w:hAnsi="GHEA Grapalat"/>
          <w:sz w:val="20"/>
          <w:lang w:val="hy-AM"/>
        </w:rPr>
        <w:t>7.1 Պ</w:t>
      </w:r>
      <w:r w:rsidRPr="00377AA7">
        <w:rPr>
          <w:rFonts w:ascii="GHEA Grapalat" w:hAnsi="GHEA Grapalat" w:cs="Sylfaen"/>
          <w:sz w:val="20"/>
          <w:lang w:val="hy-AM"/>
        </w:rPr>
        <w:t>այմանագիրն</w:t>
      </w:r>
      <w:r w:rsidRPr="00377AA7">
        <w:rPr>
          <w:rFonts w:ascii="GHEA Grapalat" w:hAnsi="GHEA Grapalat" w:cs="Times Armenian"/>
          <w:sz w:val="20"/>
          <w:lang w:val="hy-AM"/>
        </w:rPr>
        <w:t xml:space="preserve"> </w:t>
      </w:r>
      <w:r w:rsidRPr="00377AA7">
        <w:rPr>
          <w:rFonts w:ascii="GHEA Grapalat" w:hAnsi="GHEA Grapalat" w:cs="Sylfaen"/>
          <w:sz w:val="20"/>
          <w:lang w:val="hy-AM"/>
        </w:rPr>
        <w:t>ուժի</w:t>
      </w:r>
      <w:r w:rsidRPr="00377AA7">
        <w:rPr>
          <w:rFonts w:ascii="GHEA Grapalat" w:hAnsi="GHEA Grapalat" w:cs="Times Armenian"/>
          <w:sz w:val="20"/>
          <w:lang w:val="hy-AM"/>
        </w:rPr>
        <w:t xml:space="preserve"> </w:t>
      </w:r>
      <w:r w:rsidRPr="00377AA7">
        <w:rPr>
          <w:rFonts w:ascii="GHEA Grapalat" w:hAnsi="GHEA Grapalat" w:cs="Sylfaen"/>
          <w:sz w:val="20"/>
          <w:lang w:val="hy-AM"/>
        </w:rPr>
        <w:t>մեջ</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մտնում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ստորագրման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պահից և գործում է մինչև</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 պայմանագրով</w:t>
      </w:r>
      <w:r w:rsidRPr="00377AA7">
        <w:rPr>
          <w:rFonts w:ascii="GHEA Grapalat" w:hAnsi="GHEA Grapalat" w:cs="Times Armenian"/>
          <w:sz w:val="20"/>
          <w:lang w:val="hy-AM"/>
        </w:rPr>
        <w:t xml:space="preserve"> </w:t>
      </w:r>
      <w:r w:rsidRPr="00377AA7">
        <w:rPr>
          <w:rFonts w:ascii="GHEA Grapalat" w:hAnsi="GHEA Grapalat" w:cs="Sylfaen"/>
          <w:sz w:val="20"/>
          <w:lang w:val="hy-AM"/>
        </w:rPr>
        <w:t>ստանձնած</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ողջ</w:t>
      </w:r>
      <w:r w:rsidRPr="00377AA7">
        <w:rPr>
          <w:rFonts w:ascii="GHEA Grapalat" w:hAnsi="GHEA Grapalat" w:cs="Times Armenian"/>
          <w:sz w:val="20"/>
          <w:lang w:val="hy-AM"/>
        </w:rPr>
        <w:t xml:space="preserve"> </w:t>
      </w:r>
      <w:r w:rsidRPr="00377AA7">
        <w:rPr>
          <w:rFonts w:ascii="GHEA Grapalat" w:hAnsi="GHEA Grapalat" w:cs="Sylfaen"/>
          <w:sz w:val="20"/>
          <w:lang w:val="hy-AM"/>
        </w:rPr>
        <w:t>ծավալով</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կատարումը</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ind w:firstLine="709"/>
        <w:jc w:val="both"/>
        <w:rPr>
          <w:rFonts w:ascii="GHEA Grapalat" w:hAnsi="GHEA Grapalat" w:cs="Sylfaen"/>
          <w:sz w:val="20"/>
          <w:lang w:val="hy-AM"/>
        </w:rPr>
      </w:pPr>
      <w:r w:rsidRPr="00377AA7">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377AA7">
        <w:rPr>
          <w:rFonts w:ascii="GHEA Grapalat" w:hAnsi="GHEA Grapalat" w:cs="Sylfaen"/>
          <w:sz w:val="20"/>
          <w:vertAlign w:val="superscript"/>
          <w:lang w:val="hy-AM"/>
        </w:rPr>
        <w:t>24</w:t>
      </w:r>
      <w:r w:rsidRPr="00377AA7">
        <w:rPr>
          <w:rFonts w:ascii="GHEA Grapalat" w:hAnsi="GHEA Grapalat" w:cs="Sylfaen"/>
          <w:color w:val="FFFFFF"/>
          <w:sz w:val="20"/>
          <w:vertAlign w:val="superscript"/>
          <w:lang w:val="hy-AM"/>
        </w:rPr>
        <w:t>33</w:t>
      </w:r>
      <w:r w:rsidRPr="00377AA7">
        <w:rPr>
          <w:rStyle w:val="af6"/>
          <w:rFonts w:ascii="GHEA Grapalat" w:hAnsi="GHEA Grapalat" w:cs="Sylfaen"/>
          <w:color w:val="FFFFFF"/>
          <w:sz w:val="20"/>
          <w:lang w:val="hy-AM"/>
        </w:rPr>
        <w:footnoteReference w:id="11"/>
      </w:r>
    </w:p>
    <w:p w:rsidR="00404109" w:rsidRPr="00377AA7" w:rsidRDefault="00404109" w:rsidP="007E048A">
      <w:pPr>
        <w:jc w:val="both"/>
        <w:rPr>
          <w:rFonts w:ascii="GHEA Grapalat" w:hAnsi="GHEA Grapalat"/>
          <w:sz w:val="20"/>
          <w:lang w:val="hy-AM"/>
        </w:rPr>
      </w:pPr>
      <w:r w:rsidRPr="00377AA7">
        <w:rPr>
          <w:rFonts w:ascii="GHEA Grapalat" w:hAnsi="GHEA Grapalat"/>
          <w:sz w:val="20"/>
          <w:lang w:val="hy-AM"/>
        </w:rPr>
        <w:t>7.2 Պ</w:t>
      </w:r>
      <w:r w:rsidRPr="00377AA7">
        <w:rPr>
          <w:rFonts w:ascii="GHEA Grapalat" w:hAnsi="GHEA Grapalat" w:cs="Sylfaen"/>
          <w:sz w:val="20"/>
          <w:lang w:val="hy-AM"/>
        </w:rPr>
        <w:t>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w:t>
      </w:r>
      <w:r w:rsidRPr="00377AA7">
        <w:rPr>
          <w:rFonts w:ascii="GHEA Grapalat" w:hAnsi="GHEA Grapalat" w:cs="Times Armenian"/>
          <w:sz w:val="20"/>
          <w:lang w:val="hy-AM"/>
        </w:rPr>
        <w:t xml:space="preserve"> </w:t>
      </w:r>
      <w:r w:rsidRPr="00377AA7">
        <w:rPr>
          <w:rFonts w:ascii="GHEA Grapalat" w:hAnsi="GHEA Grapalat" w:cs="Sylfaen"/>
          <w:sz w:val="20"/>
          <w:lang w:val="hy-AM"/>
        </w:rPr>
        <w:t>վճարային</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պարտավորությունը</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դադարել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այլ</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հակընդդեմ</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պարտավորության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հաշվանցով</w:t>
      </w:r>
      <w:r w:rsidRPr="00377AA7">
        <w:rPr>
          <w:rFonts w:ascii="GHEA Grapalat" w:hAnsi="GHEA Grapalat" w:cs="Times Armenian"/>
          <w:sz w:val="20"/>
          <w:lang w:val="hy-AM"/>
        </w:rPr>
        <w:t xml:space="preserve">, </w:t>
      </w:r>
      <w:r w:rsidRPr="00377AA7">
        <w:rPr>
          <w:rFonts w:ascii="GHEA Grapalat" w:hAnsi="GHEA Grapalat" w:cs="Sylfaen"/>
          <w:sz w:val="20"/>
          <w:lang w:val="hy-AM"/>
        </w:rPr>
        <w:t>առանց</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գրավոր</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կնիքով</w:t>
      </w:r>
      <w:r w:rsidRPr="00377AA7">
        <w:rPr>
          <w:rFonts w:ascii="GHEA Grapalat" w:hAnsi="GHEA Grapalat" w:cs="Times Armenian"/>
          <w:sz w:val="20"/>
          <w:lang w:val="hy-AM"/>
        </w:rPr>
        <w:t xml:space="preserve"> </w:t>
      </w:r>
      <w:r w:rsidRPr="00377AA7">
        <w:rPr>
          <w:rFonts w:ascii="GHEA Grapalat" w:hAnsi="GHEA Grapalat" w:cs="Sylfaen"/>
          <w:sz w:val="20"/>
          <w:lang w:val="hy-AM"/>
        </w:rPr>
        <w:t>հաստատված</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Պայմանագրից</w:t>
      </w:r>
      <w:r w:rsidRPr="00377AA7">
        <w:rPr>
          <w:rFonts w:ascii="GHEA Grapalat" w:hAnsi="GHEA Grapalat" w:cs="Times Armenian"/>
          <w:sz w:val="20"/>
          <w:lang w:val="hy-AM"/>
        </w:rPr>
        <w:t xml:space="preserve"> </w:t>
      </w:r>
      <w:r w:rsidRPr="00377AA7">
        <w:rPr>
          <w:rFonts w:ascii="GHEA Grapalat" w:hAnsi="GHEA Grapalat" w:cs="Sylfaen"/>
          <w:sz w:val="20"/>
          <w:lang w:val="hy-AM"/>
        </w:rPr>
        <w:t>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պահանջի</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իրավունքը</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փոխանցվել</w:t>
      </w:r>
      <w:r w:rsidRPr="00377AA7">
        <w:rPr>
          <w:rFonts w:ascii="GHEA Grapalat" w:hAnsi="GHEA Grapalat" w:cs="Times Armenian"/>
          <w:sz w:val="20"/>
          <w:lang w:val="hy-AM"/>
        </w:rPr>
        <w:t xml:space="preserve"> </w:t>
      </w:r>
      <w:r w:rsidRPr="00377AA7">
        <w:rPr>
          <w:rFonts w:ascii="GHEA Grapalat" w:hAnsi="GHEA Grapalat" w:cs="Sylfaen"/>
          <w:sz w:val="20"/>
          <w:lang w:val="hy-AM"/>
        </w:rPr>
        <w:t>այլ</w:t>
      </w:r>
      <w:r w:rsidRPr="00377AA7">
        <w:rPr>
          <w:rFonts w:ascii="GHEA Grapalat" w:hAnsi="GHEA Grapalat" w:cs="Times Armenian"/>
          <w:sz w:val="20"/>
          <w:lang w:val="hy-AM"/>
        </w:rPr>
        <w:t xml:space="preserve"> </w:t>
      </w:r>
      <w:r w:rsidRPr="00377AA7">
        <w:rPr>
          <w:rFonts w:ascii="GHEA Grapalat" w:hAnsi="GHEA Grapalat" w:cs="Sylfaen"/>
          <w:sz w:val="20"/>
          <w:lang w:val="hy-AM"/>
        </w:rPr>
        <w:t>անձի</w:t>
      </w:r>
      <w:r w:rsidRPr="00377AA7">
        <w:rPr>
          <w:rFonts w:ascii="GHEA Grapalat" w:hAnsi="GHEA Grapalat" w:cs="Times Armenian"/>
          <w:sz w:val="20"/>
          <w:lang w:val="hy-AM"/>
        </w:rPr>
        <w:t xml:space="preserve">, </w:t>
      </w:r>
      <w:r w:rsidRPr="00377AA7">
        <w:rPr>
          <w:rFonts w:ascii="GHEA Grapalat" w:hAnsi="GHEA Grapalat" w:cs="Sylfaen"/>
          <w:sz w:val="20"/>
          <w:lang w:val="hy-AM"/>
        </w:rPr>
        <w:t>առանց</w:t>
      </w:r>
      <w:r w:rsidRPr="00377AA7">
        <w:rPr>
          <w:rFonts w:ascii="GHEA Grapalat" w:hAnsi="GHEA Grapalat" w:cs="Times Armenian"/>
          <w:sz w:val="20"/>
          <w:lang w:val="hy-AM"/>
        </w:rPr>
        <w:t xml:space="preserve"> </w:t>
      </w:r>
      <w:r w:rsidRPr="00377AA7">
        <w:rPr>
          <w:rFonts w:ascii="GHEA Grapalat" w:hAnsi="GHEA Grapalat" w:cs="Sylfaen"/>
          <w:sz w:val="20"/>
          <w:lang w:val="hy-AM"/>
        </w:rPr>
        <w:t>պարտապան</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w:t>
      </w:r>
      <w:r w:rsidRPr="00377AA7">
        <w:rPr>
          <w:rFonts w:ascii="GHEA Grapalat" w:hAnsi="GHEA Grapalat" w:cs="Times Armenian"/>
          <w:sz w:val="20"/>
          <w:lang w:val="hy-AM"/>
        </w:rPr>
        <w:t xml:space="preserve"> </w:t>
      </w:r>
      <w:r w:rsidRPr="00377AA7">
        <w:rPr>
          <w:rFonts w:ascii="GHEA Grapalat" w:hAnsi="GHEA Grapalat" w:cs="Sylfaen"/>
          <w:sz w:val="20"/>
          <w:lang w:val="hy-AM"/>
        </w:rPr>
        <w:t>գրավոր</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համաձայնության</w:t>
      </w:r>
      <w:r w:rsidRPr="00377AA7">
        <w:rPr>
          <w:rFonts w:ascii="GHEA Grapalat" w:hAnsi="GHEA Grapalat" w:cs="Times Armenian"/>
          <w:sz w:val="20"/>
          <w:lang w:val="hy-AM"/>
        </w:rPr>
        <w:t>։</w:t>
      </w:r>
      <w:r w:rsidRPr="00377AA7">
        <w:rPr>
          <w:rFonts w:ascii="GHEA Grapalat" w:hAnsi="GHEA Grapalat"/>
          <w:sz w:val="20"/>
          <w:lang w:val="hy-AM"/>
        </w:rPr>
        <w:t xml:space="preserve"> </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w:t>
      </w:r>
      <w:r w:rsidRPr="00377AA7">
        <w:rPr>
          <w:rFonts w:ascii="GHEA Grapalat" w:hAnsi="GHEA Grapalat"/>
          <w:sz w:val="20"/>
          <w:lang w:val="hy-AM"/>
        </w:rPr>
        <w:lastRenderedPageBreak/>
        <w:t>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04109" w:rsidRPr="00377AA7" w:rsidRDefault="00404109" w:rsidP="007E048A">
      <w:pPr>
        <w:tabs>
          <w:tab w:val="left" w:pos="1276"/>
        </w:tabs>
        <w:jc w:val="both"/>
        <w:rPr>
          <w:rFonts w:ascii="GHEA Grapalat" w:hAnsi="GHEA Grapalat" w:cs="Sylfaen"/>
          <w:sz w:val="20"/>
          <w:lang w:val="hy-AM"/>
        </w:rPr>
      </w:pPr>
      <w:r w:rsidRPr="00377AA7">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 xml:space="preserve">7.5 </w:t>
      </w:r>
      <w:r w:rsidRPr="00377AA7">
        <w:rPr>
          <w:rFonts w:ascii="GHEA Grapalat" w:hAnsi="GHEA Grapalat" w:cs="Sylfaen"/>
          <w:sz w:val="20"/>
          <w:lang w:val="hy-AM"/>
        </w:rPr>
        <w:t>Պայմանագրում</w:t>
      </w:r>
      <w:r w:rsidRPr="00377AA7">
        <w:rPr>
          <w:rFonts w:ascii="GHEA Grapalat" w:hAnsi="GHEA Grapalat" w:cs="Times Armenian"/>
          <w:sz w:val="20"/>
          <w:lang w:val="hy-AM"/>
        </w:rPr>
        <w:t xml:space="preserve"> </w:t>
      </w:r>
      <w:r w:rsidRPr="00377AA7">
        <w:rPr>
          <w:rFonts w:ascii="GHEA Grapalat" w:hAnsi="GHEA Grapalat" w:cs="Sylfaen"/>
          <w:sz w:val="20"/>
          <w:lang w:val="hy-AM"/>
        </w:rPr>
        <w:t>փոփոխություններ</w:t>
      </w:r>
      <w:r w:rsidRPr="00377AA7">
        <w:rPr>
          <w:rFonts w:ascii="GHEA Grapalat" w:hAnsi="GHEA Grapalat" w:cs="Times Armenian"/>
          <w:sz w:val="20"/>
          <w:lang w:val="hy-AM"/>
        </w:rPr>
        <w:t xml:space="preserve"> </w:t>
      </w:r>
      <w:r w:rsidRPr="00377AA7">
        <w:rPr>
          <w:rFonts w:ascii="GHEA Grapalat" w:hAnsi="GHEA Grapalat" w:cs="Sylfaen"/>
          <w:sz w:val="20"/>
          <w:lang w:val="hy-AM"/>
        </w:rPr>
        <w:t>և</w:t>
      </w:r>
      <w:r w:rsidRPr="00377AA7">
        <w:rPr>
          <w:rFonts w:ascii="GHEA Grapalat" w:hAnsi="GHEA Grapalat" w:cs="Times Armenian"/>
          <w:sz w:val="20"/>
          <w:lang w:val="hy-AM"/>
        </w:rPr>
        <w:t xml:space="preserve"> </w:t>
      </w:r>
      <w:r w:rsidRPr="00377AA7">
        <w:rPr>
          <w:rFonts w:ascii="GHEA Grapalat" w:hAnsi="GHEA Grapalat" w:cs="Sylfaen"/>
          <w:sz w:val="20"/>
          <w:lang w:val="hy-AM"/>
        </w:rPr>
        <w:t>լրացումներ</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կատարվել</w:t>
      </w:r>
      <w:r w:rsidRPr="00377AA7">
        <w:rPr>
          <w:rFonts w:ascii="GHEA Grapalat" w:hAnsi="GHEA Grapalat" w:cs="Times Armenian"/>
          <w:sz w:val="20"/>
          <w:lang w:val="hy-AM"/>
        </w:rPr>
        <w:t xml:space="preserve"> </w:t>
      </w:r>
      <w:r w:rsidRPr="00377AA7">
        <w:rPr>
          <w:rFonts w:ascii="GHEA Grapalat" w:hAnsi="GHEA Grapalat" w:cs="Sylfaen"/>
          <w:sz w:val="20"/>
          <w:lang w:val="hy-AM"/>
        </w:rPr>
        <w:t>միայն</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Կողմերի</w:t>
      </w:r>
      <w:r w:rsidRPr="00377AA7">
        <w:rPr>
          <w:rFonts w:ascii="GHEA Grapalat" w:hAnsi="GHEA Grapalat" w:cs="Times Armenian"/>
          <w:sz w:val="20"/>
          <w:lang w:val="hy-AM"/>
        </w:rPr>
        <w:t xml:space="preserve"> </w:t>
      </w:r>
      <w:r w:rsidRPr="00377AA7">
        <w:rPr>
          <w:rFonts w:ascii="GHEA Grapalat" w:hAnsi="GHEA Grapalat" w:cs="Sylfaen"/>
          <w:sz w:val="20"/>
          <w:lang w:val="hy-AM"/>
        </w:rPr>
        <w:t>փոխադարձ</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համաձայնությամբ՝</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համաձայնագիր</w:t>
      </w:r>
      <w:r w:rsidRPr="00377AA7">
        <w:rPr>
          <w:rFonts w:ascii="GHEA Grapalat" w:hAnsi="GHEA Grapalat" w:cs="Times Armenian"/>
          <w:sz w:val="20"/>
          <w:lang w:val="hy-AM"/>
        </w:rPr>
        <w:t xml:space="preserve"> </w:t>
      </w:r>
      <w:r w:rsidRPr="00377AA7">
        <w:rPr>
          <w:rFonts w:ascii="GHEA Grapalat" w:hAnsi="GHEA Grapalat" w:cs="Sylfaen"/>
          <w:sz w:val="20"/>
          <w:lang w:val="hy-AM"/>
        </w:rPr>
        <w:t>կնքելու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միջոցով</w:t>
      </w:r>
      <w:r w:rsidRPr="00377AA7">
        <w:rPr>
          <w:rFonts w:ascii="GHEA Grapalat" w:hAnsi="GHEA Grapalat" w:cs="Times Armenian"/>
          <w:sz w:val="20"/>
          <w:lang w:val="hy-AM"/>
        </w:rPr>
        <w:t xml:space="preserve">, </w:t>
      </w:r>
      <w:r w:rsidRPr="00377AA7">
        <w:rPr>
          <w:rFonts w:ascii="GHEA Grapalat" w:hAnsi="GHEA Grapalat" w:cs="Sylfaen"/>
          <w:sz w:val="20"/>
          <w:lang w:val="hy-AM"/>
        </w:rPr>
        <w:t>որը</w:t>
      </w:r>
      <w:r w:rsidRPr="00377AA7">
        <w:rPr>
          <w:rFonts w:ascii="GHEA Grapalat" w:hAnsi="GHEA Grapalat" w:cs="Times Armenian"/>
          <w:sz w:val="20"/>
          <w:lang w:val="hy-AM"/>
        </w:rPr>
        <w:t xml:space="preserve"> </w:t>
      </w:r>
      <w:r w:rsidRPr="00377AA7">
        <w:rPr>
          <w:rFonts w:ascii="GHEA Grapalat" w:hAnsi="GHEA Grapalat" w:cs="Sylfaen"/>
          <w:sz w:val="20"/>
          <w:lang w:val="hy-AM"/>
        </w:rPr>
        <w:t>կհանդիսանա</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անբաժանելի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մասը</w:t>
      </w:r>
      <w:r w:rsidRPr="00377AA7">
        <w:rPr>
          <w:rFonts w:ascii="GHEA Grapalat" w:hAnsi="GHEA Grapalat"/>
          <w:sz w:val="20"/>
          <w:lang w:val="hy-AM"/>
        </w:rPr>
        <w:t>։</w:t>
      </w:r>
    </w:p>
    <w:p w:rsidR="00404109" w:rsidRPr="00377AA7" w:rsidRDefault="00404109" w:rsidP="00404109">
      <w:pPr>
        <w:jc w:val="both"/>
        <w:rPr>
          <w:rFonts w:ascii="GHEA Grapalat" w:hAnsi="GHEA Grapalat"/>
          <w:sz w:val="20"/>
          <w:lang w:val="hy-AM"/>
        </w:rPr>
      </w:pPr>
      <w:r w:rsidRPr="00377AA7">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77AA7">
        <w:rPr>
          <w:rFonts w:ascii="GHEA Grapalat" w:hAnsi="GHEA Grapalat" w:cs="Sylfaen"/>
          <w:sz w:val="20"/>
          <w:lang w:val="hy-AM"/>
        </w:rPr>
        <w:t xml:space="preserve">ձեռք բերվող ծառայության միավորի գնի </w:t>
      </w:r>
      <w:r w:rsidRPr="00377AA7">
        <w:rPr>
          <w:rFonts w:ascii="GHEA Grapalat" w:hAnsi="GHEA Grapalat" w:cs="Times Armenian"/>
          <w:sz w:val="20"/>
          <w:lang w:val="hy-AM"/>
        </w:rPr>
        <w:t xml:space="preserve"> </w:t>
      </w:r>
      <w:r w:rsidRPr="00377AA7">
        <w:rPr>
          <w:rFonts w:ascii="GHEA Grapalat" w:hAnsi="GHEA Grapalat"/>
          <w:sz w:val="20"/>
          <w:lang w:val="hy-AM"/>
        </w:rPr>
        <w:t>կամ պայմանագրի գնի արհեստական փոփոխման։</w:t>
      </w:r>
    </w:p>
    <w:p w:rsidR="00404109" w:rsidRPr="00377AA7" w:rsidRDefault="00404109" w:rsidP="00404109">
      <w:pPr>
        <w:tabs>
          <w:tab w:val="left" w:pos="1276"/>
        </w:tabs>
        <w:ind w:firstLine="720"/>
        <w:jc w:val="both"/>
        <w:rPr>
          <w:rFonts w:ascii="GHEA Grapalat" w:hAnsi="GHEA Grapalat" w:cs="Times Armenian"/>
          <w:sz w:val="20"/>
          <w:lang w:val="hy-AM"/>
        </w:rPr>
      </w:pPr>
      <w:r w:rsidRPr="00377AA7">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04109" w:rsidRPr="00377AA7" w:rsidRDefault="00404109" w:rsidP="007E048A">
      <w:pPr>
        <w:tabs>
          <w:tab w:val="left" w:pos="1276"/>
        </w:tabs>
        <w:jc w:val="both"/>
        <w:rPr>
          <w:rFonts w:ascii="GHEA Grapalat" w:hAnsi="GHEA Grapalat"/>
          <w:sz w:val="20"/>
          <w:lang w:val="hy-AM"/>
        </w:rPr>
      </w:pPr>
      <w:r w:rsidRPr="00377AA7">
        <w:rPr>
          <w:rFonts w:ascii="GHEA Grapalat" w:hAnsi="GHEA Grapalat"/>
          <w:sz w:val="20"/>
          <w:lang w:val="pt-BR"/>
        </w:rPr>
        <w:t>7.6 Եթե պայմանագիրն  իրականացվ</w:t>
      </w:r>
      <w:r w:rsidRPr="00377AA7">
        <w:rPr>
          <w:rFonts w:ascii="GHEA Grapalat" w:hAnsi="GHEA Grapalat"/>
          <w:sz w:val="20"/>
          <w:lang w:val="hy-AM"/>
        </w:rPr>
        <w:t>ում է</w:t>
      </w:r>
      <w:r w:rsidRPr="00377AA7">
        <w:rPr>
          <w:rFonts w:ascii="GHEA Grapalat" w:hAnsi="GHEA Grapalat"/>
          <w:sz w:val="20"/>
          <w:lang w:val="pt-BR"/>
        </w:rPr>
        <w:t xml:space="preserve"> գործակալության պայմանագիր կնքելու միջոցով</w:t>
      </w:r>
    </w:p>
    <w:p w:rsidR="00404109" w:rsidRPr="00377AA7" w:rsidRDefault="00404109" w:rsidP="007E048A">
      <w:pPr>
        <w:tabs>
          <w:tab w:val="left" w:pos="1276"/>
        </w:tabs>
        <w:jc w:val="both"/>
        <w:rPr>
          <w:rFonts w:ascii="GHEA Grapalat" w:hAnsi="GHEA Grapalat"/>
          <w:sz w:val="20"/>
          <w:lang w:val="pt-BR"/>
        </w:rPr>
      </w:pPr>
      <w:r w:rsidRPr="00377AA7">
        <w:rPr>
          <w:rFonts w:ascii="GHEA Grapalat" w:hAnsi="GHEA Grapalat"/>
          <w:sz w:val="20"/>
          <w:lang w:val="hy-AM"/>
        </w:rPr>
        <w:t>1)</w:t>
      </w:r>
      <w:r w:rsidRPr="00377AA7">
        <w:rPr>
          <w:rFonts w:ascii="GHEA Grapalat" w:hAnsi="GHEA Grapalat"/>
          <w:sz w:val="20"/>
          <w:lang w:val="pt-BR"/>
        </w:rPr>
        <w:t xml:space="preserve"> </w:t>
      </w:r>
      <w:r w:rsidRPr="00377AA7">
        <w:rPr>
          <w:rFonts w:ascii="GHEA Grapalat" w:hAnsi="GHEA Grapalat"/>
          <w:sz w:val="20"/>
          <w:lang w:val="hy-AM"/>
        </w:rPr>
        <w:t>Կատարողը</w:t>
      </w:r>
      <w:r w:rsidRPr="00377AA7">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04109" w:rsidRPr="00377AA7" w:rsidRDefault="00404109" w:rsidP="007E048A">
      <w:pPr>
        <w:tabs>
          <w:tab w:val="left" w:pos="1276"/>
        </w:tabs>
        <w:jc w:val="both"/>
        <w:rPr>
          <w:rFonts w:ascii="GHEA Grapalat" w:hAnsi="GHEA Grapalat"/>
          <w:sz w:val="20"/>
          <w:lang w:val="pt-BR"/>
        </w:rPr>
      </w:pPr>
      <w:r w:rsidRPr="00377AA7">
        <w:rPr>
          <w:rFonts w:ascii="GHEA Grapalat" w:hAnsi="GHEA Grapalat"/>
          <w:sz w:val="20"/>
          <w:lang w:val="pt-BR"/>
        </w:rPr>
        <w:t xml:space="preserve">2) պայմանագրի կատարման ընթացքում գործակալի փոփոխման դեպքում </w:t>
      </w:r>
      <w:r w:rsidRPr="00377AA7">
        <w:rPr>
          <w:rFonts w:ascii="GHEA Grapalat" w:hAnsi="GHEA Grapalat"/>
          <w:sz w:val="20"/>
          <w:lang w:val="hy-AM"/>
        </w:rPr>
        <w:t>Կատարող</w:t>
      </w:r>
      <w:r w:rsidRPr="00377AA7">
        <w:rPr>
          <w:rFonts w:ascii="GHEA Grapalat" w:hAnsi="GHEA Grapalat"/>
          <w:sz w:val="20"/>
          <w:lang w:val="pt-BR"/>
        </w:rPr>
        <w:t xml:space="preserve">ը գրավոր տեղեկացնում է </w:t>
      </w:r>
      <w:r w:rsidRPr="00377AA7">
        <w:rPr>
          <w:rFonts w:ascii="GHEA Grapalat" w:hAnsi="GHEA Grapalat"/>
          <w:sz w:val="20"/>
          <w:lang w:val="hy-AM"/>
        </w:rPr>
        <w:t>Պ</w:t>
      </w:r>
      <w:r w:rsidRPr="00377AA7">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377AA7">
        <w:rPr>
          <w:rFonts w:ascii="GHEA Grapalat" w:hAnsi="GHEA Grapalat"/>
          <w:sz w:val="20"/>
          <w:vertAlign w:val="superscript"/>
          <w:lang w:val="pt-BR"/>
        </w:rPr>
        <w:t>25</w:t>
      </w:r>
      <w:r w:rsidRPr="00377AA7">
        <w:rPr>
          <w:rFonts w:ascii="GHEA Grapalat" w:hAnsi="GHEA Grapalat"/>
          <w:color w:val="FFFFFF"/>
          <w:sz w:val="20"/>
          <w:vertAlign w:val="superscript"/>
          <w:lang w:val="pt-BR"/>
        </w:rPr>
        <w:t>34</w:t>
      </w:r>
      <w:r w:rsidRPr="00377AA7">
        <w:rPr>
          <w:rStyle w:val="af6"/>
          <w:rFonts w:ascii="GHEA Grapalat" w:hAnsi="GHEA Grapalat"/>
          <w:color w:val="FFFFFF"/>
          <w:sz w:val="20"/>
          <w:lang w:val="pt-BR"/>
        </w:rPr>
        <w:footnoteReference w:id="12"/>
      </w:r>
    </w:p>
    <w:p w:rsidR="00404109" w:rsidRPr="00377AA7" w:rsidRDefault="00404109" w:rsidP="007E048A">
      <w:pPr>
        <w:tabs>
          <w:tab w:val="left" w:pos="1276"/>
        </w:tabs>
        <w:jc w:val="both"/>
        <w:rPr>
          <w:rFonts w:ascii="GHEA Grapalat" w:hAnsi="GHEA Grapalat"/>
          <w:sz w:val="20"/>
          <w:lang w:val="pt-BR"/>
        </w:rPr>
      </w:pPr>
      <w:r w:rsidRPr="00377AA7">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377AA7">
        <w:rPr>
          <w:rFonts w:ascii="GHEA Grapalat" w:hAnsi="GHEA Grapalat"/>
          <w:sz w:val="20"/>
          <w:vertAlign w:val="superscript"/>
          <w:lang w:val="pt-BR"/>
        </w:rPr>
        <w:t>26</w:t>
      </w:r>
      <w:r w:rsidRPr="00377AA7">
        <w:rPr>
          <w:rFonts w:ascii="GHEA Grapalat" w:hAnsi="GHEA Grapalat"/>
          <w:color w:val="FFFFFF"/>
          <w:sz w:val="20"/>
          <w:vertAlign w:val="superscript"/>
          <w:lang w:val="pt-BR"/>
        </w:rPr>
        <w:t>35</w:t>
      </w:r>
      <w:r w:rsidRPr="00377AA7">
        <w:rPr>
          <w:rStyle w:val="af6"/>
          <w:rFonts w:ascii="GHEA Grapalat" w:hAnsi="GHEA Grapalat"/>
          <w:color w:val="FFFFFF"/>
          <w:sz w:val="20"/>
          <w:lang w:val="pt-BR"/>
        </w:rPr>
        <w:footnoteReference w:id="13"/>
      </w:r>
    </w:p>
    <w:p w:rsidR="00404109" w:rsidRPr="00377AA7" w:rsidRDefault="00404109" w:rsidP="007E048A">
      <w:pPr>
        <w:tabs>
          <w:tab w:val="left" w:pos="1276"/>
        </w:tabs>
        <w:jc w:val="both"/>
        <w:rPr>
          <w:rFonts w:ascii="GHEA Grapalat" w:hAnsi="GHEA Grapalat"/>
          <w:sz w:val="20"/>
          <w:lang w:val="pt-BR"/>
        </w:rPr>
      </w:pPr>
      <w:r w:rsidRPr="00377AA7">
        <w:rPr>
          <w:rFonts w:ascii="GHEA Grapalat" w:hAnsi="GHEA Grapalat" w:cs="Times Armenian"/>
          <w:sz w:val="20"/>
          <w:lang w:val="pt-BR"/>
        </w:rPr>
        <w:t>7.8 Ծառայության</w:t>
      </w:r>
      <w:r w:rsidRPr="00377AA7">
        <w:rPr>
          <w:rFonts w:ascii="GHEA Grapalat" w:hAnsi="GHEA Grapalat" w:cs="Times Armenian"/>
          <w:sz w:val="20"/>
          <w:lang w:val="hy-AM"/>
        </w:rPr>
        <w:t xml:space="preserve"> </w:t>
      </w:r>
      <w:r w:rsidRPr="00377AA7">
        <w:rPr>
          <w:rFonts w:ascii="GHEA Grapalat" w:hAnsi="GHEA Grapalat" w:cs="Times Armenian"/>
          <w:sz w:val="20"/>
        </w:rPr>
        <w:t>մատուց</w:t>
      </w:r>
      <w:r w:rsidRPr="00377AA7">
        <w:rPr>
          <w:rFonts w:ascii="GHEA Grapalat" w:hAnsi="GHEA Grapalat" w:cs="Sylfaen"/>
          <w:sz w:val="20"/>
          <w:lang w:val="hy-AM"/>
        </w:rPr>
        <w:t>ման</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երկարաձգվել</w:t>
      </w:r>
      <w:r w:rsidRPr="00377AA7">
        <w:rPr>
          <w:rFonts w:ascii="GHEA Grapalat" w:hAnsi="GHEA Grapalat" w:cs="Times Armenian"/>
          <w:sz w:val="20"/>
          <w:lang w:val="hy-AM"/>
        </w:rPr>
        <w:t xml:space="preserve"> </w:t>
      </w:r>
      <w:r w:rsidRPr="00377AA7">
        <w:rPr>
          <w:rFonts w:ascii="GHEA Grapalat" w:hAnsi="GHEA Grapalat" w:cs="Sylfaen"/>
          <w:sz w:val="20"/>
          <w:lang w:val="hy-AM"/>
        </w:rPr>
        <w:t>մինչև</w:t>
      </w:r>
      <w:r w:rsidRPr="00377AA7">
        <w:rPr>
          <w:rFonts w:ascii="GHEA Grapalat" w:hAnsi="GHEA Grapalat" w:cs="Times Armenian"/>
          <w:sz w:val="20"/>
          <w:lang w:val="hy-AM"/>
        </w:rPr>
        <w:t xml:space="preserve"> պայմանագրով </w:t>
      </w:r>
      <w:r w:rsidRPr="00377AA7">
        <w:rPr>
          <w:rFonts w:ascii="GHEA Grapalat" w:hAnsi="GHEA Grapalat" w:cs="Sylfaen"/>
          <w:sz w:val="20"/>
          <w:lang w:val="hy-AM"/>
        </w:rPr>
        <w:t>այդ</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լրանալը</w:t>
      </w:r>
      <w:r w:rsidRPr="00377AA7">
        <w:rPr>
          <w:rFonts w:ascii="GHEA Grapalat" w:hAnsi="GHEA Grapalat" w:cs="Sylfaen"/>
          <w:sz w:val="20"/>
          <w:lang w:val="pt-BR"/>
        </w:rPr>
        <w:t>`</w:t>
      </w:r>
      <w:r w:rsidRPr="00377AA7">
        <w:rPr>
          <w:rFonts w:ascii="GHEA Grapalat" w:hAnsi="GHEA Grapalat" w:cs="Times Armenian"/>
          <w:sz w:val="20"/>
          <w:lang w:val="hy-AM"/>
        </w:rPr>
        <w:t xml:space="preserve"> </w:t>
      </w:r>
      <w:r w:rsidRPr="00377AA7">
        <w:rPr>
          <w:rFonts w:ascii="GHEA Grapalat" w:hAnsi="GHEA Grapalat" w:cs="Times Armenian"/>
          <w:sz w:val="20"/>
        </w:rPr>
        <w:t>Կատարող</w:t>
      </w:r>
      <w:r w:rsidRPr="00377AA7">
        <w:rPr>
          <w:rFonts w:ascii="GHEA Grapalat" w:hAnsi="GHEA Grapalat" w:cs="Sylfaen"/>
          <w:sz w:val="20"/>
        </w:rPr>
        <w:t>ի</w:t>
      </w:r>
      <w:r w:rsidRPr="00377AA7">
        <w:rPr>
          <w:rFonts w:ascii="GHEA Grapalat" w:hAnsi="GHEA Grapalat" w:cs="Times Armenian"/>
          <w:sz w:val="20"/>
          <w:lang w:val="hy-AM"/>
        </w:rPr>
        <w:t xml:space="preserve"> </w:t>
      </w:r>
      <w:r w:rsidRPr="00377AA7">
        <w:rPr>
          <w:rFonts w:ascii="GHEA Grapalat" w:hAnsi="GHEA Grapalat" w:cs="Sylfaen"/>
          <w:sz w:val="20"/>
          <w:lang w:val="hy-AM"/>
        </w:rPr>
        <w:t>առաջարկության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առկայության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դեպքում</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պայմանով</w:t>
      </w:r>
      <w:r w:rsidRPr="00377AA7">
        <w:rPr>
          <w:rFonts w:ascii="GHEA Grapalat" w:hAnsi="GHEA Grapalat" w:cs="Times Armenian"/>
          <w:sz w:val="20"/>
          <w:lang w:val="hy-AM"/>
        </w:rPr>
        <w:t xml:space="preserve">, </w:t>
      </w:r>
      <w:r w:rsidRPr="00377AA7">
        <w:rPr>
          <w:rFonts w:ascii="GHEA Grapalat" w:hAnsi="GHEA Grapalat" w:cs="Sylfaen"/>
          <w:sz w:val="20"/>
          <w:lang w:val="hy-AM"/>
        </w:rPr>
        <w:t>որ</w:t>
      </w:r>
      <w:r w:rsidRPr="00377AA7">
        <w:rPr>
          <w:rFonts w:ascii="GHEA Grapalat" w:hAnsi="GHEA Grapalat" w:cs="Sylfaen"/>
          <w:sz w:val="20"/>
          <w:lang w:val="pt-BR"/>
        </w:rPr>
        <w:t xml:space="preserve"> </w:t>
      </w:r>
      <w:r w:rsidRPr="00377AA7">
        <w:rPr>
          <w:rFonts w:ascii="GHEA Grapalat" w:hAnsi="GHEA Grapalat"/>
          <w:sz w:val="20"/>
          <w:lang w:val="hy-AM"/>
        </w:rPr>
        <w:t>Պատվիրատուի</w:t>
      </w:r>
      <w:r w:rsidRPr="00377AA7">
        <w:rPr>
          <w:rFonts w:ascii="GHEA Grapalat" w:hAnsi="GHEA Grapalat" w:cs="Times Armenian"/>
          <w:sz w:val="20"/>
          <w:lang w:val="hy-AM"/>
        </w:rPr>
        <w:t xml:space="preserve"> </w:t>
      </w:r>
      <w:r w:rsidRPr="00377AA7">
        <w:rPr>
          <w:rFonts w:ascii="GHEA Grapalat" w:hAnsi="GHEA Grapalat" w:cs="Sylfaen"/>
          <w:sz w:val="20"/>
          <w:lang w:val="hy-AM"/>
        </w:rPr>
        <w:t>մոտ</w:t>
      </w:r>
      <w:r w:rsidRPr="00377AA7">
        <w:rPr>
          <w:rFonts w:ascii="GHEA Grapalat" w:hAnsi="GHEA Grapalat" w:cs="Times Armenian"/>
          <w:sz w:val="20"/>
          <w:lang w:val="hy-AM"/>
        </w:rPr>
        <w:t xml:space="preserve"> </w:t>
      </w:r>
      <w:r w:rsidRPr="00377AA7">
        <w:rPr>
          <w:rFonts w:ascii="GHEA Grapalat" w:hAnsi="GHEA Grapalat" w:cs="Sylfaen"/>
          <w:sz w:val="20"/>
          <w:lang w:val="hy-AM"/>
        </w:rPr>
        <w:t>չի</w:t>
      </w:r>
      <w:r w:rsidRPr="00377AA7">
        <w:rPr>
          <w:rFonts w:ascii="GHEA Grapalat" w:hAnsi="GHEA Grapalat" w:cs="Times Armenian"/>
          <w:sz w:val="20"/>
          <w:lang w:val="hy-AM"/>
        </w:rPr>
        <w:t xml:space="preserve"> </w:t>
      </w:r>
      <w:r w:rsidRPr="00377AA7">
        <w:rPr>
          <w:rFonts w:ascii="GHEA Grapalat" w:hAnsi="GHEA Grapalat" w:cs="Sylfaen"/>
          <w:sz w:val="20"/>
          <w:lang w:val="hy-AM"/>
        </w:rPr>
        <w:t>վերացել</w:t>
      </w:r>
      <w:r w:rsidRPr="00377AA7">
        <w:rPr>
          <w:rFonts w:ascii="GHEA Grapalat" w:hAnsi="GHEA Grapalat" w:cs="Times Armenian"/>
          <w:sz w:val="20"/>
          <w:lang w:val="hy-AM"/>
        </w:rPr>
        <w:t xml:space="preserve"> </w:t>
      </w:r>
      <w:r w:rsidRPr="00377AA7">
        <w:rPr>
          <w:rFonts w:ascii="GHEA Grapalat" w:hAnsi="GHEA Grapalat" w:cs="Times Armenian"/>
          <w:sz w:val="20"/>
        </w:rPr>
        <w:t>ծառայության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օգտագործման</w:t>
      </w:r>
      <w:r w:rsidRPr="00377AA7">
        <w:rPr>
          <w:rFonts w:ascii="GHEA Grapalat" w:hAnsi="GHEA Grapalat" w:cs="Times Armenian"/>
          <w:sz w:val="20"/>
          <w:lang w:val="hy-AM"/>
        </w:rPr>
        <w:t xml:space="preserve"> </w:t>
      </w:r>
      <w:r w:rsidRPr="00377AA7">
        <w:rPr>
          <w:rFonts w:ascii="GHEA Grapalat" w:hAnsi="GHEA Grapalat" w:cs="Sylfaen"/>
          <w:sz w:val="20"/>
          <w:lang w:val="hy-AM"/>
        </w:rPr>
        <w:t>պահանջը</w:t>
      </w:r>
      <w:r w:rsidRPr="00377AA7">
        <w:rPr>
          <w:rFonts w:ascii="GHEA Grapalat" w:hAnsi="GHEA Grapalat" w:cs="Sylfaen"/>
          <w:sz w:val="20"/>
          <w:lang w:val="pt-BR"/>
        </w:rPr>
        <w:t xml:space="preserve">, </w:t>
      </w:r>
      <w:r w:rsidRPr="00377AA7">
        <w:rPr>
          <w:rFonts w:ascii="GHEA Grapalat" w:hAnsi="GHEA Grapalat" w:cs="Sylfaen"/>
          <w:sz w:val="20"/>
        </w:rPr>
        <w:t>իսկ</w:t>
      </w:r>
      <w:r w:rsidRPr="00377AA7">
        <w:rPr>
          <w:rFonts w:ascii="GHEA Grapalat" w:hAnsi="GHEA Grapalat" w:cs="Sylfaen"/>
          <w:sz w:val="20"/>
          <w:lang w:val="pt-BR"/>
        </w:rPr>
        <w:t xml:space="preserve"> </w:t>
      </w:r>
      <w:r w:rsidRPr="00377AA7">
        <w:rPr>
          <w:rFonts w:ascii="GHEA Grapalat" w:hAnsi="GHEA Grapalat" w:cs="Sylfaen"/>
          <w:sz w:val="20"/>
        </w:rPr>
        <w:t>Կատարողի</w:t>
      </w:r>
      <w:r w:rsidRPr="00377AA7">
        <w:rPr>
          <w:rFonts w:ascii="GHEA Grapalat" w:hAnsi="GHEA Grapalat" w:cs="Sylfaen"/>
          <w:sz w:val="20"/>
          <w:lang w:val="pt-BR"/>
        </w:rPr>
        <w:t xml:space="preserve"> </w:t>
      </w:r>
      <w:r w:rsidRPr="00377AA7">
        <w:rPr>
          <w:rFonts w:ascii="GHEA Grapalat" w:hAnsi="GHEA Grapalat" w:cs="Sylfaen"/>
          <w:sz w:val="20"/>
        </w:rPr>
        <w:t>առաջարկությունը</w:t>
      </w:r>
      <w:r w:rsidRPr="00377AA7">
        <w:rPr>
          <w:rFonts w:ascii="GHEA Grapalat" w:hAnsi="GHEA Grapalat" w:cs="Sylfaen"/>
          <w:sz w:val="20"/>
          <w:lang w:val="pt-BR"/>
        </w:rPr>
        <w:t xml:space="preserve"> </w:t>
      </w:r>
      <w:r w:rsidRPr="00377AA7">
        <w:rPr>
          <w:rFonts w:ascii="GHEA Grapalat" w:hAnsi="GHEA Grapalat" w:cs="Sylfaen"/>
          <w:sz w:val="20"/>
        </w:rPr>
        <w:t>ներկայացվել</w:t>
      </w:r>
      <w:r w:rsidRPr="00377AA7">
        <w:rPr>
          <w:rFonts w:ascii="GHEA Grapalat" w:hAnsi="GHEA Grapalat" w:cs="Sylfaen"/>
          <w:sz w:val="20"/>
          <w:lang w:val="pt-BR"/>
        </w:rPr>
        <w:t xml:space="preserve"> </w:t>
      </w:r>
      <w:r w:rsidRPr="00377AA7">
        <w:rPr>
          <w:rFonts w:ascii="GHEA Grapalat" w:hAnsi="GHEA Grapalat" w:cs="Sylfaen"/>
          <w:sz w:val="20"/>
        </w:rPr>
        <w:t>է</w:t>
      </w:r>
      <w:r w:rsidRPr="00377AA7">
        <w:rPr>
          <w:rFonts w:ascii="GHEA Grapalat" w:hAnsi="GHEA Grapalat" w:cs="Sylfaen"/>
          <w:sz w:val="20"/>
          <w:lang w:val="pt-BR"/>
        </w:rPr>
        <w:t xml:space="preserve"> </w:t>
      </w:r>
      <w:r w:rsidRPr="00377AA7">
        <w:rPr>
          <w:rFonts w:ascii="GHEA Grapalat" w:hAnsi="GHEA Grapalat" w:cs="Sylfaen"/>
          <w:sz w:val="20"/>
        </w:rPr>
        <w:t>ոչ</w:t>
      </w:r>
      <w:r w:rsidRPr="00377AA7">
        <w:rPr>
          <w:rFonts w:ascii="GHEA Grapalat" w:hAnsi="GHEA Grapalat" w:cs="Sylfaen"/>
          <w:sz w:val="20"/>
          <w:lang w:val="pt-BR"/>
        </w:rPr>
        <w:t xml:space="preserve"> </w:t>
      </w:r>
      <w:r w:rsidRPr="00377AA7">
        <w:rPr>
          <w:rFonts w:ascii="GHEA Grapalat" w:hAnsi="GHEA Grapalat" w:cs="Sylfaen"/>
          <w:sz w:val="20"/>
        </w:rPr>
        <w:t>ուշ</w:t>
      </w:r>
      <w:r w:rsidRPr="00377AA7">
        <w:rPr>
          <w:rFonts w:ascii="GHEA Grapalat" w:hAnsi="GHEA Grapalat" w:cs="Sylfaen"/>
          <w:sz w:val="20"/>
          <w:lang w:val="pt-BR"/>
        </w:rPr>
        <w:t xml:space="preserve">, </w:t>
      </w:r>
      <w:r w:rsidRPr="00377AA7">
        <w:rPr>
          <w:rFonts w:ascii="GHEA Grapalat" w:hAnsi="GHEA Grapalat" w:cs="Sylfaen"/>
          <w:sz w:val="20"/>
        </w:rPr>
        <w:t>քան</w:t>
      </w:r>
      <w:r w:rsidRPr="00377AA7">
        <w:rPr>
          <w:rFonts w:ascii="GHEA Grapalat" w:hAnsi="GHEA Grapalat" w:cs="Sylfaen"/>
          <w:sz w:val="20"/>
          <w:lang w:val="pt-BR"/>
        </w:rPr>
        <w:t xml:space="preserve"> </w:t>
      </w:r>
      <w:r w:rsidRPr="00377AA7">
        <w:rPr>
          <w:rFonts w:ascii="GHEA Grapalat" w:hAnsi="GHEA Grapalat" w:cs="Sylfaen"/>
          <w:sz w:val="20"/>
        </w:rPr>
        <w:t>պայմանագրով</w:t>
      </w:r>
      <w:r w:rsidRPr="00377AA7">
        <w:rPr>
          <w:rFonts w:ascii="GHEA Grapalat" w:hAnsi="GHEA Grapalat" w:cs="Sylfaen"/>
          <w:sz w:val="20"/>
          <w:lang w:val="pt-BR"/>
        </w:rPr>
        <w:t xml:space="preserve"> </w:t>
      </w:r>
      <w:r w:rsidRPr="00377AA7">
        <w:rPr>
          <w:rFonts w:ascii="GHEA Grapalat" w:hAnsi="GHEA Grapalat" w:cs="Sylfaen"/>
          <w:sz w:val="20"/>
        </w:rPr>
        <w:t>ի</w:t>
      </w:r>
      <w:r w:rsidRPr="00377AA7">
        <w:rPr>
          <w:rFonts w:ascii="GHEA Grapalat" w:hAnsi="GHEA Grapalat" w:cs="Sylfaen"/>
          <w:sz w:val="20"/>
          <w:lang w:val="pt-BR"/>
        </w:rPr>
        <w:t xml:space="preserve"> </w:t>
      </w:r>
      <w:r w:rsidRPr="00377AA7">
        <w:rPr>
          <w:rFonts w:ascii="GHEA Grapalat" w:hAnsi="GHEA Grapalat" w:cs="Sylfaen"/>
          <w:sz w:val="20"/>
        </w:rPr>
        <w:t>սկզբանե</w:t>
      </w:r>
      <w:r w:rsidRPr="00377AA7">
        <w:rPr>
          <w:rFonts w:ascii="GHEA Grapalat" w:hAnsi="GHEA Grapalat" w:cs="Sylfaen"/>
          <w:sz w:val="20"/>
          <w:lang w:val="pt-BR"/>
        </w:rPr>
        <w:t xml:space="preserve"> </w:t>
      </w:r>
      <w:r w:rsidRPr="00377AA7">
        <w:rPr>
          <w:rFonts w:ascii="GHEA Grapalat" w:hAnsi="GHEA Grapalat" w:cs="Sylfaen"/>
          <w:sz w:val="20"/>
        </w:rPr>
        <w:t>ծառայությունների</w:t>
      </w:r>
      <w:r w:rsidRPr="00377AA7">
        <w:rPr>
          <w:rFonts w:ascii="GHEA Grapalat" w:hAnsi="GHEA Grapalat" w:cs="Sylfaen"/>
          <w:sz w:val="20"/>
          <w:lang w:val="pt-BR"/>
        </w:rPr>
        <w:t xml:space="preserve"> </w:t>
      </w:r>
      <w:r w:rsidRPr="00377AA7">
        <w:rPr>
          <w:rFonts w:ascii="GHEA Grapalat" w:hAnsi="GHEA Grapalat" w:cs="Sylfaen"/>
          <w:sz w:val="20"/>
        </w:rPr>
        <w:t>մատուցման</w:t>
      </w:r>
      <w:r w:rsidRPr="00377AA7">
        <w:rPr>
          <w:rFonts w:ascii="GHEA Grapalat" w:hAnsi="GHEA Grapalat" w:cs="Sylfaen"/>
          <w:sz w:val="20"/>
          <w:lang w:val="pt-BR"/>
        </w:rPr>
        <w:t xml:space="preserve"> </w:t>
      </w:r>
      <w:r w:rsidRPr="00377AA7">
        <w:rPr>
          <w:rFonts w:ascii="GHEA Grapalat" w:hAnsi="GHEA Grapalat" w:cs="Sylfaen"/>
          <w:sz w:val="20"/>
        </w:rPr>
        <w:t>համար</w:t>
      </w:r>
      <w:r w:rsidRPr="00377AA7">
        <w:rPr>
          <w:rFonts w:ascii="GHEA Grapalat" w:hAnsi="GHEA Grapalat" w:cs="Sylfaen"/>
          <w:sz w:val="20"/>
          <w:lang w:val="pt-BR"/>
        </w:rPr>
        <w:t xml:space="preserve"> </w:t>
      </w:r>
      <w:r w:rsidRPr="00377AA7">
        <w:rPr>
          <w:rFonts w:ascii="GHEA Grapalat" w:hAnsi="GHEA Grapalat" w:cs="Sylfaen"/>
          <w:sz w:val="20"/>
        </w:rPr>
        <w:t>սահմանված</w:t>
      </w:r>
      <w:r w:rsidRPr="00377AA7">
        <w:rPr>
          <w:rFonts w:ascii="GHEA Grapalat" w:hAnsi="GHEA Grapalat" w:cs="Sylfaen"/>
          <w:sz w:val="20"/>
          <w:lang w:val="pt-BR"/>
        </w:rPr>
        <w:t xml:space="preserve"> </w:t>
      </w:r>
      <w:r w:rsidRPr="00377AA7">
        <w:rPr>
          <w:rFonts w:ascii="GHEA Grapalat" w:hAnsi="GHEA Grapalat" w:cs="Sylfaen"/>
          <w:sz w:val="20"/>
        </w:rPr>
        <w:t>ժամկետը</w:t>
      </w:r>
      <w:r w:rsidRPr="00377AA7">
        <w:rPr>
          <w:rFonts w:ascii="GHEA Grapalat" w:hAnsi="GHEA Grapalat" w:cs="Sylfaen"/>
          <w:sz w:val="20"/>
          <w:lang w:val="pt-BR"/>
        </w:rPr>
        <w:t xml:space="preserve"> </w:t>
      </w:r>
      <w:r w:rsidRPr="00377AA7">
        <w:rPr>
          <w:rFonts w:ascii="GHEA Grapalat" w:hAnsi="GHEA Grapalat" w:cs="Sylfaen"/>
          <w:sz w:val="20"/>
        </w:rPr>
        <w:t>լրանալուց</w:t>
      </w:r>
      <w:r w:rsidRPr="00377AA7">
        <w:rPr>
          <w:rFonts w:ascii="GHEA Grapalat" w:hAnsi="GHEA Grapalat" w:cs="Sylfaen"/>
          <w:sz w:val="20"/>
          <w:lang w:val="pt-BR"/>
        </w:rPr>
        <w:t xml:space="preserve"> </w:t>
      </w:r>
      <w:r w:rsidRPr="00377AA7">
        <w:rPr>
          <w:rFonts w:ascii="GHEA Grapalat" w:hAnsi="GHEA Grapalat" w:cs="Sylfaen"/>
          <w:sz w:val="20"/>
        </w:rPr>
        <w:t>առնվազն</w:t>
      </w:r>
      <w:r w:rsidRPr="00377AA7">
        <w:rPr>
          <w:rFonts w:ascii="GHEA Grapalat" w:hAnsi="GHEA Grapalat" w:cs="Sylfaen"/>
          <w:sz w:val="20"/>
          <w:lang w:val="pt-BR"/>
        </w:rPr>
        <w:t xml:space="preserve"> 5 </w:t>
      </w:r>
      <w:r w:rsidRPr="00377AA7">
        <w:rPr>
          <w:rFonts w:ascii="GHEA Grapalat" w:hAnsi="GHEA Grapalat" w:cs="Sylfaen"/>
          <w:sz w:val="20"/>
        </w:rPr>
        <w:t>օրացուցային</w:t>
      </w:r>
      <w:r w:rsidRPr="00377AA7">
        <w:rPr>
          <w:rFonts w:ascii="GHEA Grapalat" w:hAnsi="GHEA Grapalat" w:cs="Sylfaen"/>
          <w:sz w:val="20"/>
          <w:lang w:val="pt-BR"/>
        </w:rPr>
        <w:t xml:space="preserve"> </w:t>
      </w:r>
      <w:r w:rsidRPr="00377AA7">
        <w:rPr>
          <w:rFonts w:ascii="GHEA Grapalat" w:hAnsi="GHEA Grapalat" w:cs="Sylfaen"/>
          <w:sz w:val="20"/>
        </w:rPr>
        <w:t>օր</w:t>
      </w:r>
      <w:r w:rsidRPr="00377AA7">
        <w:rPr>
          <w:rFonts w:ascii="GHEA Grapalat" w:hAnsi="GHEA Grapalat" w:cs="Sylfaen"/>
          <w:sz w:val="20"/>
          <w:lang w:val="pt-BR"/>
        </w:rPr>
        <w:t xml:space="preserve"> </w:t>
      </w:r>
      <w:r w:rsidRPr="00377AA7">
        <w:rPr>
          <w:rFonts w:ascii="GHEA Grapalat" w:hAnsi="GHEA Grapalat" w:cs="Sylfaen"/>
          <w:sz w:val="20"/>
        </w:rPr>
        <w:t>առաջ</w:t>
      </w:r>
      <w:r w:rsidRPr="00377AA7">
        <w:rPr>
          <w:rFonts w:ascii="GHEA Grapalat" w:hAnsi="GHEA Grapalat" w:cs="Sylfaen"/>
          <w:sz w:val="20"/>
          <w:lang w:val="pt-BR"/>
        </w:rPr>
        <w:t>: Ընդ որում սույն կետով սահմանված դեպքում ծ</w:t>
      </w:r>
      <w:r w:rsidRPr="00377AA7">
        <w:rPr>
          <w:rFonts w:ascii="GHEA Grapalat" w:hAnsi="GHEA Grapalat" w:cs="Times Armenian"/>
          <w:sz w:val="20"/>
          <w:lang w:val="pt-BR"/>
        </w:rPr>
        <w:t>առայության</w:t>
      </w:r>
      <w:r w:rsidRPr="00377AA7">
        <w:rPr>
          <w:rFonts w:ascii="GHEA Grapalat" w:hAnsi="GHEA Grapalat" w:cs="Times Armenian"/>
          <w:sz w:val="20"/>
          <w:lang w:val="hy-AM"/>
        </w:rPr>
        <w:t xml:space="preserve"> </w:t>
      </w:r>
      <w:r w:rsidRPr="00377AA7">
        <w:rPr>
          <w:rFonts w:ascii="GHEA Grapalat" w:hAnsi="GHEA Grapalat" w:cs="Times Armenian"/>
          <w:sz w:val="20"/>
        </w:rPr>
        <w:t>մատուց</w:t>
      </w:r>
      <w:r w:rsidRPr="00377AA7">
        <w:rPr>
          <w:rFonts w:ascii="GHEA Grapalat" w:hAnsi="GHEA Grapalat" w:cs="Sylfaen"/>
          <w:sz w:val="20"/>
          <w:lang w:val="hy-AM"/>
        </w:rPr>
        <w:t>ման</w:t>
      </w:r>
      <w:r w:rsidRPr="00377AA7">
        <w:rPr>
          <w:rFonts w:ascii="GHEA Grapalat" w:hAnsi="GHEA Grapalat" w:cs="Times Armenian"/>
          <w:sz w:val="20"/>
          <w:lang w:val="hy-AM"/>
        </w:rPr>
        <w:t xml:space="preserve"> </w:t>
      </w:r>
      <w:r w:rsidRPr="00377AA7">
        <w:rPr>
          <w:rFonts w:ascii="GHEA Grapalat" w:hAnsi="GHEA Grapalat" w:cs="Sylfaen"/>
          <w:sz w:val="20"/>
          <w:lang w:val="hy-AM"/>
        </w:rPr>
        <w:t>ժամկետը</w:t>
      </w:r>
      <w:r w:rsidRPr="00377AA7">
        <w:rPr>
          <w:rFonts w:ascii="GHEA Grapalat" w:hAnsi="GHEA Grapalat" w:cs="Times Armenian"/>
          <w:sz w:val="20"/>
          <w:lang w:val="hy-AM"/>
        </w:rPr>
        <w:t xml:space="preserve"> </w:t>
      </w:r>
      <w:r w:rsidRPr="00377AA7">
        <w:rPr>
          <w:rFonts w:ascii="GHEA Grapalat" w:hAnsi="GHEA Grapalat" w:cs="Sylfaen"/>
          <w:sz w:val="20"/>
          <w:lang w:val="hy-AM"/>
        </w:rPr>
        <w:t>կարող</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երկարաձգվել</w:t>
      </w:r>
      <w:r w:rsidRPr="00377AA7">
        <w:rPr>
          <w:rFonts w:ascii="GHEA Grapalat" w:hAnsi="GHEA Grapalat" w:cs="Times Armenian"/>
          <w:sz w:val="20"/>
          <w:lang w:val="hy-AM"/>
        </w:rPr>
        <w:t xml:space="preserve"> </w:t>
      </w:r>
      <w:r w:rsidRPr="00377AA7">
        <w:rPr>
          <w:rFonts w:ascii="GHEA Grapalat" w:hAnsi="GHEA Grapalat" w:cs="Times Armenian"/>
          <w:sz w:val="20"/>
        </w:rPr>
        <w:t>մեկ</w:t>
      </w:r>
      <w:r w:rsidRPr="00377AA7">
        <w:rPr>
          <w:rFonts w:ascii="GHEA Grapalat" w:hAnsi="GHEA Grapalat" w:cs="Times Armenian"/>
          <w:sz w:val="20"/>
          <w:lang w:val="pt-BR"/>
        </w:rPr>
        <w:t xml:space="preserve"> </w:t>
      </w:r>
      <w:r w:rsidRPr="00377AA7">
        <w:rPr>
          <w:rFonts w:ascii="GHEA Grapalat" w:hAnsi="GHEA Grapalat" w:cs="Times Armenian"/>
          <w:sz w:val="20"/>
        </w:rPr>
        <w:t>անգամ</w:t>
      </w:r>
      <w:r w:rsidRPr="00377AA7">
        <w:rPr>
          <w:rFonts w:ascii="GHEA Grapalat" w:hAnsi="GHEA Grapalat" w:cs="Times Armenian"/>
          <w:sz w:val="20"/>
          <w:lang w:val="pt-BR"/>
        </w:rPr>
        <w:t xml:space="preserve"> </w:t>
      </w:r>
      <w:r w:rsidRPr="00377AA7">
        <w:rPr>
          <w:rFonts w:ascii="GHEA Grapalat" w:hAnsi="GHEA Grapalat" w:cs="Sylfaen"/>
          <w:sz w:val="20"/>
          <w:lang w:val="hy-AM"/>
        </w:rPr>
        <w:t>մինչև</w:t>
      </w:r>
      <w:r w:rsidRPr="00377AA7">
        <w:rPr>
          <w:rFonts w:ascii="GHEA Grapalat" w:hAnsi="GHEA Grapalat" w:cs="Sylfaen"/>
          <w:sz w:val="20"/>
          <w:lang w:val="pt-BR"/>
        </w:rPr>
        <w:t xml:space="preserve"> 30 </w:t>
      </w:r>
      <w:r w:rsidRPr="00377AA7">
        <w:rPr>
          <w:rFonts w:ascii="GHEA Grapalat" w:hAnsi="GHEA Grapalat" w:cs="Sylfaen"/>
          <w:sz w:val="20"/>
        </w:rPr>
        <w:t>օրացուցային</w:t>
      </w:r>
      <w:r w:rsidRPr="00377AA7">
        <w:rPr>
          <w:rFonts w:ascii="GHEA Grapalat" w:hAnsi="GHEA Grapalat" w:cs="Sylfaen"/>
          <w:sz w:val="20"/>
          <w:lang w:val="pt-BR"/>
        </w:rPr>
        <w:t xml:space="preserve"> </w:t>
      </w:r>
      <w:r w:rsidRPr="00377AA7">
        <w:rPr>
          <w:rFonts w:ascii="GHEA Grapalat" w:hAnsi="GHEA Grapalat" w:cs="Sylfaen"/>
          <w:sz w:val="20"/>
        </w:rPr>
        <w:t>օրով</w:t>
      </w:r>
      <w:r w:rsidRPr="00377AA7">
        <w:rPr>
          <w:rFonts w:ascii="GHEA Grapalat" w:hAnsi="GHEA Grapalat" w:cs="Sylfaen"/>
          <w:sz w:val="20"/>
          <w:lang w:val="pt-BR"/>
        </w:rPr>
        <w:t>, բայց ոչ ավել քան  պայմանագրով սահմանված ժամկետն է:</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04109" w:rsidRPr="00377AA7" w:rsidRDefault="00404109" w:rsidP="00404109">
      <w:pPr>
        <w:tabs>
          <w:tab w:val="left" w:pos="720"/>
        </w:tabs>
        <w:jc w:val="both"/>
        <w:rPr>
          <w:rFonts w:ascii="GHEA Grapalat" w:hAnsi="GHEA Grapalat"/>
          <w:sz w:val="20"/>
          <w:lang w:val="hy-AM"/>
        </w:rPr>
      </w:pPr>
      <w:r w:rsidRPr="00377AA7">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04109" w:rsidRPr="00377AA7" w:rsidRDefault="00404109" w:rsidP="007E048A">
      <w:pPr>
        <w:jc w:val="both"/>
        <w:rPr>
          <w:rFonts w:ascii="GHEA Grapalat" w:hAnsi="GHEA Grapalat"/>
          <w:sz w:val="20"/>
          <w:szCs w:val="20"/>
          <w:lang w:val="hy-AM" w:eastAsia="ru-RU"/>
        </w:rPr>
      </w:pPr>
      <w:r w:rsidRPr="00377AA7">
        <w:rPr>
          <w:rFonts w:ascii="GHEA Grapalat" w:hAnsi="GHEA Grapalat"/>
          <w:sz w:val="20"/>
          <w:lang w:val="hy-AM"/>
        </w:rPr>
        <w:t>7.10 Պ</w:t>
      </w:r>
      <w:r w:rsidRPr="00377AA7">
        <w:rPr>
          <w:rFonts w:ascii="GHEA Grapalat" w:hAnsi="GHEA Grapalat"/>
          <w:spacing w:val="-4"/>
          <w:sz w:val="20"/>
          <w:szCs w:val="20"/>
          <w:lang w:val="hy-AM" w:eastAsia="ru-RU"/>
        </w:rPr>
        <w:t xml:space="preserve">այմանագիրը չի </w:t>
      </w:r>
      <w:r w:rsidRPr="00377AA7">
        <w:rPr>
          <w:rFonts w:ascii="GHEA Grapalat" w:hAnsi="GHEA Grapalat"/>
          <w:sz w:val="20"/>
          <w:szCs w:val="20"/>
          <w:lang w:val="hy-AM" w:eastAsia="ru-RU"/>
        </w:rPr>
        <w:t>կարող փոփոխվել կողմերի պարտա</w:t>
      </w:r>
      <w:r w:rsidRPr="00377AA7">
        <w:rPr>
          <w:rFonts w:ascii="GHEA Grapalat" w:hAnsi="GHEA Grapalat"/>
          <w:sz w:val="20"/>
          <w:szCs w:val="20"/>
          <w:lang w:val="hy-AM" w:eastAsia="ru-RU"/>
        </w:rPr>
        <w:softHyphen/>
        <w:t>վորու</w:t>
      </w:r>
      <w:r w:rsidRPr="00377AA7">
        <w:rPr>
          <w:rFonts w:ascii="GHEA Grapalat" w:hAnsi="GHEA Grapalat"/>
          <w:sz w:val="20"/>
          <w:szCs w:val="20"/>
          <w:lang w:val="hy-AM" w:eastAsia="ru-RU"/>
        </w:rPr>
        <w:softHyphen/>
        <w:t>թյունների մասնակի չկատարման հետևանքով</w:t>
      </w:r>
      <w:r w:rsidRPr="00377AA7" w:rsidDel="00591DE3">
        <w:rPr>
          <w:rFonts w:ascii="GHEA Grapalat" w:hAnsi="GHEA Grapalat"/>
          <w:sz w:val="20"/>
          <w:szCs w:val="20"/>
          <w:lang w:val="hy-AM" w:eastAsia="ru-RU"/>
        </w:rPr>
        <w:t xml:space="preserve"> </w:t>
      </w:r>
      <w:r w:rsidRPr="00377AA7">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404109" w:rsidRPr="00377AA7" w:rsidRDefault="00404109" w:rsidP="007E048A">
      <w:pPr>
        <w:jc w:val="both"/>
        <w:rPr>
          <w:rFonts w:ascii="GHEA Grapalat" w:hAnsi="GHEA Grapalat"/>
          <w:sz w:val="20"/>
          <w:szCs w:val="20"/>
          <w:lang w:val="hy-AM" w:eastAsia="ru-RU"/>
        </w:rPr>
      </w:pPr>
      <w:r w:rsidRPr="00377AA7">
        <w:rPr>
          <w:rFonts w:ascii="GHEA Grapalat" w:hAnsi="GHEA Grapalat"/>
          <w:sz w:val="20"/>
          <w:szCs w:val="20"/>
          <w:lang w:val="hy-AM" w:eastAsia="ru-RU"/>
        </w:rPr>
        <w:t>7.11 Կատարողի կողմից ստանձնած պարտավորությունները չկատա</w:t>
      </w:r>
      <w:r w:rsidRPr="00377AA7">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w:t>
      </w:r>
      <w:r w:rsidRPr="00377AA7">
        <w:rPr>
          <w:rFonts w:ascii="GHEA Grapalat" w:hAnsi="GHEA Grapalat"/>
          <w:sz w:val="20"/>
          <w:szCs w:val="20"/>
          <w:lang w:val="hy-AM" w:eastAsia="ru-RU"/>
        </w:rPr>
        <w:lastRenderedPageBreak/>
        <w:t xml:space="preserve">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377AA7">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20"/>
    </w:p>
    <w:p w:rsidR="00404109" w:rsidRPr="00377AA7" w:rsidRDefault="00404109" w:rsidP="007E048A">
      <w:pPr>
        <w:jc w:val="both"/>
        <w:rPr>
          <w:rFonts w:ascii="GHEA Grapalat" w:hAnsi="GHEA Grapalat"/>
          <w:sz w:val="20"/>
          <w:lang w:val="hy-AM"/>
        </w:rPr>
      </w:pPr>
      <w:r w:rsidRPr="00377AA7">
        <w:rPr>
          <w:rFonts w:ascii="GHEA Grapalat" w:hAnsi="GHEA Grapalat"/>
          <w:sz w:val="20"/>
          <w:lang w:val="hy-AM"/>
        </w:rPr>
        <w:t>7.12 Սույն պայմանագրի կապակցությամբ ծագած</w:t>
      </w:r>
      <w:r w:rsidRPr="00377AA7">
        <w:rPr>
          <w:rFonts w:ascii="GHEA Grapalat" w:hAnsi="GHEA Grapalat" w:cs="Times Armenian"/>
          <w:sz w:val="20"/>
          <w:lang w:val="hy-AM"/>
        </w:rPr>
        <w:t xml:space="preserve"> </w:t>
      </w:r>
      <w:r w:rsidRPr="00377AA7">
        <w:rPr>
          <w:rFonts w:ascii="GHEA Grapalat" w:hAnsi="GHEA Grapalat" w:cs="Sylfaen"/>
          <w:sz w:val="20"/>
          <w:lang w:val="hy-AM"/>
        </w:rPr>
        <w:t>վեճերը</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բանակցությունների</w:t>
      </w:r>
      <w:r w:rsidRPr="00377AA7">
        <w:rPr>
          <w:rFonts w:ascii="GHEA Grapalat" w:hAnsi="GHEA Grapalat" w:cs="Times Armenian"/>
          <w:sz w:val="20"/>
          <w:lang w:val="hy-AM"/>
        </w:rPr>
        <w:t xml:space="preserve"> </w:t>
      </w:r>
      <w:r w:rsidRPr="00377AA7">
        <w:rPr>
          <w:rFonts w:ascii="GHEA Grapalat" w:hAnsi="GHEA Grapalat" w:cs="Sylfaen"/>
          <w:sz w:val="20"/>
          <w:lang w:val="hy-AM"/>
        </w:rPr>
        <w:t>միջոցով։</w:t>
      </w:r>
      <w:r w:rsidRPr="00377AA7">
        <w:rPr>
          <w:rFonts w:ascii="GHEA Grapalat" w:hAnsi="GHEA Grapalat" w:cs="Times Armenian"/>
          <w:sz w:val="20"/>
          <w:lang w:val="hy-AM"/>
        </w:rPr>
        <w:t xml:space="preserve"> </w:t>
      </w:r>
      <w:r w:rsidRPr="00377AA7">
        <w:rPr>
          <w:rFonts w:ascii="GHEA Grapalat" w:hAnsi="GHEA Grapalat" w:cs="Sylfaen"/>
          <w:sz w:val="20"/>
          <w:lang w:val="hy-AM"/>
        </w:rPr>
        <w:t>Համաձայնություն</w:t>
      </w:r>
      <w:r w:rsidRPr="00377AA7">
        <w:rPr>
          <w:rFonts w:ascii="GHEA Grapalat" w:hAnsi="GHEA Grapalat" w:cs="Times Armenian"/>
          <w:sz w:val="20"/>
          <w:lang w:val="hy-AM"/>
        </w:rPr>
        <w:t xml:space="preserve"> </w:t>
      </w:r>
      <w:r w:rsidRPr="00377AA7">
        <w:rPr>
          <w:rFonts w:ascii="GHEA Grapalat" w:hAnsi="GHEA Grapalat" w:cs="Sylfaen"/>
          <w:sz w:val="20"/>
          <w:lang w:val="hy-AM"/>
        </w:rPr>
        <w:t>ձեռք</w:t>
      </w:r>
      <w:r w:rsidRPr="00377AA7">
        <w:rPr>
          <w:rFonts w:ascii="GHEA Grapalat" w:hAnsi="GHEA Grapalat" w:cs="Times Armenian"/>
          <w:sz w:val="20"/>
          <w:lang w:val="hy-AM"/>
        </w:rPr>
        <w:t xml:space="preserve"> </w:t>
      </w:r>
      <w:r w:rsidRPr="00377AA7">
        <w:rPr>
          <w:rFonts w:ascii="GHEA Grapalat" w:hAnsi="GHEA Grapalat" w:cs="Sylfaen"/>
          <w:sz w:val="20"/>
          <w:lang w:val="hy-AM"/>
        </w:rPr>
        <w:t>չբերելու</w:t>
      </w:r>
      <w:r w:rsidRPr="00377AA7">
        <w:rPr>
          <w:rFonts w:ascii="GHEA Grapalat" w:hAnsi="GHEA Grapalat" w:cs="Times Armenian"/>
          <w:sz w:val="20"/>
          <w:lang w:val="hy-AM"/>
        </w:rPr>
        <w:t xml:space="preserve"> </w:t>
      </w:r>
      <w:r w:rsidRPr="00377AA7">
        <w:rPr>
          <w:rFonts w:ascii="GHEA Grapalat" w:hAnsi="GHEA Grapalat" w:cs="Sylfaen"/>
          <w:sz w:val="20"/>
          <w:lang w:val="hy-AM"/>
        </w:rPr>
        <w:t>դեպքում</w:t>
      </w:r>
      <w:r w:rsidRPr="00377AA7">
        <w:rPr>
          <w:rFonts w:ascii="GHEA Grapalat" w:hAnsi="GHEA Grapalat" w:cs="Times Armenian"/>
          <w:sz w:val="20"/>
          <w:lang w:val="hy-AM"/>
        </w:rPr>
        <w:t xml:space="preserve"> </w:t>
      </w:r>
      <w:r w:rsidRPr="00377AA7">
        <w:rPr>
          <w:rFonts w:ascii="GHEA Grapalat" w:hAnsi="GHEA Grapalat" w:cs="Sylfaen"/>
          <w:sz w:val="20"/>
          <w:lang w:val="hy-AM"/>
        </w:rPr>
        <w:t>վեճերը</w:t>
      </w:r>
      <w:r w:rsidRPr="00377AA7">
        <w:rPr>
          <w:rFonts w:ascii="GHEA Grapalat" w:hAnsi="GHEA Grapalat" w:cs="Times Armenian"/>
          <w:sz w:val="20"/>
          <w:lang w:val="hy-AM"/>
        </w:rPr>
        <w:t xml:space="preserve"> </w:t>
      </w:r>
      <w:r w:rsidRPr="00377AA7">
        <w:rPr>
          <w:rFonts w:ascii="GHEA Grapalat" w:hAnsi="GHEA Grapalat" w:cs="Sylfaen"/>
          <w:sz w:val="20"/>
          <w:lang w:val="hy-AM"/>
        </w:rPr>
        <w:t>լուծվում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ՀՀ </w:t>
      </w:r>
      <w:r w:rsidRPr="00377AA7">
        <w:rPr>
          <w:rFonts w:ascii="GHEA Grapalat" w:hAnsi="GHEA Grapalat" w:cs="Sylfaen"/>
          <w:sz w:val="20"/>
          <w:lang w:val="hy-AM"/>
        </w:rPr>
        <w:t>դատարաններում</w:t>
      </w:r>
      <w:r w:rsidRPr="00377AA7">
        <w:rPr>
          <w:rFonts w:ascii="GHEA Grapalat" w:hAnsi="GHEA Grapalat"/>
          <w:sz w:val="20"/>
          <w:lang w:val="hy-AM"/>
        </w:rPr>
        <w:t>։</w:t>
      </w:r>
    </w:p>
    <w:p w:rsidR="00404109" w:rsidRPr="00377AA7" w:rsidRDefault="00404109" w:rsidP="007E048A">
      <w:pPr>
        <w:jc w:val="both"/>
        <w:rPr>
          <w:rFonts w:ascii="GHEA Grapalat" w:hAnsi="GHEA Grapalat"/>
          <w:sz w:val="20"/>
          <w:lang w:val="hy-AM"/>
        </w:rPr>
      </w:pPr>
      <w:r w:rsidRPr="00377AA7">
        <w:rPr>
          <w:rFonts w:ascii="GHEA Grapalat" w:hAnsi="GHEA Grapalat"/>
          <w:sz w:val="20"/>
          <w:lang w:val="hy-AM"/>
        </w:rPr>
        <w:t xml:space="preserve">7.13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պայմանագիրը</w:t>
      </w:r>
      <w:r w:rsidRPr="00377AA7">
        <w:rPr>
          <w:rFonts w:ascii="GHEA Grapalat" w:hAnsi="GHEA Grapalat" w:cs="Times Armenian"/>
          <w:sz w:val="20"/>
          <w:lang w:val="hy-AM"/>
        </w:rPr>
        <w:t xml:space="preserve"> </w:t>
      </w:r>
      <w:r w:rsidRPr="00377AA7">
        <w:rPr>
          <w:rFonts w:ascii="GHEA Grapalat" w:hAnsi="GHEA Grapalat" w:cs="Sylfaen"/>
          <w:sz w:val="20"/>
          <w:lang w:val="hy-AM"/>
        </w:rPr>
        <w:t>կազմված</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Times Armenian"/>
          <w:b/>
          <w:sz w:val="20"/>
          <w:lang w:val="hy-AM"/>
        </w:rPr>
        <w:t xml:space="preserve">____ </w:t>
      </w:r>
      <w:r w:rsidRPr="00377AA7">
        <w:rPr>
          <w:rFonts w:ascii="GHEA Grapalat" w:hAnsi="GHEA Grapalat" w:cs="Sylfaen"/>
          <w:sz w:val="20"/>
          <w:lang w:val="hy-AM"/>
        </w:rPr>
        <w:t>էջից</w:t>
      </w:r>
      <w:r w:rsidRPr="00377AA7">
        <w:rPr>
          <w:rFonts w:ascii="GHEA Grapalat" w:hAnsi="GHEA Grapalat" w:cs="Times Armenian"/>
          <w:sz w:val="20"/>
          <w:lang w:val="hy-AM"/>
        </w:rPr>
        <w:t xml:space="preserve">, </w:t>
      </w:r>
      <w:r w:rsidRPr="00377AA7">
        <w:rPr>
          <w:rFonts w:ascii="GHEA Grapalat" w:hAnsi="GHEA Grapalat" w:cs="Sylfaen"/>
          <w:sz w:val="20"/>
          <w:lang w:val="hy-AM"/>
        </w:rPr>
        <w:t>կնքվում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երկու</w:t>
      </w:r>
      <w:r w:rsidRPr="00377AA7">
        <w:rPr>
          <w:rFonts w:ascii="GHEA Grapalat" w:hAnsi="GHEA Grapalat" w:cs="Times Armenian"/>
          <w:sz w:val="20"/>
          <w:lang w:val="hy-AM"/>
        </w:rPr>
        <w:t xml:space="preserve"> </w:t>
      </w:r>
      <w:r w:rsidRPr="00377AA7">
        <w:rPr>
          <w:rFonts w:ascii="GHEA Grapalat" w:hAnsi="GHEA Grapalat" w:cs="Sylfaen"/>
          <w:sz w:val="20"/>
          <w:lang w:val="hy-AM"/>
        </w:rPr>
        <w:t>օրինակից</w:t>
      </w:r>
      <w:r w:rsidRPr="00377AA7">
        <w:rPr>
          <w:rFonts w:ascii="GHEA Grapalat" w:hAnsi="GHEA Grapalat" w:cs="Times Armenian"/>
          <w:sz w:val="20"/>
          <w:lang w:val="hy-AM"/>
        </w:rPr>
        <w:t xml:space="preserve">, </w:t>
      </w:r>
      <w:r w:rsidRPr="00377AA7">
        <w:rPr>
          <w:rFonts w:ascii="GHEA Grapalat" w:hAnsi="GHEA Grapalat" w:cs="Sylfaen"/>
          <w:sz w:val="20"/>
          <w:lang w:val="hy-AM"/>
        </w:rPr>
        <w:t>որոնք</w:t>
      </w:r>
      <w:r w:rsidRPr="00377AA7">
        <w:rPr>
          <w:rFonts w:ascii="GHEA Grapalat" w:hAnsi="GHEA Grapalat" w:cs="Times Armenian"/>
          <w:sz w:val="20"/>
          <w:lang w:val="hy-AM"/>
        </w:rPr>
        <w:t xml:space="preserve"> </w:t>
      </w:r>
      <w:r w:rsidRPr="00377AA7">
        <w:rPr>
          <w:rFonts w:ascii="GHEA Grapalat" w:hAnsi="GHEA Grapalat" w:cs="Sylfaen"/>
          <w:sz w:val="20"/>
          <w:lang w:val="hy-AM"/>
        </w:rPr>
        <w:t>ունեն</w:t>
      </w:r>
      <w:r w:rsidRPr="00377AA7">
        <w:rPr>
          <w:rFonts w:ascii="GHEA Grapalat" w:hAnsi="GHEA Grapalat" w:cs="Times Armenian"/>
          <w:sz w:val="20"/>
          <w:lang w:val="hy-AM"/>
        </w:rPr>
        <w:t xml:space="preserve"> </w:t>
      </w:r>
      <w:r w:rsidRPr="00377AA7">
        <w:rPr>
          <w:rFonts w:ascii="GHEA Grapalat" w:hAnsi="GHEA Grapalat" w:cs="Sylfaen"/>
          <w:sz w:val="20"/>
          <w:lang w:val="hy-AM"/>
        </w:rPr>
        <w:t>հավասարազոր</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իրավաբանական</w:t>
      </w:r>
      <w:r w:rsidRPr="00377AA7">
        <w:rPr>
          <w:rFonts w:ascii="GHEA Grapalat" w:hAnsi="GHEA Grapalat" w:cs="Times Armenian"/>
          <w:sz w:val="20"/>
          <w:lang w:val="hy-AM"/>
        </w:rPr>
        <w:t xml:space="preserve"> </w:t>
      </w:r>
      <w:r w:rsidRPr="00377AA7">
        <w:rPr>
          <w:rFonts w:ascii="GHEA Grapalat" w:hAnsi="GHEA Grapalat" w:cs="Sylfaen"/>
          <w:sz w:val="20"/>
          <w:lang w:val="hy-AM"/>
        </w:rPr>
        <w:t>ուժ</w:t>
      </w:r>
      <w:r w:rsidRPr="00377AA7">
        <w:rPr>
          <w:rFonts w:ascii="GHEA Grapalat" w:hAnsi="GHEA Grapalat" w:cs="Times Armenian"/>
          <w:sz w:val="20"/>
          <w:lang w:val="hy-AM"/>
        </w:rPr>
        <w:t xml:space="preserve">։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N 1, N 2, N 3 և N 3.1 </w:t>
      </w:r>
      <w:r w:rsidRPr="00377AA7">
        <w:rPr>
          <w:rFonts w:ascii="GHEA Grapalat" w:hAnsi="GHEA Grapalat" w:cs="Sylfaen"/>
          <w:sz w:val="20"/>
          <w:lang w:val="hy-AM"/>
        </w:rPr>
        <w:t>հավելվածները</w:t>
      </w:r>
      <w:r w:rsidRPr="00377AA7">
        <w:rPr>
          <w:rFonts w:ascii="GHEA Grapalat" w:hAnsi="GHEA Grapalat" w:cs="Times Armenian"/>
          <w:sz w:val="20"/>
          <w:lang w:val="hy-AM"/>
        </w:rPr>
        <w:t xml:space="preserve"> </w:t>
      </w:r>
      <w:r w:rsidRPr="00377AA7">
        <w:rPr>
          <w:rFonts w:ascii="GHEA Grapalat" w:hAnsi="GHEA Grapalat" w:cs="Sylfaen"/>
          <w:sz w:val="20"/>
          <w:lang w:val="hy-AM"/>
        </w:rPr>
        <w:t>հանդիսանում</w:t>
      </w:r>
      <w:r w:rsidRPr="00377AA7">
        <w:rPr>
          <w:rFonts w:ascii="GHEA Grapalat" w:hAnsi="GHEA Grapalat" w:cs="Times Armenian"/>
          <w:sz w:val="20"/>
          <w:lang w:val="hy-AM"/>
        </w:rPr>
        <w:t xml:space="preserve"> </w:t>
      </w:r>
      <w:r w:rsidRPr="00377AA7">
        <w:rPr>
          <w:rFonts w:ascii="GHEA Grapalat" w:hAnsi="GHEA Grapalat" w:cs="Sylfaen"/>
          <w:sz w:val="20"/>
          <w:lang w:val="hy-AM"/>
        </w:rPr>
        <w:t>են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անբաժանելի</w:t>
      </w:r>
      <w:r w:rsidRPr="00377AA7">
        <w:rPr>
          <w:rFonts w:ascii="GHEA Grapalat" w:hAnsi="GHEA Grapalat" w:cs="Times Armenian"/>
          <w:sz w:val="20"/>
          <w:lang w:val="hy-AM"/>
        </w:rPr>
        <w:t xml:space="preserve"> </w:t>
      </w:r>
      <w:r w:rsidRPr="00377AA7">
        <w:rPr>
          <w:rFonts w:ascii="GHEA Grapalat" w:hAnsi="GHEA Grapalat" w:cs="Sylfaen"/>
          <w:sz w:val="20"/>
          <w:lang w:val="hy-AM"/>
        </w:rPr>
        <w:t>մասը</w:t>
      </w:r>
      <w:r w:rsidRPr="00377AA7">
        <w:rPr>
          <w:rFonts w:ascii="GHEA Grapalat" w:hAnsi="GHEA Grapalat" w:cs="Times Armenian"/>
          <w:sz w:val="20"/>
          <w:lang w:val="hy-AM"/>
        </w:rPr>
        <w:t xml:space="preserve">, </w:t>
      </w:r>
      <w:r w:rsidRPr="00377AA7">
        <w:rPr>
          <w:rFonts w:ascii="GHEA Grapalat" w:hAnsi="GHEA Grapalat" w:cs="Sylfaen"/>
          <w:sz w:val="20"/>
          <w:lang w:val="hy-AM"/>
        </w:rPr>
        <w:t>յուրաքանչյուր</w:t>
      </w:r>
      <w:r w:rsidRPr="00377AA7">
        <w:rPr>
          <w:rFonts w:ascii="GHEA Grapalat" w:hAnsi="GHEA Grapalat" w:cs="Times Armenian"/>
          <w:sz w:val="20"/>
          <w:lang w:val="hy-AM"/>
        </w:rPr>
        <w:t xml:space="preserve"> </w:t>
      </w:r>
      <w:r w:rsidRPr="00377AA7">
        <w:rPr>
          <w:rFonts w:ascii="GHEA Grapalat" w:hAnsi="GHEA Grapalat" w:cs="Sylfaen"/>
          <w:sz w:val="20"/>
          <w:lang w:val="hy-AM"/>
        </w:rPr>
        <w:t>կողմին</w:t>
      </w:r>
      <w:r w:rsidRPr="00377AA7">
        <w:rPr>
          <w:rFonts w:ascii="GHEA Grapalat" w:hAnsi="GHEA Grapalat" w:cs="Times Armenian"/>
          <w:sz w:val="20"/>
          <w:lang w:val="hy-AM"/>
        </w:rPr>
        <w:t xml:space="preserve"> </w:t>
      </w:r>
      <w:r w:rsidRPr="00377AA7">
        <w:rPr>
          <w:rFonts w:ascii="GHEA Grapalat" w:hAnsi="GHEA Grapalat" w:cs="Sylfaen"/>
          <w:sz w:val="20"/>
          <w:lang w:val="hy-AM"/>
        </w:rPr>
        <w:t>տրվում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 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մեկ</w:t>
      </w:r>
      <w:r w:rsidRPr="00377AA7">
        <w:rPr>
          <w:rFonts w:ascii="GHEA Grapalat" w:hAnsi="GHEA Grapalat" w:cs="Times Armenian"/>
          <w:sz w:val="20"/>
          <w:lang w:val="hy-AM"/>
        </w:rPr>
        <w:t xml:space="preserve"> </w:t>
      </w:r>
      <w:r w:rsidRPr="00377AA7">
        <w:rPr>
          <w:rFonts w:ascii="GHEA Grapalat" w:hAnsi="GHEA Grapalat" w:cs="Sylfaen"/>
          <w:sz w:val="20"/>
          <w:lang w:val="hy-AM"/>
        </w:rPr>
        <w:t>օրինակ</w:t>
      </w:r>
      <w:r w:rsidRPr="00377AA7">
        <w:rPr>
          <w:rFonts w:ascii="GHEA Grapalat" w:hAnsi="GHEA Grapalat"/>
          <w:sz w:val="20"/>
          <w:lang w:val="hy-AM"/>
        </w:rPr>
        <w:t>։</w:t>
      </w:r>
    </w:p>
    <w:p w:rsidR="00404109" w:rsidRPr="00377AA7" w:rsidRDefault="00404109" w:rsidP="007E048A">
      <w:pPr>
        <w:jc w:val="both"/>
        <w:rPr>
          <w:rFonts w:ascii="GHEA Grapalat" w:hAnsi="GHEA Grapalat"/>
          <w:bCs/>
          <w:sz w:val="20"/>
          <w:lang w:val="hy-AM"/>
        </w:rPr>
      </w:pPr>
      <w:r w:rsidRPr="00377AA7">
        <w:rPr>
          <w:rFonts w:ascii="GHEA Grapalat" w:hAnsi="GHEA Grapalat"/>
          <w:sz w:val="20"/>
          <w:lang w:val="hy-AM"/>
        </w:rPr>
        <w:t xml:space="preserve">7.14 </w:t>
      </w:r>
      <w:r w:rsidRPr="00377AA7">
        <w:rPr>
          <w:rFonts w:ascii="GHEA Grapalat" w:hAnsi="GHEA Grapalat" w:cs="Sylfaen"/>
          <w:sz w:val="20"/>
          <w:lang w:val="hy-AM"/>
        </w:rPr>
        <w:t>Սույն</w:t>
      </w:r>
      <w:r w:rsidRPr="00377AA7">
        <w:rPr>
          <w:rFonts w:ascii="GHEA Grapalat" w:hAnsi="GHEA Grapalat" w:cs="Times Armenian"/>
          <w:sz w:val="20"/>
          <w:lang w:val="hy-AM"/>
        </w:rPr>
        <w:t xml:space="preserve"> </w:t>
      </w:r>
      <w:r w:rsidRPr="00377AA7">
        <w:rPr>
          <w:rFonts w:ascii="GHEA Grapalat" w:hAnsi="GHEA Grapalat" w:cs="Sylfaen"/>
          <w:sz w:val="20"/>
          <w:lang w:val="hy-AM"/>
        </w:rPr>
        <w:t>պայմանագրի</w:t>
      </w:r>
      <w:r w:rsidRPr="00377AA7">
        <w:rPr>
          <w:rFonts w:ascii="GHEA Grapalat" w:hAnsi="GHEA Grapalat" w:cs="Times Armenian"/>
          <w:sz w:val="20"/>
          <w:lang w:val="hy-AM"/>
        </w:rPr>
        <w:t xml:space="preserve"> </w:t>
      </w:r>
      <w:r w:rsidRPr="00377AA7">
        <w:rPr>
          <w:rFonts w:ascii="GHEA Grapalat" w:hAnsi="GHEA Grapalat" w:cs="Sylfaen"/>
          <w:sz w:val="20"/>
          <w:lang w:val="hy-AM"/>
        </w:rPr>
        <w:t>նկատմամբ</w:t>
      </w:r>
      <w:r w:rsidRPr="00377AA7">
        <w:rPr>
          <w:rFonts w:ascii="GHEA Grapalat" w:hAnsi="GHEA Grapalat" w:cs="Times Armenian"/>
          <w:sz w:val="20"/>
          <w:lang w:val="hy-AM"/>
        </w:rPr>
        <w:t xml:space="preserve"> </w:t>
      </w:r>
      <w:r w:rsidRPr="00377AA7">
        <w:rPr>
          <w:rFonts w:ascii="GHEA Grapalat" w:hAnsi="GHEA Grapalat" w:cs="Sylfaen"/>
          <w:sz w:val="20"/>
          <w:lang w:val="hy-AM"/>
        </w:rPr>
        <w:t>կիրառվում</w:t>
      </w:r>
      <w:r w:rsidRPr="00377AA7">
        <w:rPr>
          <w:rFonts w:ascii="GHEA Grapalat" w:hAnsi="GHEA Grapalat" w:cs="Times Armenian"/>
          <w:sz w:val="20"/>
          <w:lang w:val="hy-AM"/>
        </w:rPr>
        <w:t xml:space="preserve"> </w:t>
      </w:r>
      <w:r w:rsidRPr="00377AA7">
        <w:rPr>
          <w:rFonts w:ascii="GHEA Grapalat" w:hAnsi="GHEA Grapalat" w:cs="Sylfaen"/>
          <w:sz w:val="20"/>
          <w:lang w:val="hy-AM"/>
        </w:rPr>
        <w:t>է</w:t>
      </w:r>
      <w:r w:rsidRPr="00377AA7">
        <w:rPr>
          <w:rFonts w:ascii="GHEA Grapalat" w:hAnsi="GHEA Grapalat" w:cs="Times Armenian"/>
          <w:sz w:val="20"/>
          <w:lang w:val="hy-AM"/>
        </w:rPr>
        <w:t xml:space="preserve"> </w:t>
      </w:r>
      <w:r w:rsidRPr="00377AA7">
        <w:rPr>
          <w:rFonts w:ascii="GHEA Grapalat" w:hAnsi="GHEA Grapalat" w:cs="Sylfaen"/>
          <w:sz w:val="20"/>
          <w:lang w:val="hy-AM"/>
        </w:rPr>
        <w:t>Հայաստանի Հանրապետության</w:t>
      </w:r>
      <w:r w:rsidRPr="00377AA7">
        <w:rPr>
          <w:rFonts w:ascii="GHEA Grapalat" w:hAnsi="GHEA Grapalat" w:cs="Times Armenian"/>
          <w:sz w:val="20"/>
          <w:lang w:val="hy-AM"/>
        </w:rPr>
        <w:t xml:space="preserve"> </w:t>
      </w:r>
      <w:r w:rsidRPr="00377AA7">
        <w:rPr>
          <w:rFonts w:ascii="GHEA Grapalat" w:hAnsi="GHEA Grapalat" w:cs="Sylfaen"/>
          <w:sz w:val="20"/>
          <w:lang w:val="hy-AM"/>
        </w:rPr>
        <w:t>իրավունքը</w:t>
      </w:r>
      <w:r w:rsidRPr="00377AA7">
        <w:rPr>
          <w:rFonts w:ascii="GHEA Grapalat" w:hAnsi="GHEA Grapalat"/>
          <w:sz w:val="20"/>
          <w:lang w:val="hy-AM"/>
        </w:rPr>
        <w:t>։</w:t>
      </w:r>
    </w:p>
    <w:p w:rsidR="00404109" w:rsidRPr="00377AA7" w:rsidRDefault="00404109" w:rsidP="007E048A">
      <w:pPr>
        <w:jc w:val="both"/>
        <w:rPr>
          <w:rFonts w:ascii="GHEA Grapalat" w:hAnsi="GHEA Grapalat"/>
          <w:sz w:val="20"/>
          <w:szCs w:val="20"/>
          <w:lang w:val="hy-AM" w:eastAsia="ru-RU"/>
        </w:rPr>
      </w:pPr>
      <w:r w:rsidRPr="00377AA7">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377AA7">
        <w:rPr>
          <w:rFonts w:ascii="GHEA Grapalat" w:hAnsi="GHEA Grapalat"/>
          <w:sz w:val="20"/>
          <w:szCs w:val="20"/>
          <w:vertAlign w:val="superscript"/>
          <w:lang w:val="hy-AM" w:eastAsia="ru-RU"/>
        </w:rPr>
        <w:t>27</w:t>
      </w:r>
      <w:r w:rsidRPr="00377AA7">
        <w:rPr>
          <w:rFonts w:ascii="GHEA Grapalat" w:hAnsi="GHEA Grapalat"/>
          <w:color w:val="FFFFFF"/>
          <w:sz w:val="20"/>
          <w:szCs w:val="20"/>
          <w:vertAlign w:val="superscript"/>
          <w:lang w:val="hy-AM" w:eastAsia="ru-RU"/>
        </w:rPr>
        <w:t>36</w:t>
      </w:r>
      <w:r w:rsidRPr="00377AA7">
        <w:rPr>
          <w:rStyle w:val="af6"/>
          <w:rFonts w:ascii="GHEA Grapalat" w:hAnsi="GHEA Grapalat"/>
          <w:color w:val="FFFFFF"/>
          <w:sz w:val="20"/>
          <w:szCs w:val="20"/>
          <w:lang w:val="hy-AM" w:eastAsia="ru-RU"/>
        </w:rPr>
        <w:footnoteReference w:id="14"/>
      </w:r>
    </w:p>
    <w:p w:rsidR="00404109" w:rsidRPr="00377AA7" w:rsidRDefault="00404109" w:rsidP="00404109">
      <w:pPr>
        <w:tabs>
          <w:tab w:val="left" w:pos="1276"/>
        </w:tabs>
        <w:ind w:firstLine="720"/>
        <w:jc w:val="both"/>
        <w:rPr>
          <w:rFonts w:ascii="GHEA Grapalat" w:hAnsi="GHEA Grapalat" w:cs="Sylfaen"/>
          <w:sz w:val="18"/>
          <w:szCs w:val="18"/>
          <w:u w:val="single"/>
          <w:lang w:val="nb-NO"/>
        </w:rPr>
      </w:pPr>
    </w:p>
    <w:p w:rsidR="00404109" w:rsidRPr="00377AA7" w:rsidRDefault="00404109"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6F2DFF" w:rsidRPr="00377AA7" w:rsidRDefault="006F2DFF" w:rsidP="00404109">
      <w:pPr>
        <w:rPr>
          <w:rFonts w:ascii="GHEA Grapalat" w:hAnsi="GHEA Grapalat"/>
          <w:sz w:val="20"/>
          <w:lang w:val="hy-AM"/>
        </w:rPr>
      </w:pPr>
    </w:p>
    <w:p w:rsidR="00404109" w:rsidRPr="00377AA7" w:rsidRDefault="00404109" w:rsidP="00404109">
      <w:pPr>
        <w:ind w:firstLine="720"/>
        <w:jc w:val="both"/>
        <w:rPr>
          <w:rFonts w:ascii="GHEA Grapalat" w:hAnsi="GHEA Grapalat" w:cs="Sylfaen"/>
          <w:sz w:val="20"/>
          <w:lang w:val="hy-AM"/>
        </w:rPr>
      </w:pPr>
      <w:r w:rsidRPr="00377AA7">
        <w:rPr>
          <w:rFonts w:ascii="GHEA Grapalat" w:hAnsi="GHEA Grapalat" w:cs="Sylfaen"/>
          <w:b/>
          <w:sz w:val="20"/>
          <w:lang w:val="hy-AM"/>
        </w:rPr>
        <w:t>8.</w:t>
      </w:r>
      <w:r w:rsidRPr="00377AA7">
        <w:rPr>
          <w:rFonts w:ascii="GHEA Grapalat" w:hAnsi="GHEA Grapalat" w:cs="Sylfaen"/>
          <w:sz w:val="20"/>
          <w:lang w:val="hy-AM"/>
        </w:rPr>
        <w:t xml:space="preserve"> </w:t>
      </w:r>
      <w:r w:rsidRPr="00377AA7">
        <w:rPr>
          <w:rFonts w:ascii="GHEA Grapalat" w:hAnsi="GHEA Grapalat" w:cs="Sylfaen"/>
          <w:b/>
          <w:sz w:val="20"/>
          <w:lang w:val="nb-NO"/>
        </w:rPr>
        <w:t>ԿՈՂՄԵՐԻ</w:t>
      </w:r>
      <w:r w:rsidRPr="00377AA7">
        <w:rPr>
          <w:rFonts w:ascii="GHEA Grapalat" w:hAnsi="GHEA Grapalat" w:cs="Times Armenian"/>
          <w:b/>
          <w:sz w:val="20"/>
          <w:lang w:val="nb-NO"/>
        </w:rPr>
        <w:t xml:space="preserve"> </w:t>
      </w:r>
      <w:r w:rsidRPr="00377AA7">
        <w:rPr>
          <w:rFonts w:ascii="GHEA Grapalat" w:hAnsi="GHEA Grapalat" w:cs="Sylfaen"/>
          <w:b/>
          <w:sz w:val="20"/>
          <w:lang w:val="nb-NO"/>
        </w:rPr>
        <w:t>ՀԱՍՑԵՆԵՐԸ</w:t>
      </w:r>
      <w:r w:rsidRPr="00377AA7">
        <w:rPr>
          <w:rFonts w:ascii="GHEA Grapalat" w:hAnsi="GHEA Grapalat" w:cs="Times Armenian"/>
          <w:b/>
          <w:sz w:val="20"/>
          <w:lang w:val="nb-NO"/>
        </w:rPr>
        <w:t xml:space="preserve">, </w:t>
      </w:r>
      <w:r w:rsidRPr="00377AA7">
        <w:rPr>
          <w:rFonts w:ascii="GHEA Grapalat" w:hAnsi="GHEA Grapalat" w:cs="Sylfaen"/>
          <w:b/>
          <w:sz w:val="20"/>
          <w:lang w:val="nb-NO"/>
        </w:rPr>
        <w:t>ԲԱՆԿԱՅԻՆ</w:t>
      </w:r>
      <w:r w:rsidRPr="00377AA7">
        <w:rPr>
          <w:rFonts w:ascii="GHEA Grapalat" w:hAnsi="GHEA Grapalat" w:cs="Times Armenian"/>
          <w:b/>
          <w:sz w:val="20"/>
          <w:lang w:val="nb-NO"/>
        </w:rPr>
        <w:t xml:space="preserve"> </w:t>
      </w:r>
      <w:r w:rsidRPr="00377AA7">
        <w:rPr>
          <w:rFonts w:ascii="GHEA Grapalat" w:hAnsi="GHEA Grapalat" w:cs="Sylfaen"/>
          <w:b/>
          <w:sz w:val="20"/>
          <w:lang w:val="nb-NO"/>
        </w:rPr>
        <w:t>ՎԱՎԵՐԱՊԱՅՄԱՆՆԵՐԸ</w:t>
      </w:r>
      <w:r w:rsidRPr="00377AA7">
        <w:rPr>
          <w:rFonts w:ascii="GHEA Grapalat" w:hAnsi="GHEA Grapalat" w:cs="Times Armenian"/>
          <w:b/>
          <w:sz w:val="20"/>
          <w:lang w:val="nb-NO"/>
        </w:rPr>
        <w:t xml:space="preserve"> </w:t>
      </w:r>
      <w:r w:rsidRPr="00377AA7">
        <w:rPr>
          <w:rFonts w:ascii="GHEA Grapalat" w:hAnsi="GHEA Grapalat" w:cs="Sylfaen"/>
          <w:b/>
          <w:sz w:val="20"/>
          <w:lang w:val="nb-NO"/>
        </w:rPr>
        <w:t>ԵՎ</w:t>
      </w:r>
      <w:r w:rsidRPr="00377AA7">
        <w:rPr>
          <w:rFonts w:ascii="GHEA Grapalat" w:hAnsi="GHEA Grapalat" w:cs="Times Armenian"/>
          <w:b/>
          <w:sz w:val="20"/>
          <w:lang w:val="nb-NO"/>
        </w:rPr>
        <w:t xml:space="preserve"> </w:t>
      </w:r>
      <w:r w:rsidRPr="00377AA7">
        <w:rPr>
          <w:rFonts w:ascii="GHEA Grapalat" w:hAnsi="GHEA Grapalat" w:cs="Sylfaen"/>
          <w:b/>
          <w:sz w:val="20"/>
          <w:lang w:val="nb-NO"/>
        </w:rPr>
        <w:t>ՍՏՈՐԱԳՐՈՒԹՅՈՒՆՆԵՐԸ</w:t>
      </w:r>
    </w:p>
    <w:p w:rsidR="00404109" w:rsidRPr="00377AA7" w:rsidRDefault="00404109" w:rsidP="00404109">
      <w:pPr>
        <w:jc w:val="both"/>
        <w:rPr>
          <w:rFonts w:ascii="GHEA Grapalat" w:hAnsi="GHEA Grapalat" w:cs="TimesArmenianPSMT"/>
          <w:sz w:val="18"/>
          <w:szCs w:val="18"/>
          <w:lang w:val="hy-AM"/>
        </w:rPr>
      </w:pPr>
      <w:r w:rsidRPr="00377AA7">
        <w:rPr>
          <w:rFonts w:ascii="GHEA Grapalat" w:hAnsi="GHEA Grapalat"/>
          <w:i/>
          <w:sz w:val="20"/>
          <w:lang w:val="hy-AM" w:eastAsia="zh-CN"/>
        </w:rPr>
        <w:t xml:space="preserve"> </w:t>
      </w:r>
    </w:p>
    <w:p w:rsidR="006F2DFF" w:rsidRPr="007E048A" w:rsidRDefault="006F2DFF" w:rsidP="006F2DFF">
      <w:pPr>
        <w:ind w:firstLine="709"/>
        <w:jc w:val="both"/>
        <w:rPr>
          <w:rFonts w:ascii="Sylfaen" w:hAnsi="Sylfaen" w:cs="Arial"/>
          <w:b/>
          <w:lang w:val="hy-AM"/>
        </w:rPr>
      </w:pPr>
    </w:p>
    <w:tbl>
      <w:tblPr>
        <w:tblW w:w="9639" w:type="dxa"/>
        <w:jc w:val="center"/>
        <w:tblInd w:w="409" w:type="dxa"/>
        <w:tblLayout w:type="fixed"/>
        <w:tblLook w:val="0000" w:firstRow="0" w:lastRow="0" w:firstColumn="0" w:lastColumn="0" w:noHBand="0" w:noVBand="0"/>
      </w:tblPr>
      <w:tblGrid>
        <w:gridCol w:w="4536"/>
        <w:gridCol w:w="760"/>
        <w:gridCol w:w="4343"/>
      </w:tblGrid>
      <w:tr w:rsidR="007E5E5D" w:rsidRPr="00377AA7" w:rsidTr="00577751">
        <w:trPr>
          <w:jc w:val="center"/>
        </w:trPr>
        <w:tc>
          <w:tcPr>
            <w:tcW w:w="4536" w:type="dxa"/>
          </w:tcPr>
          <w:p w:rsidR="007E5E5D" w:rsidRPr="00377AA7" w:rsidRDefault="007E5E5D" w:rsidP="00577751">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Նիզամի համայնքապետարան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գ. Նիզամի Սայաթ-Նովա փող   12</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հվհհ 03801617</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 Հ ֆին.նախ.գործառնական վարչություն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հ/հ 900432287028</w:t>
            </w:r>
          </w:p>
          <w:p w:rsidR="007E5E5D" w:rsidRPr="007E5E5D" w:rsidRDefault="007E5E5D" w:rsidP="00577751">
            <w:pPr>
              <w:jc w:val="center"/>
              <w:rPr>
                <w:rFonts w:ascii="GHEA Grapalat" w:hAnsi="GHEA Grapalat"/>
                <w:sz w:val="22"/>
                <w:szCs w:val="22"/>
                <w:lang w:val="hy-AM"/>
              </w:rPr>
            </w:pPr>
          </w:p>
          <w:p w:rsidR="007E5E5D" w:rsidRPr="00377AA7" w:rsidRDefault="007E5E5D" w:rsidP="00577751">
            <w:pPr>
              <w:jc w:val="center"/>
              <w:rPr>
                <w:rFonts w:ascii="Sylfaen" w:hAnsi="Sylfaen"/>
                <w:lang w:val="hy-AM"/>
              </w:rPr>
            </w:pPr>
            <w:r w:rsidRPr="00377AA7">
              <w:rPr>
                <w:rFonts w:ascii="Sylfaen" w:hAnsi="Sylfaen"/>
                <w:lang w:val="hy-AM"/>
              </w:rPr>
              <w:t>---------------------------------</w:t>
            </w:r>
          </w:p>
          <w:p w:rsidR="007E5E5D" w:rsidRPr="00377AA7" w:rsidRDefault="007E5E5D" w:rsidP="00577751">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7E5E5D" w:rsidRPr="00377AA7" w:rsidRDefault="007E5E5D" w:rsidP="00577751">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7E5E5D" w:rsidRPr="00377AA7" w:rsidRDefault="007E5E5D" w:rsidP="00577751">
            <w:pPr>
              <w:spacing w:line="360" w:lineRule="auto"/>
              <w:jc w:val="center"/>
              <w:rPr>
                <w:rFonts w:ascii="Sylfaen" w:hAnsi="Sylfaen"/>
                <w:lang w:val="hy-AM"/>
              </w:rPr>
            </w:pPr>
          </w:p>
        </w:tc>
        <w:tc>
          <w:tcPr>
            <w:tcW w:w="4343" w:type="dxa"/>
          </w:tcPr>
          <w:p w:rsidR="007E5E5D" w:rsidRPr="00377AA7" w:rsidRDefault="007E5E5D" w:rsidP="00577751">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7E5E5D" w:rsidRPr="00377AA7" w:rsidRDefault="007E5E5D" w:rsidP="00577751">
            <w:pPr>
              <w:jc w:val="center"/>
              <w:rPr>
                <w:rFonts w:ascii="Sylfaen" w:hAnsi="Sylfaen"/>
                <w:lang w:val="ru-RU"/>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lang w:val="ru-RU"/>
              </w:rPr>
            </w:pPr>
            <w:r w:rsidRPr="00377AA7">
              <w:rPr>
                <w:rFonts w:ascii="Sylfaen" w:hAnsi="Sylfaen"/>
                <w:lang w:val="ru-RU"/>
              </w:rPr>
              <w:t>---------------------------------</w:t>
            </w:r>
          </w:p>
          <w:p w:rsidR="007E5E5D" w:rsidRPr="00377AA7" w:rsidRDefault="007E5E5D" w:rsidP="00577751">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7E5E5D" w:rsidRPr="00377AA7" w:rsidRDefault="007E5E5D" w:rsidP="00577751">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6F2DFF" w:rsidRPr="00377AA7" w:rsidRDefault="006F2DFF" w:rsidP="006F2DFF">
      <w:pPr>
        <w:ind w:firstLine="567"/>
        <w:rPr>
          <w:rFonts w:ascii="Sylfaen" w:hAnsi="Sylfaen"/>
          <w:i/>
        </w:rPr>
      </w:pPr>
    </w:p>
    <w:p w:rsidR="006F2DFF" w:rsidRPr="007E5E5D" w:rsidRDefault="006F2DFF" w:rsidP="006F2DFF">
      <w:pPr>
        <w:ind w:firstLine="567"/>
        <w:rPr>
          <w:rFonts w:ascii="Sylfaen" w:hAnsi="Sylfaen"/>
          <w:i/>
          <w:lang w:val="es-ES"/>
        </w:rPr>
      </w:pPr>
    </w:p>
    <w:p w:rsidR="006F2DFF" w:rsidRPr="007E5E5D" w:rsidRDefault="006F2DFF" w:rsidP="006F2DFF">
      <w:pPr>
        <w:ind w:firstLine="567"/>
        <w:rPr>
          <w:rFonts w:ascii="Sylfaen" w:hAnsi="Sylfaen"/>
          <w:i/>
          <w:lang w:val="es-ES"/>
        </w:rPr>
      </w:pPr>
    </w:p>
    <w:p w:rsidR="00404109" w:rsidRPr="00377AA7" w:rsidRDefault="00404109" w:rsidP="00404109">
      <w:pPr>
        <w:ind w:firstLine="709"/>
        <w:jc w:val="both"/>
        <w:rPr>
          <w:rFonts w:ascii="GHEA Grapalat" w:hAnsi="GHEA Grapalat"/>
          <w:sz w:val="20"/>
          <w:lang w:val="hy-AM"/>
        </w:rPr>
      </w:pPr>
    </w:p>
    <w:p w:rsidR="00404109" w:rsidRPr="00377AA7" w:rsidRDefault="00404109" w:rsidP="00404109">
      <w:pPr>
        <w:ind w:firstLine="709"/>
        <w:jc w:val="center"/>
        <w:rPr>
          <w:rFonts w:ascii="GHEA Grapalat" w:hAnsi="GHEA Grapalat"/>
          <w:b/>
          <w:sz w:val="20"/>
          <w:lang w:val="hy-AM"/>
        </w:rPr>
      </w:pPr>
    </w:p>
    <w:p w:rsidR="00404109" w:rsidRPr="00377AA7" w:rsidRDefault="00404109" w:rsidP="00404109">
      <w:pPr>
        <w:ind w:firstLine="709"/>
        <w:rPr>
          <w:rFonts w:ascii="GHEA Grapalat" w:hAnsi="GHEA Grapalat" w:cs="Sylfaen"/>
          <w:i/>
          <w:sz w:val="20"/>
          <w:szCs w:val="20"/>
          <w:lang w:val="nb-NO"/>
        </w:rPr>
      </w:pPr>
      <w:r w:rsidRPr="00377AA7">
        <w:rPr>
          <w:rFonts w:ascii="GHEA Grapalat" w:hAnsi="GHEA Grapalat" w:cs="Sylfaen"/>
          <w:i/>
          <w:sz w:val="20"/>
          <w:szCs w:val="20"/>
          <w:lang w:val="pt-BR"/>
        </w:rPr>
        <w:t>Անհրաժեշտության</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դեպքում</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պայմանագրում</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կարող</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են</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ներառվել</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ՀՀ</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օրենսդրությանը</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չհակասող</w:t>
      </w:r>
      <w:r w:rsidRPr="00377AA7">
        <w:rPr>
          <w:rFonts w:ascii="GHEA Grapalat" w:hAnsi="GHEA Grapalat" w:cs="Sylfaen"/>
          <w:i/>
          <w:sz w:val="20"/>
          <w:szCs w:val="20"/>
          <w:lang w:val="nb-NO"/>
        </w:rPr>
        <w:t xml:space="preserve"> </w:t>
      </w:r>
      <w:r w:rsidRPr="00377AA7">
        <w:rPr>
          <w:rFonts w:ascii="GHEA Grapalat" w:hAnsi="GHEA Grapalat" w:cs="Sylfaen"/>
          <w:i/>
          <w:sz w:val="20"/>
          <w:szCs w:val="20"/>
          <w:lang w:val="pt-BR"/>
        </w:rPr>
        <w:t>դրույթներ</w:t>
      </w:r>
      <w:r w:rsidRPr="00377AA7">
        <w:rPr>
          <w:rFonts w:ascii="GHEA Grapalat" w:hAnsi="GHEA Grapalat" w:cs="Sylfaen"/>
          <w:i/>
          <w:sz w:val="20"/>
          <w:szCs w:val="20"/>
          <w:lang w:val="nb-NO"/>
        </w:rPr>
        <w:t>։</w:t>
      </w:r>
    </w:p>
    <w:p w:rsidR="00404109" w:rsidRPr="00377AA7" w:rsidRDefault="00404109" w:rsidP="00404109">
      <w:pPr>
        <w:autoSpaceDE w:val="0"/>
        <w:autoSpaceDN w:val="0"/>
        <w:adjustRightInd w:val="0"/>
        <w:jc w:val="right"/>
        <w:rPr>
          <w:rFonts w:ascii="GHEA Grapalat" w:hAnsi="GHEA Grapalat" w:cs="TimesArmenianPSMT"/>
          <w:sz w:val="20"/>
          <w:szCs w:val="20"/>
          <w:lang w:val="nb-NO"/>
        </w:rPr>
      </w:pPr>
    </w:p>
    <w:p w:rsidR="00404109" w:rsidRPr="00377AA7" w:rsidRDefault="00404109" w:rsidP="00404109">
      <w:pPr>
        <w:rPr>
          <w:rFonts w:ascii="GHEA Grapalat" w:hAnsi="GHEA Grapalat"/>
          <w:sz w:val="20"/>
          <w:szCs w:val="20"/>
          <w:lang w:val="hy-AM"/>
        </w:rPr>
      </w:pP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br w:type="page"/>
      </w:r>
      <w:r w:rsidRPr="00377AA7">
        <w:rPr>
          <w:rFonts w:ascii="GHEA Grapalat" w:hAnsi="GHEA Grapalat"/>
          <w:i/>
          <w:sz w:val="18"/>
          <w:lang w:val="hy-AM"/>
        </w:rPr>
        <w:lastRenderedPageBreak/>
        <w:t>Հավելված N 1</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              20  թ. կնքված </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ծածկագրով պայմանագրի</w:t>
      </w:r>
    </w:p>
    <w:p w:rsidR="00404109" w:rsidRPr="00377AA7" w:rsidRDefault="00404109" w:rsidP="00404109">
      <w:pPr>
        <w:jc w:val="center"/>
        <w:rPr>
          <w:rFonts w:ascii="GHEA Grapalat" w:hAnsi="GHEA Grapalat"/>
          <w:sz w:val="18"/>
          <w:lang w:val="hy-AM"/>
        </w:rPr>
      </w:pPr>
    </w:p>
    <w:p w:rsidR="00404109" w:rsidRPr="00377AA7" w:rsidRDefault="00404109" w:rsidP="00404109">
      <w:pPr>
        <w:jc w:val="center"/>
        <w:rPr>
          <w:rFonts w:ascii="GHEA Grapalat" w:hAnsi="GHEA Grapalat"/>
          <w:sz w:val="20"/>
          <w:lang w:val="hy-AM"/>
        </w:rPr>
      </w:pPr>
    </w:p>
    <w:p w:rsidR="00404109" w:rsidRPr="00377AA7" w:rsidRDefault="00404109" w:rsidP="00404109">
      <w:pPr>
        <w:jc w:val="center"/>
        <w:rPr>
          <w:rFonts w:ascii="GHEA Grapalat" w:hAnsi="GHEA Grapalat"/>
          <w:sz w:val="20"/>
          <w:lang w:val="hy-AM"/>
        </w:rPr>
      </w:pPr>
      <w:r w:rsidRPr="00377AA7">
        <w:rPr>
          <w:rFonts w:ascii="GHEA Grapalat" w:hAnsi="GHEA Grapalat"/>
          <w:sz w:val="20"/>
          <w:lang w:val="hy-AM"/>
        </w:rPr>
        <w:t>ՏԵԽՆԻԿԱԿԱՆ ԲՆՈՒԹԱԳԻՐ - ԳՆՄԱՆ ԺԱՄԱՆԱԿԱՑՈՒՅՑ*</w:t>
      </w:r>
    </w:p>
    <w:p w:rsidR="00404109" w:rsidRPr="00377AA7" w:rsidRDefault="00404109" w:rsidP="00404109">
      <w:pPr>
        <w:jc w:val="right"/>
        <w:rPr>
          <w:rFonts w:ascii="GHEA Grapalat" w:hAnsi="GHEA Grapalat"/>
          <w:sz w:val="20"/>
          <w:lang w:val="hy-AM"/>
        </w:rPr>
      </w:pP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r>
      <w:r w:rsidRPr="00377AA7">
        <w:rPr>
          <w:rFonts w:ascii="GHEA Grapalat" w:hAnsi="GHEA Grapalat"/>
          <w:sz w:val="20"/>
          <w:lang w:val="hy-AM"/>
        </w:rPr>
        <w:tab/>
        <w:t xml:space="preserve">                                                                ՀՀ դրամ</w:t>
      </w:r>
    </w:p>
    <w:tbl>
      <w:tblPr>
        <w:tblW w:w="1064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33"/>
        <w:gridCol w:w="966"/>
        <w:gridCol w:w="1127"/>
        <w:gridCol w:w="1127"/>
        <w:gridCol w:w="1017"/>
        <w:gridCol w:w="1394"/>
      </w:tblGrid>
      <w:tr w:rsidR="00404109" w:rsidRPr="00377AA7" w:rsidTr="0078746A">
        <w:tc>
          <w:tcPr>
            <w:tcW w:w="10645" w:type="dxa"/>
            <w:gridSpan w:val="8"/>
          </w:tcPr>
          <w:p w:rsidR="00404109" w:rsidRPr="00377AA7" w:rsidRDefault="00404109" w:rsidP="00A9024E">
            <w:pPr>
              <w:jc w:val="center"/>
              <w:rPr>
                <w:rFonts w:ascii="GHEA Grapalat" w:hAnsi="GHEA Grapalat"/>
                <w:sz w:val="18"/>
              </w:rPr>
            </w:pPr>
            <w:r w:rsidRPr="00377AA7">
              <w:rPr>
                <w:rFonts w:ascii="GHEA Grapalat" w:hAnsi="GHEA Grapalat"/>
                <w:sz w:val="18"/>
              </w:rPr>
              <w:t>Ծառայության</w:t>
            </w:r>
          </w:p>
        </w:tc>
      </w:tr>
      <w:tr w:rsidR="00404109" w:rsidRPr="00377AA7" w:rsidTr="0078746A">
        <w:trPr>
          <w:trHeight w:val="219"/>
        </w:trPr>
        <w:tc>
          <w:tcPr>
            <w:tcW w:w="1393"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հրավերով նախատեսված չափաբաժնի համարը</w:t>
            </w:r>
          </w:p>
        </w:tc>
        <w:tc>
          <w:tcPr>
            <w:tcW w:w="1468"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գնումների պլանով նախատեսված միջանցիկ ծածկագիրը` ըստ ԳՄԱ դասակարգման (CPV)</w:t>
            </w:r>
          </w:p>
        </w:tc>
        <w:tc>
          <w:tcPr>
            <w:tcW w:w="1947"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տեխնիկական բնութագիրը</w:t>
            </w:r>
          </w:p>
        </w:tc>
        <w:tc>
          <w:tcPr>
            <w:tcW w:w="931"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չափման միավորը</w:t>
            </w:r>
          </w:p>
        </w:tc>
        <w:tc>
          <w:tcPr>
            <w:tcW w:w="1084"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ընդհանուր գինը/ՀՀ դրամ</w:t>
            </w:r>
          </w:p>
        </w:tc>
        <w:tc>
          <w:tcPr>
            <w:tcW w:w="1084" w:type="dxa"/>
            <w:vMerge w:val="restart"/>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ընդհանուր քանակը</w:t>
            </w:r>
          </w:p>
        </w:tc>
        <w:tc>
          <w:tcPr>
            <w:tcW w:w="2738" w:type="dxa"/>
            <w:gridSpan w:val="2"/>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մատուցման</w:t>
            </w:r>
          </w:p>
        </w:tc>
      </w:tr>
      <w:tr w:rsidR="00404109" w:rsidRPr="00377AA7" w:rsidTr="0078746A">
        <w:trPr>
          <w:trHeight w:val="1839"/>
        </w:trPr>
        <w:tc>
          <w:tcPr>
            <w:tcW w:w="1393" w:type="dxa"/>
            <w:vMerge/>
            <w:vAlign w:val="center"/>
          </w:tcPr>
          <w:p w:rsidR="00404109" w:rsidRPr="00377AA7" w:rsidRDefault="00404109" w:rsidP="00A9024E">
            <w:pPr>
              <w:jc w:val="center"/>
              <w:rPr>
                <w:rFonts w:ascii="GHEA Grapalat" w:hAnsi="GHEA Grapalat"/>
                <w:sz w:val="18"/>
              </w:rPr>
            </w:pPr>
          </w:p>
        </w:tc>
        <w:tc>
          <w:tcPr>
            <w:tcW w:w="1468" w:type="dxa"/>
            <w:vMerge/>
            <w:vAlign w:val="center"/>
          </w:tcPr>
          <w:p w:rsidR="00404109" w:rsidRPr="00377AA7" w:rsidRDefault="00404109" w:rsidP="00A9024E">
            <w:pPr>
              <w:jc w:val="center"/>
              <w:rPr>
                <w:rFonts w:ascii="GHEA Grapalat" w:hAnsi="GHEA Grapalat"/>
                <w:sz w:val="18"/>
              </w:rPr>
            </w:pPr>
          </w:p>
        </w:tc>
        <w:tc>
          <w:tcPr>
            <w:tcW w:w="1947" w:type="dxa"/>
            <w:vMerge/>
            <w:vAlign w:val="center"/>
          </w:tcPr>
          <w:p w:rsidR="00404109" w:rsidRPr="00377AA7" w:rsidRDefault="00404109" w:rsidP="00A9024E">
            <w:pPr>
              <w:jc w:val="center"/>
              <w:rPr>
                <w:rFonts w:ascii="GHEA Grapalat" w:hAnsi="GHEA Grapalat"/>
                <w:sz w:val="18"/>
              </w:rPr>
            </w:pPr>
          </w:p>
        </w:tc>
        <w:tc>
          <w:tcPr>
            <w:tcW w:w="931" w:type="dxa"/>
            <w:vMerge/>
            <w:vAlign w:val="center"/>
          </w:tcPr>
          <w:p w:rsidR="00404109" w:rsidRPr="00377AA7" w:rsidRDefault="00404109" w:rsidP="00A9024E">
            <w:pPr>
              <w:jc w:val="center"/>
              <w:rPr>
                <w:rFonts w:ascii="GHEA Grapalat" w:hAnsi="GHEA Grapalat"/>
                <w:sz w:val="18"/>
              </w:rPr>
            </w:pPr>
          </w:p>
        </w:tc>
        <w:tc>
          <w:tcPr>
            <w:tcW w:w="1084" w:type="dxa"/>
            <w:vMerge/>
            <w:vAlign w:val="center"/>
          </w:tcPr>
          <w:p w:rsidR="00404109" w:rsidRPr="00377AA7" w:rsidRDefault="00404109" w:rsidP="00A9024E">
            <w:pPr>
              <w:jc w:val="center"/>
              <w:rPr>
                <w:rFonts w:ascii="GHEA Grapalat" w:hAnsi="GHEA Grapalat"/>
                <w:sz w:val="18"/>
              </w:rPr>
            </w:pPr>
          </w:p>
        </w:tc>
        <w:tc>
          <w:tcPr>
            <w:tcW w:w="1084" w:type="dxa"/>
            <w:vMerge/>
            <w:vAlign w:val="center"/>
          </w:tcPr>
          <w:p w:rsidR="00404109" w:rsidRPr="00377AA7" w:rsidRDefault="00404109" w:rsidP="00A9024E">
            <w:pPr>
              <w:jc w:val="center"/>
              <w:rPr>
                <w:rFonts w:ascii="GHEA Grapalat" w:hAnsi="GHEA Grapalat"/>
                <w:sz w:val="18"/>
              </w:rPr>
            </w:pPr>
          </w:p>
        </w:tc>
        <w:tc>
          <w:tcPr>
            <w:tcW w:w="1160" w:type="dxa"/>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հասցեն</w:t>
            </w:r>
          </w:p>
        </w:tc>
        <w:tc>
          <w:tcPr>
            <w:tcW w:w="1578" w:type="dxa"/>
            <w:vAlign w:val="center"/>
          </w:tcPr>
          <w:p w:rsidR="00404109" w:rsidRPr="00377AA7" w:rsidRDefault="00404109" w:rsidP="00A9024E">
            <w:pPr>
              <w:jc w:val="center"/>
              <w:rPr>
                <w:rFonts w:ascii="GHEA Grapalat" w:hAnsi="GHEA Grapalat"/>
                <w:sz w:val="18"/>
              </w:rPr>
            </w:pPr>
            <w:r w:rsidRPr="00377AA7">
              <w:rPr>
                <w:rFonts w:ascii="GHEA Grapalat" w:hAnsi="GHEA Grapalat"/>
                <w:sz w:val="18"/>
              </w:rPr>
              <w:t>Ժամկետը**</w:t>
            </w:r>
          </w:p>
        </w:tc>
      </w:tr>
      <w:tr w:rsidR="00404109" w:rsidRPr="00377AA7" w:rsidTr="0078746A">
        <w:trPr>
          <w:trHeight w:val="246"/>
        </w:trPr>
        <w:tc>
          <w:tcPr>
            <w:tcW w:w="1393" w:type="dxa"/>
          </w:tcPr>
          <w:p w:rsidR="00404109" w:rsidRPr="00377AA7" w:rsidRDefault="006F2DFF" w:rsidP="00A9024E">
            <w:pPr>
              <w:jc w:val="center"/>
              <w:rPr>
                <w:rFonts w:ascii="GHEA Grapalat" w:hAnsi="GHEA Grapalat"/>
                <w:sz w:val="20"/>
                <w:szCs w:val="20"/>
              </w:rPr>
            </w:pPr>
            <w:r w:rsidRPr="00377AA7">
              <w:rPr>
                <w:rFonts w:ascii="GHEA Grapalat" w:hAnsi="GHEA Grapalat"/>
                <w:sz w:val="20"/>
                <w:szCs w:val="20"/>
              </w:rPr>
              <w:t>1</w:t>
            </w:r>
          </w:p>
        </w:tc>
        <w:tc>
          <w:tcPr>
            <w:tcW w:w="1468" w:type="dxa"/>
          </w:tcPr>
          <w:p w:rsidR="00185121" w:rsidRPr="00377AA7" w:rsidRDefault="00185121" w:rsidP="00185121">
            <w:pPr>
              <w:tabs>
                <w:tab w:val="left" w:pos="1248"/>
              </w:tabs>
              <w:autoSpaceDE w:val="0"/>
              <w:autoSpaceDN w:val="0"/>
              <w:adjustRightInd w:val="0"/>
              <w:spacing w:line="216" w:lineRule="atLeast"/>
              <w:jc w:val="center"/>
              <w:rPr>
                <w:rFonts w:ascii="Sylfaen" w:hAnsi="Sylfaen" w:cs="Arial LatArm"/>
                <w:sz w:val="20"/>
                <w:szCs w:val="20"/>
              </w:rPr>
            </w:pPr>
            <w:r w:rsidRPr="00377AA7">
              <w:rPr>
                <w:rFonts w:ascii="Sylfaen" w:hAnsi="Sylfaen" w:cs="Arial LatArm"/>
                <w:sz w:val="20"/>
                <w:szCs w:val="20"/>
              </w:rPr>
              <w:t>90511120</w:t>
            </w:r>
          </w:p>
          <w:p w:rsidR="00404109" w:rsidRPr="00377AA7" w:rsidRDefault="00404109" w:rsidP="00A9024E">
            <w:pPr>
              <w:jc w:val="center"/>
              <w:rPr>
                <w:rFonts w:ascii="GHEA Grapalat" w:hAnsi="GHEA Grapalat"/>
                <w:sz w:val="20"/>
                <w:szCs w:val="20"/>
              </w:rPr>
            </w:pPr>
          </w:p>
        </w:tc>
        <w:tc>
          <w:tcPr>
            <w:tcW w:w="1947" w:type="dxa"/>
          </w:tcPr>
          <w:p w:rsidR="007E5E5D" w:rsidRPr="007E5E5D" w:rsidRDefault="007E5E5D" w:rsidP="007E5E5D">
            <w:pPr>
              <w:jc w:val="center"/>
              <w:rPr>
                <w:rFonts w:ascii="GHEA Grapalat" w:hAnsi="GHEA Grapalat"/>
                <w:sz w:val="18"/>
                <w:szCs w:val="18"/>
              </w:rPr>
            </w:pPr>
            <w:r w:rsidRPr="007E5E5D">
              <w:rPr>
                <w:rFonts w:ascii="GHEA Grapalat" w:hAnsi="GHEA Grapalat" w:cs="Sylfaen"/>
                <w:sz w:val="18"/>
                <w:szCs w:val="18"/>
              </w:rPr>
              <w:t>Գնման</w:t>
            </w:r>
            <w:r w:rsidRPr="007E5E5D">
              <w:rPr>
                <w:rFonts w:ascii="GHEA Grapalat" w:hAnsi="GHEA Grapalat"/>
                <w:sz w:val="18"/>
                <w:szCs w:val="18"/>
              </w:rPr>
              <w:t xml:space="preserve"> </w:t>
            </w:r>
            <w:r w:rsidRPr="007E5E5D">
              <w:rPr>
                <w:rFonts w:ascii="GHEA Grapalat" w:hAnsi="GHEA Grapalat" w:cs="Sylfaen"/>
                <w:sz w:val="18"/>
                <w:szCs w:val="18"/>
              </w:rPr>
              <w:t>առարկա</w:t>
            </w:r>
            <w:r w:rsidRPr="007E5E5D">
              <w:rPr>
                <w:rFonts w:ascii="GHEA Grapalat" w:hAnsi="GHEA Grapalat"/>
                <w:sz w:val="18"/>
                <w:szCs w:val="18"/>
              </w:rPr>
              <w:t xml:space="preserve"> </w:t>
            </w:r>
            <w:r w:rsidRPr="007E5E5D">
              <w:rPr>
                <w:rFonts w:ascii="GHEA Grapalat" w:hAnsi="GHEA Grapalat" w:cs="Sylfaen"/>
                <w:sz w:val="18"/>
                <w:szCs w:val="18"/>
              </w:rPr>
              <w:t>է</w:t>
            </w:r>
            <w:r w:rsidRPr="007E5E5D">
              <w:rPr>
                <w:rFonts w:ascii="GHEA Grapalat" w:hAnsi="GHEA Grapalat"/>
                <w:sz w:val="18"/>
                <w:szCs w:val="18"/>
              </w:rPr>
              <w:t xml:space="preserve"> </w:t>
            </w:r>
            <w:r w:rsidRPr="007E5E5D">
              <w:rPr>
                <w:rFonts w:ascii="GHEA Grapalat" w:hAnsi="GHEA Grapalat" w:cs="Sylfaen"/>
                <w:sz w:val="18"/>
                <w:szCs w:val="18"/>
              </w:rPr>
              <w:t>հանդիսանում</w:t>
            </w:r>
            <w:r w:rsidRPr="007E5E5D">
              <w:rPr>
                <w:rFonts w:ascii="GHEA Grapalat" w:hAnsi="GHEA Grapalat"/>
                <w:sz w:val="18"/>
                <w:szCs w:val="18"/>
              </w:rPr>
              <w:t xml:space="preserve"> </w:t>
            </w:r>
            <w:r w:rsidRPr="007E5E5D">
              <w:rPr>
                <w:rFonts w:ascii="GHEA Grapalat" w:hAnsi="GHEA Grapalat" w:cs="Sylfaen"/>
                <w:sz w:val="18"/>
                <w:szCs w:val="18"/>
              </w:rPr>
              <w:t>Նիզամի</w:t>
            </w:r>
            <w:r w:rsidRPr="007E5E5D">
              <w:rPr>
                <w:rFonts w:ascii="GHEA Grapalat" w:hAnsi="GHEA Grapalat"/>
                <w:sz w:val="18"/>
                <w:szCs w:val="18"/>
              </w:rPr>
              <w:t xml:space="preserve"> </w:t>
            </w:r>
            <w:r w:rsidRPr="007E5E5D">
              <w:rPr>
                <w:rFonts w:ascii="GHEA Grapalat" w:hAnsi="GHEA Grapalat" w:cs="Sylfaen"/>
                <w:sz w:val="18"/>
                <w:szCs w:val="18"/>
              </w:rPr>
              <w:t>համայնքի</w:t>
            </w:r>
            <w:r w:rsidRPr="007E5E5D">
              <w:rPr>
                <w:rFonts w:ascii="GHEA Grapalat" w:hAnsi="GHEA Grapalat"/>
                <w:sz w:val="18"/>
                <w:szCs w:val="18"/>
              </w:rPr>
              <w:t xml:space="preserve"> </w:t>
            </w:r>
            <w:r w:rsidRPr="007E5E5D">
              <w:rPr>
                <w:rFonts w:ascii="GHEA Grapalat" w:hAnsi="GHEA Grapalat" w:cs="Sylfaen"/>
                <w:sz w:val="18"/>
                <w:szCs w:val="18"/>
              </w:rPr>
              <w:t>բոլոր</w:t>
            </w:r>
            <w:r w:rsidRPr="007E5E5D">
              <w:rPr>
                <w:rFonts w:ascii="GHEA Grapalat" w:hAnsi="GHEA Grapalat"/>
                <w:sz w:val="18"/>
                <w:szCs w:val="18"/>
              </w:rPr>
              <w:t xml:space="preserve"> </w:t>
            </w:r>
            <w:r w:rsidRPr="007E5E5D">
              <w:rPr>
                <w:rFonts w:ascii="GHEA Grapalat" w:hAnsi="GHEA Grapalat" w:cs="Sylfaen"/>
                <w:sz w:val="18"/>
                <w:szCs w:val="18"/>
              </w:rPr>
              <w:t>փողոցների</w:t>
            </w:r>
            <w:r w:rsidRPr="007E5E5D">
              <w:rPr>
                <w:rFonts w:ascii="GHEA Grapalat" w:hAnsi="GHEA Grapalat"/>
                <w:sz w:val="18"/>
                <w:szCs w:val="18"/>
              </w:rPr>
              <w:t xml:space="preserve"> </w:t>
            </w:r>
            <w:r w:rsidRPr="007E5E5D">
              <w:rPr>
                <w:rFonts w:ascii="GHEA Grapalat" w:hAnsi="GHEA Grapalat" w:cs="Sylfaen"/>
                <w:sz w:val="18"/>
                <w:szCs w:val="18"/>
              </w:rPr>
              <w:t>շուրջ</w:t>
            </w:r>
            <w:r w:rsidRPr="007E5E5D">
              <w:rPr>
                <w:rFonts w:ascii="GHEA Grapalat" w:hAnsi="GHEA Grapalat"/>
                <w:sz w:val="18"/>
                <w:szCs w:val="18"/>
              </w:rPr>
              <w:t xml:space="preserve"> 1200 </w:t>
            </w:r>
            <w:r w:rsidRPr="007E5E5D">
              <w:rPr>
                <w:rFonts w:ascii="GHEA Grapalat" w:hAnsi="GHEA Grapalat" w:cs="Sylfaen"/>
                <w:sz w:val="18"/>
                <w:szCs w:val="18"/>
              </w:rPr>
              <w:t>բնակչությունից</w:t>
            </w:r>
            <w:r w:rsidRPr="007E5E5D">
              <w:rPr>
                <w:rFonts w:ascii="GHEA Grapalat" w:hAnsi="GHEA Grapalat"/>
                <w:sz w:val="18"/>
                <w:szCs w:val="18"/>
              </w:rPr>
              <w:t xml:space="preserve"> </w:t>
            </w:r>
            <w:r w:rsidRPr="007E5E5D">
              <w:rPr>
                <w:rFonts w:ascii="GHEA Grapalat" w:hAnsi="GHEA Grapalat" w:cs="Sylfaen"/>
                <w:sz w:val="18"/>
                <w:szCs w:val="18"/>
              </w:rPr>
              <w:t>և</w:t>
            </w:r>
            <w:r w:rsidRPr="007E5E5D">
              <w:rPr>
                <w:rFonts w:ascii="GHEA Grapalat" w:hAnsi="GHEA Grapalat"/>
                <w:sz w:val="18"/>
                <w:szCs w:val="18"/>
              </w:rPr>
              <w:t xml:space="preserve"> </w:t>
            </w:r>
            <w:r w:rsidRPr="007E5E5D">
              <w:rPr>
                <w:rFonts w:ascii="GHEA Grapalat" w:hAnsi="GHEA Grapalat" w:cs="Sylfaen"/>
                <w:sz w:val="18"/>
                <w:szCs w:val="18"/>
              </w:rPr>
              <w:t>բոլոր</w:t>
            </w:r>
            <w:r w:rsidRPr="007E5E5D">
              <w:rPr>
                <w:rFonts w:ascii="GHEA Grapalat" w:hAnsi="GHEA Grapalat"/>
                <w:sz w:val="18"/>
                <w:szCs w:val="18"/>
              </w:rPr>
              <w:t xml:space="preserve"> </w:t>
            </w:r>
            <w:r w:rsidRPr="007E5E5D">
              <w:rPr>
                <w:rFonts w:ascii="GHEA Grapalat" w:hAnsi="GHEA Grapalat" w:cs="Sylfaen"/>
                <w:sz w:val="18"/>
                <w:szCs w:val="18"/>
              </w:rPr>
              <w:t>հիմնարկ</w:t>
            </w:r>
            <w:r w:rsidRPr="007E5E5D">
              <w:rPr>
                <w:rFonts w:ascii="GHEA Grapalat" w:hAnsi="GHEA Grapalat"/>
                <w:sz w:val="18"/>
                <w:szCs w:val="18"/>
              </w:rPr>
              <w:t xml:space="preserve"> - </w:t>
            </w:r>
            <w:r w:rsidRPr="007E5E5D">
              <w:rPr>
                <w:rFonts w:ascii="GHEA Grapalat" w:hAnsi="GHEA Grapalat" w:cs="Sylfaen"/>
                <w:sz w:val="18"/>
                <w:szCs w:val="18"/>
              </w:rPr>
              <w:t>ձեռնարկություններից</w:t>
            </w:r>
            <w:r w:rsidRPr="007E5E5D">
              <w:rPr>
                <w:rFonts w:ascii="GHEA Grapalat" w:hAnsi="GHEA Grapalat"/>
                <w:sz w:val="18"/>
                <w:szCs w:val="18"/>
              </w:rPr>
              <w:t xml:space="preserve"> </w:t>
            </w:r>
            <w:r w:rsidRPr="007E5E5D">
              <w:rPr>
                <w:rFonts w:ascii="GHEA Grapalat" w:hAnsi="GHEA Grapalat" w:cs="Sylfaen"/>
                <w:sz w:val="18"/>
                <w:szCs w:val="18"/>
              </w:rPr>
              <w:t>կատարվելիք</w:t>
            </w:r>
            <w:r w:rsidRPr="007E5E5D">
              <w:rPr>
                <w:rFonts w:ascii="GHEA Grapalat" w:hAnsi="GHEA Grapalat"/>
                <w:sz w:val="18"/>
                <w:szCs w:val="18"/>
              </w:rPr>
              <w:t xml:space="preserve"> </w:t>
            </w:r>
            <w:r w:rsidRPr="007E5E5D">
              <w:rPr>
                <w:rFonts w:ascii="GHEA Grapalat" w:hAnsi="GHEA Grapalat" w:cs="Sylfaen"/>
                <w:sz w:val="18"/>
                <w:szCs w:val="18"/>
              </w:rPr>
              <w:t>շաբաթը</w:t>
            </w:r>
            <w:r w:rsidRPr="007E5E5D">
              <w:rPr>
                <w:rFonts w:ascii="GHEA Grapalat" w:hAnsi="GHEA Grapalat"/>
                <w:sz w:val="18"/>
                <w:szCs w:val="18"/>
              </w:rPr>
              <w:t xml:space="preserve"> 1 </w:t>
            </w:r>
            <w:r w:rsidRPr="007E5E5D">
              <w:rPr>
                <w:rFonts w:ascii="GHEA Grapalat" w:hAnsi="GHEA Grapalat" w:cs="Sylfaen"/>
                <w:sz w:val="18"/>
                <w:szCs w:val="18"/>
              </w:rPr>
              <w:t>անգամ</w:t>
            </w:r>
            <w:r w:rsidRPr="007E5E5D">
              <w:rPr>
                <w:rFonts w:ascii="GHEA Grapalat" w:hAnsi="GHEA Grapalat"/>
                <w:sz w:val="18"/>
                <w:szCs w:val="18"/>
              </w:rPr>
              <w:t xml:space="preserve">/ </w:t>
            </w:r>
            <w:proofErr w:type="gramStart"/>
            <w:r w:rsidRPr="007E5E5D">
              <w:rPr>
                <w:rFonts w:ascii="GHEA Grapalat" w:hAnsi="GHEA Grapalat" w:cs="Sylfaen"/>
                <w:sz w:val="18"/>
                <w:szCs w:val="18"/>
              </w:rPr>
              <w:t>աղբահանության</w:t>
            </w:r>
            <w:r w:rsidRPr="007E5E5D">
              <w:rPr>
                <w:rFonts w:ascii="GHEA Grapalat" w:hAnsi="GHEA Grapalat"/>
                <w:sz w:val="18"/>
                <w:szCs w:val="18"/>
              </w:rPr>
              <w:t xml:space="preserve">  </w:t>
            </w:r>
            <w:r w:rsidRPr="007E5E5D">
              <w:rPr>
                <w:rFonts w:ascii="GHEA Grapalat" w:hAnsi="GHEA Grapalat" w:cs="Sylfaen"/>
                <w:sz w:val="18"/>
                <w:szCs w:val="18"/>
              </w:rPr>
              <w:t>աշխատանքները</w:t>
            </w:r>
            <w:proofErr w:type="gramEnd"/>
            <w:r w:rsidRPr="007E5E5D">
              <w:rPr>
                <w:rFonts w:ascii="GHEA Grapalat" w:hAnsi="GHEA Grapalat"/>
                <w:sz w:val="18"/>
                <w:szCs w:val="18"/>
              </w:rPr>
              <w:t xml:space="preserve">. </w:t>
            </w:r>
            <w:r w:rsidRPr="007E5E5D">
              <w:rPr>
                <w:rFonts w:ascii="GHEA Grapalat" w:hAnsi="GHEA Grapalat" w:cs="Sylfaen"/>
                <w:sz w:val="18"/>
                <w:szCs w:val="18"/>
              </w:rPr>
              <w:t>Հիմնական</w:t>
            </w:r>
            <w:r w:rsidRPr="007E5E5D">
              <w:rPr>
                <w:rFonts w:ascii="GHEA Grapalat" w:hAnsi="GHEA Grapalat"/>
                <w:sz w:val="18"/>
                <w:szCs w:val="18"/>
              </w:rPr>
              <w:t xml:space="preserve"> </w:t>
            </w:r>
            <w:r w:rsidRPr="007E5E5D">
              <w:rPr>
                <w:rFonts w:ascii="GHEA Grapalat" w:hAnsi="GHEA Grapalat" w:cs="Sylfaen"/>
                <w:sz w:val="18"/>
                <w:szCs w:val="18"/>
              </w:rPr>
              <w:t>բնակավայրում</w:t>
            </w:r>
            <w:r w:rsidRPr="007E5E5D">
              <w:rPr>
                <w:rFonts w:ascii="GHEA Grapalat" w:hAnsi="GHEA Grapalat"/>
                <w:sz w:val="18"/>
                <w:szCs w:val="18"/>
              </w:rPr>
              <w:t>:</w:t>
            </w:r>
          </w:p>
          <w:p w:rsidR="007E5E5D" w:rsidRPr="007E5E5D" w:rsidRDefault="007E5E5D" w:rsidP="007E5E5D">
            <w:pPr>
              <w:jc w:val="center"/>
              <w:rPr>
                <w:rFonts w:ascii="GHEA Grapalat" w:hAnsi="GHEA Grapalat"/>
                <w:sz w:val="18"/>
                <w:szCs w:val="18"/>
              </w:rPr>
            </w:pPr>
            <w:r w:rsidRPr="007E5E5D">
              <w:rPr>
                <w:rFonts w:ascii="GHEA Grapalat" w:hAnsi="GHEA Grapalat" w:cs="Sylfaen"/>
                <w:sz w:val="18"/>
                <w:szCs w:val="18"/>
              </w:rPr>
              <w:t>ա</w:t>
            </w:r>
            <w:r w:rsidRPr="007E5E5D">
              <w:rPr>
                <w:rFonts w:ascii="GHEA Grapalat" w:hAnsi="GHEA Grapalat"/>
                <w:sz w:val="18"/>
                <w:szCs w:val="18"/>
              </w:rPr>
              <w:t xml:space="preserve">/ </w:t>
            </w:r>
            <w:r w:rsidRPr="007E5E5D">
              <w:rPr>
                <w:rFonts w:ascii="GHEA Grapalat" w:hAnsi="GHEA Grapalat" w:cs="Sylfaen"/>
                <w:sz w:val="18"/>
                <w:szCs w:val="18"/>
              </w:rPr>
              <w:t>սահմանված</w:t>
            </w:r>
            <w:r w:rsidRPr="007E5E5D">
              <w:rPr>
                <w:rFonts w:ascii="GHEA Grapalat" w:hAnsi="GHEA Grapalat"/>
                <w:sz w:val="18"/>
                <w:szCs w:val="18"/>
              </w:rPr>
              <w:t xml:space="preserve"> </w:t>
            </w:r>
            <w:r w:rsidRPr="007E5E5D">
              <w:rPr>
                <w:rFonts w:ascii="GHEA Grapalat" w:hAnsi="GHEA Grapalat" w:cs="Sylfaen"/>
                <w:sz w:val="18"/>
                <w:szCs w:val="18"/>
              </w:rPr>
              <w:t>գրաֆիկով</w:t>
            </w:r>
            <w:r w:rsidRPr="007E5E5D">
              <w:rPr>
                <w:rFonts w:ascii="GHEA Grapalat" w:hAnsi="GHEA Grapalat"/>
                <w:sz w:val="18"/>
                <w:szCs w:val="18"/>
              </w:rPr>
              <w:t xml:space="preserve"> </w:t>
            </w:r>
            <w:r w:rsidRPr="007E5E5D">
              <w:rPr>
                <w:rFonts w:ascii="GHEA Grapalat" w:hAnsi="GHEA Grapalat" w:cs="Sylfaen"/>
                <w:sz w:val="18"/>
                <w:szCs w:val="18"/>
              </w:rPr>
              <w:t>բնակելի</w:t>
            </w:r>
            <w:r w:rsidRPr="007E5E5D">
              <w:rPr>
                <w:rFonts w:ascii="GHEA Grapalat" w:hAnsi="GHEA Grapalat"/>
                <w:sz w:val="18"/>
                <w:szCs w:val="18"/>
              </w:rPr>
              <w:t xml:space="preserve"> </w:t>
            </w:r>
            <w:r w:rsidRPr="007E5E5D">
              <w:rPr>
                <w:rFonts w:ascii="GHEA Grapalat" w:hAnsi="GHEA Grapalat" w:cs="Sylfaen"/>
                <w:sz w:val="18"/>
                <w:szCs w:val="18"/>
              </w:rPr>
              <w:t>տների</w:t>
            </w:r>
            <w:r w:rsidRPr="007E5E5D">
              <w:rPr>
                <w:rFonts w:ascii="GHEA Grapalat" w:hAnsi="GHEA Grapalat"/>
                <w:sz w:val="18"/>
                <w:szCs w:val="18"/>
              </w:rPr>
              <w:t xml:space="preserve"> </w:t>
            </w:r>
            <w:r w:rsidRPr="007E5E5D">
              <w:rPr>
                <w:rFonts w:ascii="GHEA Grapalat" w:hAnsi="GHEA Grapalat" w:cs="Sylfaen"/>
                <w:sz w:val="18"/>
                <w:szCs w:val="18"/>
              </w:rPr>
              <w:t>մերձակայքից</w:t>
            </w:r>
            <w:r w:rsidRPr="007E5E5D">
              <w:rPr>
                <w:rFonts w:ascii="GHEA Grapalat" w:hAnsi="GHEA Grapalat"/>
                <w:sz w:val="18"/>
                <w:szCs w:val="18"/>
              </w:rPr>
              <w:t xml:space="preserve"> ,</w:t>
            </w:r>
            <w:r w:rsidRPr="007E5E5D">
              <w:rPr>
                <w:rFonts w:ascii="GHEA Grapalat" w:hAnsi="GHEA Grapalat" w:cs="Sylfaen"/>
                <w:sz w:val="18"/>
                <w:szCs w:val="18"/>
              </w:rPr>
              <w:t>ինչպես</w:t>
            </w:r>
            <w:r w:rsidRPr="007E5E5D">
              <w:rPr>
                <w:rFonts w:ascii="GHEA Grapalat" w:hAnsi="GHEA Grapalat"/>
                <w:sz w:val="18"/>
                <w:szCs w:val="18"/>
              </w:rPr>
              <w:t xml:space="preserve"> </w:t>
            </w:r>
            <w:r w:rsidRPr="007E5E5D">
              <w:rPr>
                <w:rFonts w:ascii="GHEA Grapalat" w:hAnsi="GHEA Grapalat" w:cs="Sylfaen"/>
                <w:sz w:val="18"/>
                <w:szCs w:val="18"/>
              </w:rPr>
              <w:t>նաև</w:t>
            </w:r>
            <w:r w:rsidRPr="007E5E5D">
              <w:rPr>
                <w:rFonts w:ascii="GHEA Grapalat" w:hAnsi="GHEA Grapalat"/>
                <w:sz w:val="18"/>
                <w:szCs w:val="18"/>
              </w:rPr>
              <w:t xml:space="preserve"> </w:t>
            </w:r>
            <w:r w:rsidRPr="007E5E5D">
              <w:rPr>
                <w:rFonts w:ascii="GHEA Grapalat" w:hAnsi="GHEA Grapalat" w:cs="Sylfaen"/>
                <w:sz w:val="18"/>
                <w:szCs w:val="18"/>
              </w:rPr>
              <w:t>հիմնարկ</w:t>
            </w:r>
            <w:r w:rsidRPr="007E5E5D">
              <w:rPr>
                <w:rFonts w:ascii="GHEA Grapalat" w:hAnsi="GHEA Grapalat"/>
                <w:sz w:val="18"/>
                <w:szCs w:val="18"/>
              </w:rPr>
              <w:t>-</w:t>
            </w:r>
            <w:r w:rsidRPr="007E5E5D">
              <w:rPr>
                <w:rFonts w:ascii="GHEA Grapalat" w:hAnsi="GHEA Grapalat" w:cs="Sylfaen"/>
                <w:sz w:val="18"/>
                <w:szCs w:val="18"/>
              </w:rPr>
              <w:t>ձեռնարկություններից</w:t>
            </w:r>
            <w:r w:rsidRPr="007E5E5D">
              <w:rPr>
                <w:rFonts w:ascii="GHEA Grapalat" w:hAnsi="GHEA Grapalat"/>
                <w:sz w:val="18"/>
                <w:szCs w:val="18"/>
              </w:rPr>
              <w:t xml:space="preserve"> </w:t>
            </w:r>
            <w:r w:rsidRPr="007E5E5D">
              <w:rPr>
                <w:rFonts w:ascii="GHEA Grapalat" w:hAnsi="GHEA Grapalat" w:cs="Sylfaen"/>
                <w:sz w:val="18"/>
                <w:szCs w:val="18"/>
              </w:rPr>
              <w:t>աղբի</w:t>
            </w:r>
            <w:r w:rsidRPr="007E5E5D">
              <w:rPr>
                <w:rFonts w:ascii="GHEA Grapalat" w:hAnsi="GHEA Grapalat"/>
                <w:sz w:val="18"/>
                <w:szCs w:val="18"/>
              </w:rPr>
              <w:t xml:space="preserve"> </w:t>
            </w:r>
            <w:r w:rsidRPr="007E5E5D">
              <w:rPr>
                <w:rFonts w:ascii="GHEA Grapalat" w:hAnsi="GHEA Grapalat" w:cs="Sylfaen"/>
                <w:sz w:val="18"/>
                <w:szCs w:val="18"/>
              </w:rPr>
              <w:t>տեղափոխման</w:t>
            </w:r>
            <w:r w:rsidRPr="007E5E5D">
              <w:rPr>
                <w:rFonts w:ascii="GHEA Grapalat" w:hAnsi="GHEA Grapalat"/>
                <w:sz w:val="18"/>
                <w:szCs w:val="18"/>
              </w:rPr>
              <w:t xml:space="preserve"> </w:t>
            </w:r>
            <w:r w:rsidRPr="007E5E5D">
              <w:rPr>
                <w:rFonts w:ascii="GHEA Grapalat" w:hAnsi="GHEA Grapalat" w:cs="Sylfaen"/>
                <w:sz w:val="18"/>
                <w:szCs w:val="18"/>
              </w:rPr>
              <w:t>միջոցով</w:t>
            </w:r>
            <w:r w:rsidRPr="007E5E5D">
              <w:rPr>
                <w:rFonts w:ascii="GHEA Grapalat" w:hAnsi="GHEA Grapalat"/>
                <w:sz w:val="18"/>
                <w:szCs w:val="18"/>
              </w:rPr>
              <w:t xml:space="preserve"> :</w:t>
            </w:r>
          </w:p>
          <w:p w:rsidR="007E5E5D" w:rsidRPr="007E5E5D" w:rsidRDefault="007E5E5D" w:rsidP="007E5E5D">
            <w:pPr>
              <w:jc w:val="center"/>
              <w:rPr>
                <w:rFonts w:ascii="GHEA Grapalat" w:hAnsi="GHEA Grapalat"/>
                <w:sz w:val="18"/>
                <w:szCs w:val="18"/>
              </w:rPr>
            </w:pPr>
            <w:r w:rsidRPr="007E5E5D">
              <w:rPr>
                <w:rFonts w:ascii="GHEA Grapalat" w:hAnsi="GHEA Grapalat"/>
                <w:sz w:val="18"/>
                <w:szCs w:val="18"/>
              </w:rPr>
              <w:t></w:t>
            </w:r>
            <w:r w:rsidRPr="007E5E5D">
              <w:rPr>
                <w:rFonts w:ascii="GHEA Grapalat" w:hAnsi="GHEA Grapalat"/>
                <w:sz w:val="18"/>
                <w:szCs w:val="18"/>
              </w:rPr>
              <w:tab/>
              <w:t xml:space="preserve">  </w:t>
            </w:r>
            <w:r w:rsidRPr="007E5E5D">
              <w:rPr>
                <w:rFonts w:ascii="GHEA Grapalat" w:hAnsi="GHEA Grapalat" w:cs="Sylfaen"/>
                <w:sz w:val="18"/>
                <w:szCs w:val="18"/>
              </w:rPr>
              <w:t>Ամսեկան</w:t>
            </w:r>
            <w:r w:rsidRPr="007E5E5D">
              <w:rPr>
                <w:rFonts w:ascii="GHEA Grapalat" w:hAnsi="GHEA Grapalat"/>
                <w:sz w:val="18"/>
                <w:szCs w:val="18"/>
              </w:rPr>
              <w:t xml:space="preserve"> </w:t>
            </w:r>
            <w:r w:rsidRPr="007E5E5D">
              <w:rPr>
                <w:rFonts w:ascii="GHEA Grapalat" w:hAnsi="GHEA Grapalat" w:cs="Sylfaen"/>
                <w:sz w:val="18"/>
                <w:szCs w:val="18"/>
              </w:rPr>
              <w:t>կտրվածքով</w:t>
            </w:r>
            <w:r w:rsidRPr="007E5E5D">
              <w:rPr>
                <w:rFonts w:ascii="GHEA Grapalat" w:hAnsi="GHEA Grapalat"/>
                <w:sz w:val="18"/>
                <w:szCs w:val="18"/>
              </w:rPr>
              <w:t xml:space="preserve"> </w:t>
            </w:r>
            <w:r w:rsidRPr="007E5E5D">
              <w:rPr>
                <w:rFonts w:ascii="GHEA Grapalat" w:hAnsi="GHEA Grapalat" w:cs="Sylfaen"/>
                <w:sz w:val="18"/>
                <w:szCs w:val="18"/>
              </w:rPr>
              <w:t>տեղափոխվելու</w:t>
            </w:r>
            <w:r w:rsidRPr="007E5E5D">
              <w:rPr>
                <w:rFonts w:ascii="GHEA Grapalat" w:hAnsi="GHEA Grapalat"/>
                <w:sz w:val="18"/>
                <w:szCs w:val="18"/>
              </w:rPr>
              <w:t xml:space="preserve"> </w:t>
            </w:r>
            <w:r w:rsidRPr="007E5E5D">
              <w:rPr>
                <w:rFonts w:ascii="GHEA Grapalat" w:hAnsi="GHEA Grapalat" w:cs="Sylfaen"/>
                <w:sz w:val="18"/>
                <w:szCs w:val="18"/>
              </w:rPr>
              <w:t>է</w:t>
            </w:r>
            <w:r w:rsidRPr="007E5E5D">
              <w:rPr>
                <w:rFonts w:ascii="GHEA Grapalat" w:hAnsi="GHEA Grapalat"/>
                <w:sz w:val="18"/>
                <w:szCs w:val="18"/>
              </w:rPr>
              <w:t xml:space="preserve"> 20-30 </w:t>
            </w:r>
            <w:r w:rsidRPr="007E5E5D">
              <w:rPr>
                <w:rFonts w:ascii="GHEA Grapalat" w:hAnsi="GHEA Grapalat" w:cs="Sylfaen"/>
                <w:sz w:val="18"/>
                <w:szCs w:val="18"/>
              </w:rPr>
              <w:t>մ</w:t>
            </w:r>
            <w:r w:rsidRPr="007E5E5D">
              <w:rPr>
                <w:rFonts w:ascii="GHEA Grapalat" w:hAnsi="GHEA Grapalat"/>
                <w:sz w:val="18"/>
                <w:szCs w:val="18"/>
              </w:rPr>
              <w:t>/</w:t>
            </w:r>
            <w:r w:rsidRPr="007E5E5D">
              <w:rPr>
                <w:rFonts w:ascii="GHEA Grapalat" w:hAnsi="GHEA Grapalat" w:cs="Sylfaen"/>
                <w:sz w:val="18"/>
                <w:szCs w:val="18"/>
              </w:rPr>
              <w:t>խոր</w:t>
            </w:r>
            <w:r w:rsidRPr="007E5E5D">
              <w:rPr>
                <w:rFonts w:ascii="GHEA Grapalat" w:hAnsi="GHEA Grapalat"/>
                <w:sz w:val="18"/>
                <w:szCs w:val="18"/>
              </w:rPr>
              <w:t xml:space="preserve">. </w:t>
            </w:r>
            <w:r w:rsidRPr="007E5E5D">
              <w:rPr>
                <w:rFonts w:ascii="GHEA Grapalat" w:hAnsi="GHEA Grapalat" w:cs="Sylfaen"/>
                <w:sz w:val="18"/>
                <w:szCs w:val="18"/>
              </w:rPr>
              <w:t>աղբ</w:t>
            </w:r>
            <w:r w:rsidRPr="007E5E5D">
              <w:rPr>
                <w:rFonts w:ascii="GHEA Grapalat" w:hAnsi="GHEA Grapalat"/>
                <w:sz w:val="18"/>
                <w:szCs w:val="18"/>
              </w:rPr>
              <w:t xml:space="preserve"> , </w:t>
            </w:r>
            <w:r w:rsidRPr="007E5E5D">
              <w:rPr>
                <w:rFonts w:ascii="GHEA Grapalat" w:hAnsi="GHEA Grapalat" w:cs="Sylfaen"/>
                <w:sz w:val="18"/>
                <w:szCs w:val="18"/>
              </w:rPr>
              <w:t>միջինը</w:t>
            </w:r>
            <w:r w:rsidRPr="007E5E5D">
              <w:rPr>
                <w:rFonts w:ascii="GHEA Grapalat" w:hAnsi="GHEA Grapalat"/>
                <w:sz w:val="18"/>
                <w:szCs w:val="18"/>
              </w:rPr>
              <w:t xml:space="preserve"> 10 </w:t>
            </w:r>
            <w:r w:rsidRPr="007E5E5D">
              <w:rPr>
                <w:rFonts w:ascii="GHEA Grapalat" w:hAnsi="GHEA Grapalat" w:cs="Sylfaen"/>
                <w:sz w:val="18"/>
                <w:szCs w:val="18"/>
              </w:rPr>
              <w:t>կմ</w:t>
            </w:r>
            <w:r w:rsidRPr="007E5E5D">
              <w:rPr>
                <w:rFonts w:ascii="GHEA Grapalat" w:hAnsi="GHEA Grapalat"/>
                <w:sz w:val="18"/>
                <w:szCs w:val="18"/>
              </w:rPr>
              <w:t xml:space="preserve"> </w:t>
            </w:r>
            <w:r w:rsidRPr="007E5E5D">
              <w:rPr>
                <w:rFonts w:ascii="GHEA Grapalat" w:hAnsi="GHEA Grapalat" w:cs="Sylfaen"/>
                <w:sz w:val="18"/>
                <w:szCs w:val="18"/>
              </w:rPr>
              <w:t>հեռավորության</w:t>
            </w:r>
            <w:r w:rsidRPr="007E5E5D">
              <w:rPr>
                <w:rFonts w:ascii="GHEA Grapalat" w:hAnsi="GHEA Grapalat"/>
                <w:sz w:val="18"/>
                <w:szCs w:val="18"/>
              </w:rPr>
              <w:t xml:space="preserve"> </w:t>
            </w:r>
            <w:r w:rsidRPr="007E5E5D">
              <w:rPr>
                <w:rFonts w:ascii="GHEA Grapalat" w:hAnsi="GHEA Grapalat" w:cs="Sylfaen"/>
                <w:sz w:val="18"/>
                <w:szCs w:val="18"/>
              </w:rPr>
              <w:t>վրա</w:t>
            </w:r>
            <w:r w:rsidRPr="007E5E5D">
              <w:rPr>
                <w:rFonts w:ascii="GHEA Grapalat" w:hAnsi="GHEA Grapalat"/>
                <w:sz w:val="18"/>
                <w:szCs w:val="18"/>
              </w:rPr>
              <w:t>:</w:t>
            </w:r>
          </w:p>
          <w:p w:rsidR="007E5E5D" w:rsidRPr="007E5E5D" w:rsidRDefault="007E5E5D" w:rsidP="007E5E5D">
            <w:pPr>
              <w:jc w:val="center"/>
              <w:rPr>
                <w:rFonts w:ascii="GHEA Grapalat" w:hAnsi="GHEA Grapalat"/>
                <w:sz w:val="18"/>
                <w:szCs w:val="18"/>
              </w:rPr>
            </w:pPr>
            <w:r w:rsidRPr="007E5E5D">
              <w:rPr>
                <w:rFonts w:ascii="GHEA Grapalat" w:hAnsi="GHEA Grapalat"/>
                <w:sz w:val="18"/>
                <w:szCs w:val="18"/>
              </w:rPr>
              <w:t></w:t>
            </w:r>
            <w:r w:rsidRPr="007E5E5D">
              <w:rPr>
                <w:rFonts w:ascii="GHEA Grapalat" w:hAnsi="GHEA Grapalat"/>
                <w:sz w:val="18"/>
                <w:szCs w:val="18"/>
              </w:rPr>
              <w:tab/>
            </w:r>
            <w:r w:rsidRPr="007E5E5D">
              <w:rPr>
                <w:rFonts w:ascii="GHEA Grapalat" w:hAnsi="GHEA Grapalat" w:cs="Sylfaen"/>
                <w:sz w:val="18"/>
                <w:szCs w:val="18"/>
              </w:rPr>
              <w:t>Կատարողը</w:t>
            </w:r>
            <w:r w:rsidRPr="007E5E5D">
              <w:rPr>
                <w:rFonts w:ascii="GHEA Grapalat" w:hAnsi="GHEA Grapalat"/>
                <w:sz w:val="18"/>
                <w:szCs w:val="18"/>
              </w:rPr>
              <w:t xml:space="preserve"> </w:t>
            </w:r>
            <w:r w:rsidRPr="007E5E5D">
              <w:rPr>
                <w:rFonts w:ascii="GHEA Grapalat" w:hAnsi="GHEA Grapalat" w:cs="Sylfaen"/>
                <w:sz w:val="18"/>
                <w:szCs w:val="18"/>
              </w:rPr>
              <w:t>պարտավոր</w:t>
            </w:r>
            <w:r w:rsidRPr="007E5E5D">
              <w:rPr>
                <w:rFonts w:ascii="GHEA Grapalat" w:hAnsi="GHEA Grapalat"/>
                <w:sz w:val="18"/>
                <w:szCs w:val="18"/>
              </w:rPr>
              <w:t xml:space="preserve"> </w:t>
            </w:r>
            <w:r w:rsidRPr="007E5E5D">
              <w:rPr>
                <w:rFonts w:ascii="GHEA Grapalat" w:hAnsi="GHEA Grapalat" w:cs="Sylfaen"/>
                <w:sz w:val="18"/>
                <w:szCs w:val="18"/>
              </w:rPr>
              <w:t>է</w:t>
            </w:r>
            <w:r w:rsidRPr="007E5E5D">
              <w:rPr>
                <w:rFonts w:ascii="GHEA Grapalat" w:hAnsi="GHEA Grapalat"/>
                <w:sz w:val="18"/>
                <w:szCs w:val="18"/>
              </w:rPr>
              <w:t xml:space="preserve"> </w:t>
            </w:r>
            <w:r w:rsidRPr="007E5E5D">
              <w:rPr>
                <w:rFonts w:ascii="GHEA Grapalat" w:hAnsi="GHEA Grapalat" w:cs="Sylfaen"/>
                <w:sz w:val="18"/>
                <w:szCs w:val="18"/>
              </w:rPr>
              <w:t>անկախ</w:t>
            </w:r>
            <w:r w:rsidRPr="007E5E5D">
              <w:rPr>
                <w:rFonts w:ascii="GHEA Grapalat" w:hAnsi="GHEA Grapalat"/>
                <w:sz w:val="18"/>
                <w:szCs w:val="18"/>
              </w:rPr>
              <w:t xml:space="preserve"> </w:t>
            </w:r>
            <w:r w:rsidRPr="007E5E5D">
              <w:rPr>
                <w:rFonts w:ascii="GHEA Grapalat" w:hAnsi="GHEA Grapalat" w:cs="Sylfaen"/>
                <w:sz w:val="18"/>
                <w:szCs w:val="18"/>
              </w:rPr>
              <w:t>երթերի</w:t>
            </w:r>
            <w:r w:rsidRPr="007E5E5D">
              <w:rPr>
                <w:rFonts w:ascii="GHEA Grapalat" w:hAnsi="GHEA Grapalat"/>
                <w:sz w:val="18"/>
                <w:szCs w:val="18"/>
              </w:rPr>
              <w:t xml:space="preserve"> </w:t>
            </w:r>
            <w:r w:rsidRPr="007E5E5D">
              <w:rPr>
                <w:rFonts w:ascii="GHEA Grapalat" w:hAnsi="GHEA Grapalat" w:cs="Sylfaen"/>
                <w:sz w:val="18"/>
                <w:szCs w:val="18"/>
              </w:rPr>
              <w:t>քանակից</w:t>
            </w:r>
            <w:r w:rsidRPr="007E5E5D">
              <w:rPr>
                <w:rFonts w:ascii="GHEA Grapalat" w:hAnsi="GHEA Grapalat"/>
                <w:sz w:val="18"/>
                <w:szCs w:val="18"/>
              </w:rPr>
              <w:t xml:space="preserve"> </w:t>
            </w:r>
            <w:r w:rsidRPr="007E5E5D">
              <w:rPr>
                <w:rFonts w:ascii="GHEA Grapalat" w:hAnsi="GHEA Grapalat" w:cs="Sylfaen"/>
                <w:sz w:val="18"/>
                <w:szCs w:val="18"/>
              </w:rPr>
              <w:t>մաքուր</w:t>
            </w:r>
            <w:r w:rsidRPr="007E5E5D">
              <w:rPr>
                <w:rFonts w:ascii="GHEA Grapalat" w:hAnsi="GHEA Grapalat"/>
                <w:sz w:val="18"/>
                <w:szCs w:val="18"/>
              </w:rPr>
              <w:t xml:space="preserve"> </w:t>
            </w:r>
            <w:r w:rsidRPr="007E5E5D">
              <w:rPr>
                <w:rFonts w:ascii="GHEA Grapalat" w:hAnsi="GHEA Grapalat" w:cs="Sylfaen"/>
                <w:sz w:val="18"/>
                <w:szCs w:val="18"/>
              </w:rPr>
              <w:t>պահել</w:t>
            </w:r>
            <w:r w:rsidRPr="007E5E5D">
              <w:rPr>
                <w:rFonts w:ascii="GHEA Grapalat" w:hAnsi="GHEA Grapalat"/>
                <w:sz w:val="18"/>
                <w:szCs w:val="18"/>
              </w:rPr>
              <w:t xml:space="preserve"> </w:t>
            </w:r>
            <w:r w:rsidRPr="007E5E5D">
              <w:rPr>
                <w:rFonts w:ascii="GHEA Grapalat" w:hAnsi="GHEA Grapalat" w:cs="Sylfaen"/>
                <w:sz w:val="18"/>
                <w:szCs w:val="18"/>
              </w:rPr>
              <w:t>իրեն</w:t>
            </w:r>
            <w:r w:rsidRPr="007E5E5D">
              <w:rPr>
                <w:rFonts w:ascii="GHEA Grapalat" w:hAnsi="GHEA Grapalat"/>
                <w:sz w:val="18"/>
                <w:szCs w:val="18"/>
              </w:rPr>
              <w:t xml:space="preserve"> </w:t>
            </w:r>
            <w:r w:rsidRPr="007E5E5D">
              <w:rPr>
                <w:rFonts w:ascii="GHEA Grapalat" w:hAnsi="GHEA Grapalat" w:cs="Sylfaen"/>
                <w:sz w:val="18"/>
                <w:szCs w:val="18"/>
              </w:rPr>
              <w:t>հատկացված</w:t>
            </w:r>
            <w:r w:rsidRPr="007E5E5D">
              <w:rPr>
                <w:rFonts w:ascii="GHEA Grapalat" w:hAnsi="GHEA Grapalat"/>
                <w:sz w:val="18"/>
                <w:szCs w:val="18"/>
              </w:rPr>
              <w:t xml:space="preserve">  </w:t>
            </w:r>
            <w:r w:rsidRPr="007E5E5D">
              <w:rPr>
                <w:rFonts w:ascii="GHEA Grapalat" w:hAnsi="GHEA Grapalat" w:cs="Sylfaen"/>
                <w:sz w:val="18"/>
                <w:szCs w:val="18"/>
              </w:rPr>
              <w:t>տարածքը</w:t>
            </w:r>
            <w:r w:rsidRPr="007E5E5D">
              <w:rPr>
                <w:rFonts w:ascii="GHEA Grapalat" w:hAnsi="GHEA Grapalat"/>
                <w:sz w:val="18"/>
                <w:szCs w:val="18"/>
              </w:rPr>
              <w:t xml:space="preserve">, </w:t>
            </w:r>
            <w:r w:rsidRPr="007E5E5D">
              <w:rPr>
                <w:rFonts w:ascii="GHEA Grapalat" w:hAnsi="GHEA Grapalat" w:cs="Sylfaen"/>
                <w:sz w:val="18"/>
                <w:szCs w:val="18"/>
              </w:rPr>
              <w:t>կատարել</w:t>
            </w:r>
            <w:r w:rsidRPr="007E5E5D">
              <w:rPr>
                <w:rFonts w:ascii="GHEA Grapalat" w:hAnsi="GHEA Grapalat"/>
                <w:sz w:val="18"/>
                <w:szCs w:val="18"/>
              </w:rPr>
              <w:t xml:space="preserve"> </w:t>
            </w:r>
            <w:r w:rsidRPr="007E5E5D">
              <w:rPr>
                <w:rFonts w:ascii="GHEA Grapalat" w:hAnsi="GHEA Grapalat" w:cs="Sylfaen"/>
                <w:sz w:val="18"/>
                <w:szCs w:val="18"/>
              </w:rPr>
              <w:t>պատշաճ</w:t>
            </w:r>
            <w:r w:rsidRPr="007E5E5D">
              <w:rPr>
                <w:rFonts w:ascii="GHEA Grapalat" w:hAnsi="GHEA Grapalat"/>
                <w:sz w:val="18"/>
                <w:szCs w:val="18"/>
              </w:rPr>
              <w:t xml:space="preserve"> </w:t>
            </w:r>
            <w:r w:rsidRPr="007E5E5D">
              <w:rPr>
                <w:rFonts w:ascii="GHEA Grapalat" w:hAnsi="GHEA Grapalat" w:cs="Sylfaen"/>
                <w:sz w:val="18"/>
                <w:szCs w:val="18"/>
              </w:rPr>
              <w:t>սպասարկում</w:t>
            </w:r>
            <w:r w:rsidRPr="007E5E5D">
              <w:rPr>
                <w:rFonts w:ascii="GHEA Grapalat" w:hAnsi="GHEA Grapalat"/>
                <w:sz w:val="18"/>
                <w:szCs w:val="18"/>
              </w:rPr>
              <w:t>:</w:t>
            </w:r>
          </w:p>
          <w:p w:rsidR="00404109" w:rsidRPr="00377AA7" w:rsidRDefault="007E5E5D" w:rsidP="007E5E5D">
            <w:pPr>
              <w:jc w:val="center"/>
              <w:rPr>
                <w:rFonts w:ascii="GHEA Grapalat" w:hAnsi="GHEA Grapalat"/>
                <w:sz w:val="20"/>
                <w:lang w:val="es-ES"/>
              </w:rPr>
            </w:pPr>
            <w:r w:rsidRPr="007E5E5D">
              <w:rPr>
                <w:rFonts w:ascii="GHEA Grapalat" w:hAnsi="GHEA Grapalat" w:cs="Sylfaen"/>
                <w:sz w:val="18"/>
                <w:szCs w:val="18"/>
              </w:rPr>
              <w:t>Աղբահանությունն</w:t>
            </w:r>
            <w:r w:rsidRPr="007E5E5D">
              <w:rPr>
                <w:rFonts w:ascii="GHEA Grapalat" w:hAnsi="GHEA Grapalat"/>
                <w:sz w:val="18"/>
                <w:szCs w:val="18"/>
              </w:rPr>
              <w:t xml:space="preserve"> </w:t>
            </w:r>
            <w:r w:rsidRPr="007E5E5D">
              <w:rPr>
                <w:rFonts w:ascii="GHEA Grapalat" w:hAnsi="GHEA Grapalat" w:cs="Sylfaen"/>
                <w:sz w:val="18"/>
                <w:szCs w:val="18"/>
              </w:rPr>
              <w:t>իրականացնող</w:t>
            </w:r>
            <w:r w:rsidRPr="007E5E5D">
              <w:rPr>
                <w:rFonts w:ascii="GHEA Grapalat" w:hAnsi="GHEA Grapalat"/>
                <w:sz w:val="18"/>
                <w:szCs w:val="18"/>
              </w:rPr>
              <w:t xml:space="preserve"> </w:t>
            </w:r>
            <w:r w:rsidRPr="007E5E5D">
              <w:rPr>
                <w:rFonts w:ascii="GHEA Grapalat" w:hAnsi="GHEA Grapalat" w:cs="Sylfaen"/>
                <w:sz w:val="18"/>
                <w:szCs w:val="18"/>
              </w:rPr>
              <w:t>բանվորները</w:t>
            </w:r>
            <w:r w:rsidRPr="007E5E5D">
              <w:rPr>
                <w:rFonts w:ascii="GHEA Grapalat" w:hAnsi="GHEA Grapalat"/>
                <w:sz w:val="18"/>
                <w:szCs w:val="18"/>
              </w:rPr>
              <w:t xml:space="preserve"> </w:t>
            </w:r>
            <w:r w:rsidRPr="007E5E5D">
              <w:rPr>
                <w:rFonts w:ascii="GHEA Grapalat" w:hAnsi="GHEA Grapalat" w:cs="Sylfaen"/>
                <w:sz w:val="18"/>
                <w:szCs w:val="18"/>
              </w:rPr>
              <w:t>պետք</w:t>
            </w:r>
            <w:r w:rsidRPr="007E5E5D">
              <w:rPr>
                <w:rFonts w:ascii="GHEA Grapalat" w:hAnsi="GHEA Grapalat"/>
                <w:sz w:val="18"/>
                <w:szCs w:val="18"/>
              </w:rPr>
              <w:t xml:space="preserve"> </w:t>
            </w:r>
            <w:r w:rsidRPr="007E5E5D">
              <w:rPr>
                <w:rFonts w:ascii="GHEA Grapalat" w:hAnsi="GHEA Grapalat" w:cs="Sylfaen"/>
                <w:sz w:val="18"/>
                <w:szCs w:val="18"/>
              </w:rPr>
              <w:t>է</w:t>
            </w:r>
            <w:r w:rsidRPr="007E5E5D">
              <w:rPr>
                <w:rFonts w:ascii="GHEA Grapalat" w:hAnsi="GHEA Grapalat"/>
                <w:sz w:val="18"/>
                <w:szCs w:val="18"/>
              </w:rPr>
              <w:t xml:space="preserve"> </w:t>
            </w:r>
            <w:r w:rsidRPr="007E5E5D">
              <w:rPr>
                <w:rFonts w:ascii="GHEA Grapalat" w:hAnsi="GHEA Grapalat" w:cs="Sylfaen"/>
                <w:sz w:val="18"/>
                <w:szCs w:val="18"/>
              </w:rPr>
              <w:t>ապահովված</w:t>
            </w:r>
            <w:r w:rsidRPr="007E5E5D">
              <w:rPr>
                <w:rFonts w:ascii="GHEA Grapalat" w:hAnsi="GHEA Grapalat"/>
                <w:sz w:val="18"/>
                <w:szCs w:val="18"/>
              </w:rPr>
              <w:t xml:space="preserve"> </w:t>
            </w:r>
            <w:r w:rsidRPr="007E5E5D">
              <w:rPr>
                <w:rFonts w:ascii="GHEA Grapalat" w:hAnsi="GHEA Grapalat" w:cs="Sylfaen"/>
                <w:sz w:val="18"/>
                <w:szCs w:val="18"/>
              </w:rPr>
              <w:t>լինեն</w:t>
            </w:r>
            <w:r w:rsidRPr="007E5E5D">
              <w:rPr>
                <w:rFonts w:ascii="GHEA Grapalat" w:hAnsi="GHEA Grapalat"/>
                <w:sz w:val="18"/>
                <w:szCs w:val="18"/>
              </w:rPr>
              <w:t xml:space="preserve"> </w:t>
            </w:r>
            <w:r w:rsidRPr="007E5E5D">
              <w:rPr>
                <w:rFonts w:ascii="GHEA Grapalat" w:hAnsi="GHEA Grapalat" w:cs="Sylfaen"/>
                <w:sz w:val="18"/>
                <w:szCs w:val="18"/>
              </w:rPr>
              <w:t>անհրաժեշտ</w:t>
            </w:r>
            <w:r w:rsidRPr="007E5E5D">
              <w:rPr>
                <w:rFonts w:ascii="GHEA Grapalat" w:hAnsi="GHEA Grapalat"/>
                <w:sz w:val="18"/>
                <w:szCs w:val="18"/>
              </w:rPr>
              <w:t xml:space="preserve"> </w:t>
            </w:r>
            <w:r w:rsidRPr="007E5E5D">
              <w:rPr>
                <w:rFonts w:ascii="GHEA Grapalat" w:hAnsi="GHEA Grapalat" w:cs="Sylfaen"/>
                <w:sz w:val="18"/>
                <w:szCs w:val="18"/>
              </w:rPr>
              <w:t>գործիքներով</w:t>
            </w:r>
            <w:r w:rsidRPr="007E5E5D">
              <w:rPr>
                <w:rFonts w:ascii="GHEA Grapalat" w:hAnsi="GHEA Grapalat"/>
                <w:sz w:val="18"/>
                <w:szCs w:val="18"/>
              </w:rPr>
              <w:t xml:space="preserve"> </w:t>
            </w:r>
            <w:r w:rsidRPr="007E5E5D">
              <w:rPr>
                <w:rFonts w:ascii="GHEA Grapalat" w:hAnsi="GHEA Grapalat" w:cs="Sylfaen"/>
                <w:sz w:val="18"/>
                <w:szCs w:val="18"/>
              </w:rPr>
              <w:t>և</w:t>
            </w:r>
            <w:r w:rsidRPr="007E5E5D">
              <w:rPr>
                <w:rFonts w:ascii="GHEA Grapalat" w:hAnsi="GHEA Grapalat"/>
                <w:sz w:val="18"/>
                <w:szCs w:val="18"/>
              </w:rPr>
              <w:t xml:space="preserve"> </w:t>
            </w:r>
            <w:r w:rsidRPr="007E5E5D">
              <w:rPr>
                <w:rFonts w:ascii="GHEA Grapalat" w:hAnsi="GHEA Grapalat" w:cs="Sylfaen"/>
                <w:sz w:val="18"/>
                <w:szCs w:val="18"/>
              </w:rPr>
              <w:t>սեզոնային</w:t>
            </w:r>
            <w:r w:rsidRPr="007E5E5D">
              <w:rPr>
                <w:rFonts w:ascii="GHEA Grapalat" w:hAnsi="GHEA Grapalat"/>
                <w:sz w:val="18"/>
                <w:szCs w:val="18"/>
              </w:rPr>
              <w:t xml:space="preserve"> </w:t>
            </w:r>
            <w:r w:rsidRPr="007E5E5D">
              <w:rPr>
                <w:rFonts w:ascii="GHEA Grapalat" w:hAnsi="GHEA Grapalat" w:cs="Sylfaen"/>
                <w:sz w:val="18"/>
                <w:szCs w:val="18"/>
              </w:rPr>
              <w:t>արտահագուստով</w:t>
            </w:r>
            <w:r w:rsidRPr="007E5E5D">
              <w:rPr>
                <w:rFonts w:ascii="GHEA Grapalat" w:hAnsi="GHEA Grapalat"/>
                <w:sz w:val="18"/>
                <w:szCs w:val="18"/>
              </w:rPr>
              <w:t>:</w:t>
            </w:r>
          </w:p>
        </w:tc>
        <w:tc>
          <w:tcPr>
            <w:tcW w:w="931" w:type="dxa"/>
          </w:tcPr>
          <w:p w:rsidR="00404109" w:rsidRPr="00377AA7" w:rsidRDefault="0078746A" w:rsidP="00A9024E">
            <w:pPr>
              <w:jc w:val="center"/>
              <w:rPr>
                <w:rFonts w:ascii="GHEA Grapalat" w:hAnsi="GHEA Grapalat"/>
                <w:sz w:val="20"/>
                <w:lang w:val="es-ES"/>
              </w:rPr>
            </w:pPr>
            <w:r w:rsidRPr="00377AA7">
              <w:rPr>
                <w:rFonts w:ascii="GHEA Grapalat" w:hAnsi="GHEA Grapalat"/>
                <w:sz w:val="20"/>
                <w:lang w:val="es-ES"/>
              </w:rPr>
              <w:t>դրամ</w:t>
            </w:r>
          </w:p>
        </w:tc>
        <w:tc>
          <w:tcPr>
            <w:tcW w:w="1084" w:type="dxa"/>
          </w:tcPr>
          <w:p w:rsidR="00404109" w:rsidRPr="00377AA7" w:rsidRDefault="00404109" w:rsidP="00A9024E">
            <w:pPr>
              <w:jc w:val="center"/>
              <w:rPr>
                <w:rFonts w:ascii="GHEA Grapalat" w:hAnsi="GHEA Grapalat"/>
                <w:sz w:val="20"/>
                <w:lang w:val="es-ES"/>
              </w:rPr>
            </w:pPr>
          </w:p>
        </w:tc>
        <w:tc>
          <w:tcPr>
            <w:tcW w:w="1084" w:type="dxa"/>
          </w:tcPr>
          <w:p w:rsidR="00404109" w:rsidRPr="00377AA7" w:rsidRDefault="0078746A" w:rsidP="00A9024E">
            <w:pPr>
              <w:jc w:val="center"/>
              <w:rPr>
                <w:rFonts w:ascii="GHEA Grapalat" w:hAnsi="GHEA Grapalat"/>
                <w:sz w:val="20"/>
                <w:lang w:val="es-ES"/>
              </w:rPr>
            </w:pPr>
            <w:r w:rsidRPr="00377AA7">
              <w:rPr>
                <w:rFonts w:ascii="GHEA Grapalat" w:hAnsi="GHEA Grapalat"/>
                <w:sz w:val="20"/>
                <w:lang w:val="es-ES"/>
              </w:rPr>
              <w:t>1</w:t>
            </w:r>
          </w:p>
        </w:tc>
        <w:tc>
          <w:tcPr>
            <w:tcW w:w="1160" w:type="dxa"/>
          </w:tcPr>
          <w:p w:rsidR="00404109" w:rsidRPr="00377AA7" w:rsidRDefault="007E5E5D" w:rsidP="00A9024E">
            <w:pPr>
              <w:jc w:val="center"/>
              <w:rPr>
                <w:rFonts w:ascii="GHEA Grapalat" w:hAnsi="GHEA Grapalat"/>
                <w:sz w:val="16"/>
                <w:szCs w:val="16"/>
              </w:rPr>
            </w:pPr>
            <w:r>
              <w:rPr>
                <w:rFonts w:ascii="GHEA Grapalat" w:hAnsi="GHEA Grapalat"/>
                <w:sz w:val="16"/>
                <w:szCs w:val="16"/>
              </w:rPr>
              <w:t>Նիզամի</w:t>
            </w:r>
            <w:r w:rsidR="0078746A" w:rsidRPr="00377AA7">
              <w:rPr>
                <w:rFonts w:ascii="GHEA Grapalat" w:hAnsi="GHEA Grapalat"/>
                <w:sz w:val="16"/>
                <w:szCs w:val="16"/>
              </w:rPr>
              <w:t xml:space="preserve"> համայնք </w:t>
            </w:r>
          </w:p>
        </w:tc>
        <w:tc>
          <w:tcPr>
            <w:tcW w:w="1578" w:type="dxa"/>
          </w:tcPr>
          <w:p w:rsidR="0078746A" w:rsidRPr="00377AA7" w:rsidRDefault="0078746A" w:rsidP="0078746A">
            <w:pPr>
              <w:jc w:val="center"/>
              <w:rPr>
                <w:rFonts w:ascii="GHEA Grapalat" w:hAnsi="GHEA Grapalat" w:cs="Sylfaen"/>
                <w:sz w:val="16"/>
                <w:szCs w:val="16"/>
              </w:rPr>
            </w:pPr>
            <w:r w:rsidRPr="00377AA7">
              <w:rPr>
                <w:rFonts w:ascii="GHEA Grapalat" w:hAnsi="GHEA Grapalat" w:cs="Sylfaen"/>
                <w:sz w:val="16"/>
                <w:szCs w:val="16"/>
              </w:rPr>
              <w:t>Համաձայնա</w:t>
            </w:r>
          </w:p>
          <w:p w:rsidR="0078746A" w:rsidRPr="00377AA7" w:rsidRDefault="0078746A" w:rsidP="0078746A">
            <w:pPr>
              <w:jc w:val="center"/>
              <w:rPr>
                <w:rFonts w:ascii="GHEA Grapalat" w:hAnsi="GHEA Grapalat" w:cs="Sylfaen"/>
                <w:sz w:val="16"/>
                <w:szCs w:val="16"/>
              </w:rPr>
            </w:pPr>
            <w:r w:rsidRPr="00377AA7">
              <w:rPr>
                <w:rFonts w:ascii="GHEA Grapalat" w:hAnsi="GHEA Grapalat" w:cs="Sylfaen"/>
                <w:sz w:val="16"/>
                <w:szCs w:val="16"/>
              </w:rPr>
              <w:t xml:space="preserve">գիրը  </w:t>
            </w:r>
            <w:r w:rsidRPr="00377AA7">
              <w:rPr>
                <w:rFonts w:ascii="GHEA Grapalat" w:hAnsi="GHEA Grapalat" w:cs="Sylfaen"/>
                <w:sz w:val="16"/>
                <w:szCs w:val="16"/>
                <w:lang w:val="ru-RU"/>
              </w:rPr>
              <w:t>Ստորագ</w:t>
            </w:r>
            <w:r w:rsidRPr="00377AA7">
              <w:rPr>
                <w:rFonts w:ascii="GHEA Grapalat" w:hAnsi="GHEA Grapalat" w:cs="Sylfaen"/>
                <w:sz w:val="16"/>
                <w:szCs w:val="16"/>
              </w:rPr>
              <w:t>ման</w:t>
            </w:r>
          </w:p>
          <w:p w:rsidR="00404109" w:rsidRPr="00377AA7" w:rsidRDefault="0078746A" w:rsidP="0078746A">
            <w:pPr>
              <w:jc w:val="center"/>
              <w:rPr>
                <w:rFonts w:ascii="GHEA Grapalat" w:hAnsi="GHEA Grapalat"/>
                <w:sz w:val="20"/>
              </w:rPr>
            </w:pPr>
            <w:r w:rsidRPr="00377AA7">
              <w:rPr>
                <w:rFonts w:ascii="GHEA Grapalat" w:hAnsi="GHEA Grapalat" w:cs="Sylfaen"/>
                <w:sz w:val="16"/>
                <w:szCs w:val="16"/>
              </w:rPr>
              <w:t xml:space="preserve"> </w:t>
            </w:r>
            <w:r w:rsidRPr="00377AA7">
              <w:rPr>
                <w:rFonts w:ascii="GHEA Grapalat" w:hAnsi="GHEA Grapalat" w:cs="Sylfaen"/>
                <w:sz w:val="16"/>
                <w:szCs w:val="16"/>
                <w:lang w:val="ru-RU"/>
              </w:rPr>
              <w:t>պահից</w:t>
            </w:r>
            <w:r w:rsidRPr="00377AA7">
              <w:rPr>
                <w:rFonts w:ascii="GHEA Grapalat" w:hAnsi="GHEA Grapalat"/>
                <w:sz w:val="16"/>
                <w:szCs w:val="16"/>
              </w:rPr>
              <w:t xml:space="preserve"> մինչև </w:t>
            </w:r>
            <w:r w:rsidRPr="00377AA7">
              <w:rPr>
                <w:rFonts w:ascii="GHEA Grapalat" w:hAnsi="GHEA Grapalat" w:cs="Sylfaen"/>
                <w:sz w:val="16"/>
                <w:szCs w:val="16"/>
                <w:lang w:val="af-ZA"/>
              </w:rPr>
              <w:t>30.12.2020թ</w:t>
            </w:r>
          </w:p>
        </w:tc>
      </w:tr>
      <w:tr w:rsidR="00404109" w:rsidRPr="00377AA7" w:rsidTr="0078746A">
        <w:tc>
          <w:tcPr>
            <w:tcW w:w="1393" w:type="dxa"/>
          </w:tcPr>
          <w:p w:rsidR="00404109" w:rsidRPr="00377AA7" w:rsidRDefault="00404109" w:rsidP="00A9024E">
            <w:pPr>
              <w:jc w:val="center"/>
              <w:rPr>
                <w:rFonts w:ascii="GHEA Grapalat" w:hAnsi="GHEA Grapalat"/>
                <w:sz w:val="20"/>
              </w:rPr>
            </w:pPr>
          </w:p>
        </w:tc>
        <w:tc>
          <w:tcPr>
            <w:tcW w:w="1468" w:type="dxa"/>
          </w:tcPr>
          <w:p w:rsidR="00404109" w:rsidRPr="00377AA7" w:rsidRDefault="00404109" w:rsidP="00A9024E">
            <w:pPr>
              <w:jc w:val="center"/>
              <w:rPr>
                <w:rFonts w:ascii="GHEA Grapalat" w:hAnsi="GHEA Grapalat"/>
                <w:sz w:val="20"/>
              </w:rPr>
            </w:pPr>
          </w:p>
        </w:tc>
        <w:tc>
          <w:tcPr>
            <w:tcW w:w="1947" w:type="dxa"/>
          </w:tcPr>
          <w:p w:rsidR="00404109" w:rsidRPr="00377AA7" w:rsidRDefault="00404109" w:rsidP="00A9024E">
            <w:pPr>
              <w:jc w:val="center"/>
              <w:rPr>
                <w:rFonts w:ascii="GHEA Grapalat" w:hAnsi="GHEA Grapalat"/>
                <w:sz w:val="20"/>
              </w:rPr>
            </w:pPr>
          </w:p>
        </w:tc>
        <w:tc>
          <w:tcPr>
            <w:tcW w:w="931" w:type="dxa"/>
          </w:tcPr>
          <w:p w:rsidR="00404109" w:rsidRPr="00377AA7" w:rsidRDefault="00404109" w:rsidP="00A9024E">
            <w:pPr>
              <w:jc w:val="center"/>
              <w:rPr>
                <w:rFonts w:ascii="GHEA Grapalat" w:hAnsi="GHEA Grapalat"/>
                <w:sz w:val="20"/>
              </w:rPr>
            </w:pPr>
          </w:p>
        </w:tc>
        <w:tc>
          <w:tcPr>
            <w:tcW w:w="1084" w:type="dxa"/>
          </w:tcPr>
          <w:p w:rsidR="00404109" w:rsidRPr="00377AA7" w:rsidRDefault="00404109" w:rsidP="00A9024E">
            <w:pPr>
              <w:jc w:val="center"/>
              <w:rPr>
                <w:rFonts w:ascii="GHEA Grapalat" w:hAnsi="GHEA Grapalat"/>
                <w:sz w:val="20"/>
              </w:rPr>
            </w:pPr>
          </w:p>
        </w:tc>
        <w:tc>
          <w:tcPr>
            <w:tcW w:w="1084" w:type="dxa"/>
          </w:tcPr>
          <w:p w:rsidR="00404109" w:rsidRPr="00377AA7" w:rsidRDefault="00404109" w:rsidP="00A9024E">
            <w:pPr>
              <w:jc w:val="center"/>
              <w:rPr>
                <w:rFonts w:ascii="GHEA Grapalat" w:hAnsi="GHEA Grapalat"/>
                <w:sz w:val="20"/>
              </w:rPr>
            </w:pPr>
          </w:p>
        </w:tc>
        <w:tc>
          <w:tcPr>
            <w:tcW w:w="1160" w:type="dxa"/>
          </w:tcPr>
          <w:p w:rsidR="00404109" w:rsidRPr="00377AA7" w:rsidRDefault="00404109" w:rsidP="00A9024E">
            <w:pPr>
              <w:jc w:val="center"/>
              <w:rPr>
                <w:rFonts w:ascii="GHEA Grapalat" w:hAnsi="GHEA Grapalat"/>
                <w:sz w:val="16"/>
                <w:szCs w:val="16"/>
              </w:rPr>
            </w:pPr>
          </w:p>
        </w:tc>
        <w:tc>
          <w:tcPr>
            <w:tcW w:w="1578" w:type="dxa"/>
          </w:tcPr>
          <w:p w:rsidR="00404109" w:rsidRPr="00377AA7" w:rsidRDefault="00404109" w:rsidP="00A9024E">
            <w:pPr>
              <w:jc w:val="center"/>
              <w:rPr>
                <w:rFonts w:ascii="GHEA Grapalat" w:hAnsi="GHEA Grapalat"/>
                <w:sz w:val="20"/>
              </w:rPr>
            </w:pPr>
          </w:p>
        </w:tc>
      </w:tr>
    </w:tbl>
    <w:p w:rsidR="00404109" w:rsidRPr="00377AA7" w:rsidRDefault="00404109" w:rsidP="00404109">
      <w:pPr>
        <w:jc w:val="center"/>
        <w:rPr>
          <w:rFonts w:ascii="GHEA Grapalat" w:hAnsi="GHEA Grapalat"/>
          <w:sz w:val="20"/>
        </w:rPr>
      </w:pPr>
    </w:p>
    <w:p w:rsidR="00404109" w:rsidRPr="00377AA7" w:rsidRDefault="00404109" w:rsidP="00404109">
      <w:pPr>
        <w:jc w:val="both"/>
        <w:rPr>
          <w:rFonts w:ascii="GHEA Grapalat" w:hAnsi="GHEA Grapalat"/>
          <w:sz w:val="20"/>
        </w:rPr>
      </w:pPr>
      <w:r w:rsidRPr="00377AA7">
        <w:rPr>
          <w:rFonts w:ascii="GHEA Grapalat" w:hAnsi="GHEA Grapalat"/>
          <w:sz w:val="20"/>
        </w:rPr>
        <w:t xml:space="preserve"> </w:t>
      </w:r>
      <w:r w:rsidRPr="00377AA7">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404109" w:rsidRPr="00377AA7" w:rsidRDefault="00404109" w:rsidP="00404109">
      <w:pPr>
        <w:jc w:val="both"/>
        <w:rPr>
          <w:rFonts w:ascii="GHEA Grapalat" w:hAnsi="GHEA Grapalat"/>
          <w:i/>
          <w:sz w:val="20"/>
        </w:rPr>
      </w:pPr>
      <w:r w:rsidRPr="00377AA7">
        <w:rPr>
          <w:rFonts w:ascii="GHEA Grapalat" w:hAnsi="GHEA Grapalat"/>
          <w:i/>
          <w:sz w:val="20"/>
        </w:rPr>
        <w:t xml:space="preserve">** </w:t>
      </w:r>
      <w:r w:rsidRPr="00377AA7">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404109" w:rsidRPr="00377AA7" w:rsidRDefault="00404109" w:rsidP="00404109">
      <w:pPr>
        <w:jc w:val="both"/>
        <w:rPr>
          <w:rFonts w:ascii="GHEA Grapalat" w:hAnsi="GHEA Grapalat"/>
          <w:sz w:val="20"/>
        </w:rPr>
      </w:pPr>
    </w:p>
    <w:p w:rsidR="00404109" w:rsidRPr="00377AA7" w:rsidRDefault="00404109" w:rsidP="00404109">
      <w:pPr>
        <w:jc w:val="both"/>
        <w:rPr>
          <w:rFonts w:ascii="GHEA Grapalat" w:hAnsi="GHEA Grapalat"/>
          <w:sz w:val="20"/>
        </w:rPr>
      </w:pPr>
    </w:p>
    <w:p w:rsidR="00404109" w:rsidRPr="00377AA7" w:rsidRDefault="00404109" w:rsidP="00404109">
      <w:pPr>
        <w:jc w:val="center"/>
        <w:rPr>
          <w:rFonts w:ascii="GHEA Grapalat" w:hAnsi="GHEA Grapalat"/>
          <w:sz w:val="20"/>
        </w:rPr>
      </w:pPr>
    </w:p>
    <w:p w:rsidR="006F2DFF" w:rsidRPr="00377AA7" w:rsidRDefault="006F2DFF" w:rsidP="006F2DFF">
      <w:pPr>
        <w:ind w:firstLine="709"/>
        <w:jc w:val="both"/>
        <w:rPr>
          <w:rFonts w:ascii="Sylfaen" w:hAnsi="Sylfaen" w:cs="Arial"/>
          <w:b/>
        </w:rPr>
      </w:pPr>
    </w:p>
    <w:tbl>
      <w:tblPr>
        <w:tblW w:w="9639" w:type="dxa"/>
        <w:jc w:val="center"/>
        <w:tblInd w:w="409" w:type="dxa"/>
        <w:tblLayout w:type="fixed"/>
        <w:tblLook w:val="0000" w:firstRow="0" w:lastRow="0" w:firstColumn="0" w:lastColumn="0" w:noHBand="0" w:noVBand="0"/>
      </w:tblPr>
      <w:tblGrid>
        <w:gridCol w:w="4536"/>
        <w:gridCol w:w="760"/>
        <w:gridCol w:w="4343"/>
      </w:tblGrid>
      <w:tr w:rsidR="007E5E5D" w:rsidRPr="00377AA7" w:rsidTr="00577751">
        <w:trPr>
          <w:jc w:val="center"/>
        </w:trPr>
        <w:tc>
          <w:tcPr>
            <w:tcW w:w="4536" w:type="dxa"/>
          </w:tcPr>
          <w:p w:rsidR="007E5E5D" w:rsidRPr="00377AA7" w:rsidRDefault="007E5E5D" w:rsidP="00577751">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Նիզամի համայնքապետարան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գ. Նիզամի Սայաթ-Նովա փող   12</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հվհհ 03801617</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 Հ ֆին.նախ.գործառնական վարչություն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հ/հ 900432287028</w:t>
            </w:r>
          </w:p>
          <w:p w:rsidR="007E5E5D" w:rsidRPr="007E5E5D" w:rsidRDefault="007E5E5D" w:rsidP="00577751">
            <w:pPr>
              <w:jc w:val="center"/>
              <w:rPr>
                <w:rFonts w:ascii="GHEA Grapalat" w:hAnsi="GHEA Grapalat"/>
                <w:sz w:val="22"/>
                <w:szCs w:val="22"/>
                <w:lang w:val="hy-AM"/>
              </w:rPr>
            </w:pPr>
          </w:p>
          <w:p w:rsidR="007E5E5D" w:rsidRPr="00377AA7" w:rsidRDefault="007E5E5D" w:rsidP="00577751">
            <w:pPr>
              <w:jc w:val="center"/>
              <w:rPr>
                <w:rFonts w:ascii="Sylfaen" w:hAnsi="Sylfaen"/>
                <w:lang w:val="hy-AM"/>
              </w:rPr>
            </w:pPr>
            <w:r w:rsidRPr="00377AA7">
              <w:rPr>
                <w:rFonts w:ascii="Sylfaen" w:hAnsi="Sylfaen"/>
                <w:lang w:val="hy-AM"/>
              </w:rPr>
              <w:t>---------------------------------</w:t>
            </w:r>
          </w:p>
          <w:p w:rsidR="007E5E5D" w:rsidRPr="00377AA7" w:rsidRDefault="007E5E5D" w:rsidP="00577751">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7E5E5D" w:rsidRPr="00377AA7" w:rsidRDefault="007E5E5D" w:rsidP="00577751">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7E5E5D" w:rsidRPr="00377AA7" w:rsidRDefault="007E5E5D" w:rsidP="00577751">
            <w:pPr>
              <w:spacing w:line="360" w:lineRule="auto"/>
              <w:jc w:val="center"/>
              <w:rPr>
                <w:rFonts w:ascii="Sylfaen" w:hAnsi="Sylfaen"/>
                <w:lang w:val="hy-AM"/>
              </w:rPr>
            </w:pPr>
          </w:p>
        </w:tc>
        <w:tc>
          <w:tcPr>
            <w:tcW w:w="4343" w:type="dxa"/>
          </w:tcPr>
          <w:p w:rsidR="007E5E5D" w:rsidRPr="00377AA7" w:rsidRDefault="007E5E5D" w:rsidP="00577751">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7E5E5D" w:rsidRPr="00377AA7" w:rsidRDefault="007E5E5D" w:rsidP="00577751">
            <w:pPr>
              <w:jc w:val="center"/>
              <w:rPr>
                <w:rFonts w:ascii="Sylfaen" w:hAnsi="Sylfaen"/>
                <w:lang w:val="ru-RU"/>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lang w:val="ru-RU"/>
              </w:rPr>
            </w:pPr>
            <w:r w:rsidRPr="00377AA7">
              <w:rPr>
                <w:rFonts w:ascii="Sylfaen" w:hAnsi="Sylfaen"/>
                <w:lang w:val="ru-RU"/>
              </w:rPr>
              <w:t>---------------------------------</w:t>
            </w:r>
          </w:p>
          <w:p w:rsidR="007E5E5D" w:rsidRPr="00377AA7" w:rsidRDefault="007E5E5D" w:rsidP="00577751">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7E5E5D" w:rsidRPr="00377AA7" w:rsidRDefault="007E5E5D" w:rsidP="00577751">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6F2DFF" w:rsidRPr="00377AA7" w:rsidRDefault="006F2DFF" w:rsidP="006F2DFF">
      <w:pPr>
        <w:ind w:firstLine="567"/>
        <w:rPr>
          <w:rFonts w:ascii="Sylfaen" w:hAnsi="Sylfaen"/>
          <w:i/>
        </w:rPr>
      </w:pPr>
    </w:p>
    <w:p w:rsidR="00404109" w:rsidRPr="00377AA7" w:rsidRDefault="00404109" w:rsidP="00404109">
      <w:pPr>
        <w:jc w:val="center"/>
        <w:rPr>
          <w:rFonts w:ascii="GHEA Grapalat" w:hAnsi="GHEA Grapalat"/>
          <w:sz w:val="20"/>
        </w:rPr>
      </w:pPr>
      <w:r w:rsidRPr="00377AA7">
        <w:rPr>
          <w:rFonts w:ascii="GHEA Grapalat" w:hAnsi="GHEA Grapalat"/>
          <w:sz w:val="20"/>
        </w:rPr>
        <w:br w:type="page"/>
      </w:r>
    </w:p>
    <w:p w:rsidR="00404109" w:rsidRPr="00377AA7" w:rsidRDefault="00404109" w:rsidP="00404109">
      <w:pPr>
        <w:jc w:val="right"/>
        <w:rPr>
          <w:rFonts w:ascii="GHEA Grapalat" w:hAnsi="GHEA Grapalat"/>
          <w:sz w:val="20"/>
        </w:rPr>
      </w:pP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Հավելված N 2</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              20  թ. կնքված </w:t>
      </w:r>
    </w:p>
    <w:p w:rsidR="00404109" w:rsidRPr="00377AA7" w:rsidRDefault="00404109" w:rsidP="00404109">
      <w:pPr>
        <w:jc w:val="right"/>
        <w:rPr>
          <w:rFonts w:ascii="GHEA Grapalat" w:hAnsi="GHEA Grapalat"/>
          <w:i/>
          <w:sz w:val="18"/>
          <w:lang w:val="hy-AM"/>
        </w:rPr>
      </w:pPr>
      <w:r w:rsidRPr="00377AA7">
        <w:rPr>
          <w:rFonts w:ascii="GHEA Grapalat" w:hAnsi="GHEA Grapalat"/>
          <w:i/>
          <w:sz w:val="18"/>
          <w:lang w:val="hy-AM"/>
        </w:rPr>
        <w:t xml:space="preserve">                      ծածկագրով պայմանագրի</w:t>
      </w:r>
    </w:p>
    <w:p w:rsidR="00404109" w:rsidRPr="00377AA7" w:rsidRDefault="00404109" w:rsidP="00404109">
      <w:pPr>
        <w:tabs>
          <w:tab w:val="left" w:pos="9540"/>
        </w:tabs>
        <w:rPr>
          <w:rFonts w:ascii="GHEA Grapalat" w:hAnsi="GHEA Grapalat"/>
          <w:sz w:val="20"/>
        </w:rPr>
      </w:pPr>
    </w:p>
    <w:p w:rsidR="00404109" w:rsidRPr="00377AA7" w:rsidRDefault="00404109" w:rsidP="00404109">
      <w:pPr>
        <w:tabs>
          <w:tab w:val="left" w:pos="9540"/>
        </w:tabs>
        <w:rPr>
          <w:rFonts w:ascii="GHEA Grapalat" w:hAnsi="GHEA Grapalat"/>
          <w:sz w:val="20"/>
        </w:rPr>
      </w:pPr>
    </w:p>
    <w:p w:rsidR="00404109" w:rsidRPr="00377AA7" w:rsidRDefault="00404109" w:rsidP="00404109">
      <w:pPr>
        <w:jc w:val="center"/>
        <w:rPr>
          <w:rFonts w:ascii="GHEA Grapalat" w:hAnsi="GHEA Grapalat"/>
          <w:sz w:val="20"/>
        </w:rPr>
      </w:pP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cs="Sylfaen"/>
          <w:b/>
          <w:sz w:val="22"/>
          <w:szCs w:val="22"/>
        </w:rPr>
        <w:softHyphen/>
      </w:r>
      <w:r w:rsidRPr="00377AA7">
        <w:rPr>
          <w:rFonts w:ascii="GHEA Grapalat" w:hAnsi="GHEA Grapalat"/>
          <w:sz w:val="20"/>
        </w:rPr>
        <w:t>ՎՃԱՐՄԱՆ ԺԱՄԱՆԱԿԱՑՈՒՅՑ*</w:t>
      </w:r>
    </w:p>
    <w:p w:rsidR="00404109" w:rsidRPr="00377AA7" w:rsidRDefault="00404109" w:rsidP="00404109">
      <w:pPr>
        <w:jc w:val="right"/>
        <w:rPr>
          <w:rFonts w:ascii="GHEA Grapalat" w:hAnsi="GHEA Grapalat"/>
          <w:sz w:val="20"/>
        </w:rPr>
      </w:pPr>
      <w:r w:rsidRPr="00377AA7">
        <w:rPr>
          <w:rFonts w:ascii="GHEA Grapalat" w:hAnsi="GHEA Grapalat"/>
          <w:sz w:val="20"/>
        </w:rPr>
        <w:t xml:space="preserve">                                                                                                                                                                                                            </w:t>
      </w:r>
      <w:r w:rsidRPr="00377AA7">
        <w:rPr>
          <w:rFonts w:ascii="GHEA Grapalat" w:hAnsi="GHEA Grapalat" w:cs="Sylfaen"/>
          <w:sz w:val="18"/>
        </w:rPr>
        <w:t>ՀՀ</w:t>
      </w:r>
      <w:r w:rsidRPr="00377AA7">
        <w:rPr>
          <w:rFonts w:ascii="GHEA Grapalat" w:hAnsi="GHEA Grapalat" w:cs="Sylfaen"/>
          <w:sz w:val="18"/>
          <w:lang w:val="es-ES"/>
        </w:rPr>
        <w:t xml:space="preserve"> </w:t>
      </w:r>
      <w:r w:rsidRPr="00377AA7">
        <w:rPr>
          <w:rFonts w:ascii="GHEA Grapalat" w:hAnsi="GHEA Grapalat" w:cs="Sylfaen"/>
          <w:sz w:val="18"/>
        </w:rPr>
        <w:t>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243"/>
        <w:gridCol w:w="2064"/>
        <w:gridCol w:w="464"/>
        <w:gridCol w:w="464"/>
        <w:gridCol w:w="464"/>
        <w:gridCol w:w="464"/>
        <w:gridCol w:w="464"/>
        <w:gridCol w:w="464"/>
        <w:gridCol w:w="464"/>
        <w:gridCol w:w="464"/>
        <w:gridCol w:w="464"/>
        <w:gridCol w:w="464"/>
        <w:gridCol w:w="464"/>
        <w:gridCol w:w="464"/>
        <w:gridCol w:w="731"/>
      </w:tblGrid>
      <w:tr w:rsidR="00404109" w:rsidRPr="00377AA7" w:rsidTr="006F2DFF">
        <w:tc>
          <w:tcPr>
            <w:tcW w:w="11057" w:type="dxa"/>
            <w:gridSpan w:val="16"/>
          </w:tcPr>
          <w:p w:rsidR="00404109" w:rsidRPr="00377AA7" w:rsidRDefault="00404109" w:rsidP="00A9024E">
            <w:pPr>
              <w:jc w:val="center"/>
              <w:rPr>
                <w:rFonts w:ascii="GHEA Grapalat" w:hAnsi="GHEA Grapalat"/>
                <w:sz w:val="18"/>
                <w:lang w:val="es-ES"/>
              </w:rPr>
            </w:pPr>
            <w:r w:rsidRPr="00377AA7">
              <w:rPr>
                <w:rFonts w:ascii="GHEA Grapalat" w:hAnsi="GHEA Grapalat"/>
                <w:sz w:val="18"/>
                <w:lang w:val="es-ES"/>
              </w:rPr>
              <w:t>Ծառայության</w:t>
            </w:r>
          </w:p>
        </w:tc>
      </w:tr>
      <w:tr w:rsidR="00404109" w:rsidRPr="007E048A" w:rsidTr="00185121">
        <w:tc>
          <w:tcPr>
            <w:tcW w:w="1451"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հրավերով նախատեսված չափաբաժնի համարը</w:t>
            </w:r>
          </w:p>
        </w:tc>
        <w:tc>
          <w:tcPr>
            <w:tcW w:w="1243"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գնումների</w:t>
            </w:r>
            <w:r w:rsidRPr="00377AA7">
              <w:rPr>
                <w:rFonts w:ascii="GHEA Grapalat" w:hAnsi="GHEA Grapalat"/>
                <w:sz w:val="18"/>
                <w:lang w:val="es-ES"/>
              </w:rPr>
              <w:t xml:space="preserve"> </w:t>
            </w:r>
            <w:r w:rsidRPr="00377AA7">
              <w:rPr>
                <w:rFonts w:ascii="GHEA Grapalat" w:hAnsi="GHEA Grapalat"/>
                <w:sz w:val="18"/>
              </w:rPr>
              <w:t>պլանով</w:t>
            </w:r>
            <w:r w:rsidRPr="00377AA7">
              <w:rPr>
                <w:rFonts w:ascii="GHEA Grapalat" w:hAnsi="GHEA Grapalat"/>
                <w:sz w:val="18"/>
                <w:lang w:val="es-ES"/>
              </w:rPr>
              <w:t xml:space="preserve"> </w:t>
            </w:r>
            <w:r w:rsidRPr="00377AA7">
              <w:rPr>
                <w:rFonts w:ascii="GHEA Grapalat" w:hAnsi="GHEA Grapalat"/>
                <w:sz w:val="18"/>
              </w:rPr>
              <w:t>նախատեսված</w:t>
            </w:r>
            <w:r w:rsidRPr="00377AA7">
              <w:rPr>
                <w:rFonts w:ascii="GHEA Grapalat" w:hAnsi="GHEA Grapalat"/>
                <w:sz w:val="18"/>
                <w:lang w:val="es-ES"/>
              </w:rPr>
              <w:t xml:space="preserve"> </w:t>
            </w:r>
            <w:r w:rsidRPr="00377AA7">
              <w:rPr>
                <w:rFonts w:ascii="GHEA Grapalat" w:hAnsi="GHEA Grapalat"/>
                <w:sz w:val="18"/>
              </w:rPr>
              <w:t>միջանցիկ</w:t>
            </w:r>
            <w:r w:rsidRPr="00377AA7">
              <w:rPr>
                <w:rFonts w:ascii="GHEA Grapalat" w:hAnsi="GHEA Grapalat"/>
                <w:sz w:val="18"/>
                <w:lang w:val="es-ES"/>
              </w:rPr>
              <w:t xml:space="preserve"> </w:t>
            </w:r>
            <w:r w:rsidRPr="00377AA7">
              <w:rPr>
                <w:rFonts w:ascii="GHEA Grapalat" w:hAnsi="GHEA Grapalat"/>
                <w:sz w:val="18"/>
              </w:rPr>
              <w:t>ծածկագիրը</w:t>
            </w:r>
            <w:r w:rsidRPr="00377AA7">
              <w:rPr>
                <w:rFonts w:ascii="GHEA Grapalat" w:hAnsi="GHEA Grapalat"/>
                <w:sz w:val="18"/>
                <w:lang w:val="es-ES"/>
              </w:rPr>
              <w:t xml:space="preserve">` </w:t>
            </w:r>
            <w:r w:rsidRPr="00377AA7">
              <w:rPr>
                <w:rFonts w:ascii="GHEA Grapalat" w:hAnsi="GHEA Grapalat"/>
                <w:sz w:val="18"/>
              </w:rPr>
              <w:t>ըստ</w:t>
            </w:r>
            <w:r w:rsidRPr="00377AA7">
              <w:rPr>
                <w:rFonts w:ascii="GHEA Grapalat" w:hAnsi="GHEA Grapalat"/>
                <w:sz w:val="18"/>
                <w:lang w:val="es-ES"/>
              </w:rPr>
              <w:t xml:space="preserve"> </w:t>
            </w:r>
            <w:r w:rsidRPr="00377AA7">
              <w:rPr>
                <w:rFonts w:ascii="GHEA Grapalat" w:hAnsi="GHEA Grapalat"/>
                <w:sz w:val="18"/>
              </w:rPr>
              <w:t>ԳՄԱ</w:t>
            </w:r>
            <w:r w:rsidRPr="00377AA7">
              <w:rPr>
                <w:rFonts w:ascii="GHEA Grapalat" w:hAnsi="GHEA Grapalat"/>
                <w:sz w:val="18"/>
                <w:lang w:val="es-ES"/>
              </w:rPr>
              <w:t xml:space="preserve"> </w:t>
            </w:r>
            <w:r w:rsidRPr="00377AA7">
              <w:rPr>
                <w:rFonts w:ascii="GHEA Grapalat" w:hAnsi="GHEA Grapalat"/>
                <w:sz w:val="18"/>
              </w:rPr>
              <w:t>դասակարգման</w:t>
            </w:r>
            <w:r w:rsidRPr="00377AA7">
              <w:rPr>
                <w:rFonts w:ascii="GHEA Grapalat" w:hAnsi="GHEA Grapalat"/>
                <w:sz w:val="18"/>
                <w:lang w:val="es-ES"/>
              </w:rPr>
              <w:t xml:space="preserve"> (CPV)</w:t>
            </w:r>
          </w:p>
        </w:tc>
        <w:tc>
          <w:tcPr>
            <w:tcW w:w="2064" w:type="dxa"/>
            <w:vAlign w:val="center"/>
          </w:tcPr>
          <w:p w:rsidR="00404109" w:rsidRPr="00377AA7" w:rsidRDefault="00404109" w:rsidP="00A9024E">
            <w:pPr>
              <w:jc w:val="center"/>
              <w:rPr>
                <w:rFonts w:ascii="GHEA Grapalat" w:hAnsi="GHEA Grapalat"/>
                <w:sz w:val="18"/>
                <w:lang w:val="es-ES"/>
              </w:rPr>
            </w:pPr>
            <w:r w:rsidRPr="00377AA7">
              <w:rPr>
                <w:rFonts w:ascii="GHEA Grapalat" w:hAnsi="GHEA Grapalat"/>
                <w:sz w:val="18"/>
              </w:rPr>
              <w:t>անվանումը</w:t>
            </w:r>
          </w:p>
        </w:tc>
        <w:tc>
          <w:tcPr>
            <w:tcW w:w="6299" w:type="dxa"/>
            <w:gridSpan w:val="13"/>
            <w:vAlign w:val="center"/>
          </w:tcPr>
          <w:p w:rsidR="00404109" w:rsidRPr="00377AA7" w:rsidRDefault="00404109" w:rsidP="00A9024E">
            <w:pPr>
              <w:jc w:val="both"/>
              <w:rPr>
                <w:rFonts w:ascii="GHEA Grapalat" w:hAnsi="GHEA Grapalat"/>
                <w:sz w:val="18"/>
                <w:lang w:val="es-ES"/>
              </w:rPr>
            </w:pPr>
            <w:r w:rsidRPr="00377AA7">
              <w:rPr>
                <w:rFonts w:ascii="GHEA Grapalat" w:hAnsi="GHEA Grapalat"/>
                <w:sz w:val="18"/>
                <w:lang w:val="es-ES"/>
              </w:rPr>
              <w:t>դիմաց վճարումները նախատեսվում է իրականացնել 20  թ-ին` ըստ ամիսների, այդ թվում**</w:t>
            </w:r>
          </w:p>
        </w:tc>
      </w:tr>
      <w:tr w:rsidR="00404109" w:rsidRPr="00377AA7" w:rsidTr="00185121">
        <w:trPr>
          <w:trHeight w:val="1538"/>
        </w:trPr>
        <w:tc>
          <w:tcPr>
            <w:tcW w:w="1451" w:type="dxa"/>
          </w:tcPr>
          <w:p w:rsidR="00404109" w:rsidRPr="00377AA7" w:rsidRDefault="00404109" w:rsidP="00A9024E">
            <w:pPr>
              <w:jc w:val="center"/>
              <w:rPr>
                <w:rFonts w:ascii="GHEA Grapalat" w:hAnsi="GHEA Grapalat"/>
                <w:sz w:val="20"/>
                <w:lang w:val="es-ES"/>
              </w:rPr>
            </w:pPr>
          </w:p>
        </w:tc>
        <w:tc>
          <w:tcPr>
            <w:tcW w:w="1243" w:type="dxa"/>
          </w:tcPr>
          <w:p w:rsidR="00404109" w:rsidRPr="00377AA7" w:rsidRDefault="00404109" w:rsidP="00A9024E">
            <w:pPr>
              <w:jc w:val="center"/>
              <w:rPr>
                <w:rFonts w:ascii="GHEA Grapalat" w:hAnsi="GHEA Grapalat"/>
                <w:sz w:val="20"/>
                <w:lang w:val="es-ES"/>
              </w:rPr>
            </w:pPr>
          </w:p>
        </w:tc>
        <w:tc>
          <w:tcPr>
            <w:tcW w:w="2064" w:type="dxa"/>
          </w:tcPr>
          <w:p w:rsidR="00404109" w:rsidRPr="00377AA7" w:rsidRDefault="00404109" w:rsidP="00A9024E">
            <w:pPr>
              <w:jc w:val="center"/>
              <w:rPr>
                <w:rFonts w:ascii="GHEA Grapalat" w:hAnsi="GHEA Grapalat"/>
                <w:sz w:val="20"/>
                <w:lang w:val="es-ES"/>
              </w:rPr>
            </w:pP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հունվար</w:t>
            </w:r>
          </w:p>
        </w:tc>
        <w:tc>
          <w:tcPr>
            <w:tcW w:w="464" w:type="dxa"/>
            <w:textDirection w:val="btLr"/>
            <w:vAlign w:val="center"/>
          </w:tcPr>
          <w:p w:rsidR="00404109" w:rsidRPr="00377AA7" w:rsidRDefault="00404109" w:rsidP="00A9024E">
            <w:pPr>
              <w:ind w:left="113" w:right="-7"/>
              <w:jc w:val="center"/>
              <w:rPr>
                <w:rFonts w:ascii="GHEA Grapalat" w:hAnsi="GHEA Grapalat" w:cs="Sylfaen"/>
                <w:sz w:val="18"/>
                <w:szCs w:val="22"/>
                <w:lang w:val="pt-BR"/>
              </w:rPr>
            </w:pPr>
            <w:r w:rsidRPr="00377AA7">
              <w:rPr>
                <w:rFonts w:ascii="GHEA Grapalat" w:hAnsi="GHEA Grapalat" w:cs="Sylfaen"/>
                <w:sz w:val="18"/>
                <w:szCs w:val="22"/>
                <w:lang w:val="pt-BR"/>
              </w:rPr>
              <w:t>փետրվար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մարտ</w:t>
            </w:r>
          </w:p>
        </w:tc>
        <w:tc>
          <w:tcPr>
            <w:tcW w:w="464" w:type="dxa"/>
            <w:textDirection w:val="btLr"/>
            <w:vAlign w:val="center"/>
          </w:tcPr>
          <w:p w:rsidR="00404109" w:rsidRPr="00377AA7" w:rsidRDefault="00404109" w:rsidP="00A9024E">
            <w:pPr>
              <w:ind w:left="113" w:right="-7"/>
              <w:jc w:val="center"/>
              <w:rPr>
                <w:rFonts w:ascii="GHEA Grapalat" w:hAnsi="GHEA Grapalat" w:cs="Sylfaen"/>
                <w:sz w:val="18"/>
                <w:szCs w:val="22"/>
                <w:lang w:val="pt-BR"/>
              </w:rPr>
            </w:pPr>
            <w:r w:rsidRPr="00377AA7">
              <w:rPr>
                <w:rFonts w:ascii="GHEA Grapalat" w:hAnsi="GHEA Grapalat" w:cs="Sylfaen"/>
                <w:sz w:val="18"/>
                <w:szCs w:val="22"/>
                <w:lang w:val="pt-BR"/>
              </w:rPr>
              <w:t>ապրիլ</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մայիս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հունիս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հուլիս</w:t>
            </w:r>
            <w:r w:rsidRPr="00377AA7">
              <w:rPr>
                <w:rFonts w:ascii="GHEA Grapalat" w:hAnsi="GHEA Grapalat" w:cs="Times Armenian"/>
                <w:sz w:val="18"/>
                <w:szCs w:val="22"/>
                <w:lang w:val="pt-BR"/>
              </w:rPr>
              <w:t xml:space="preserve"> </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օգոստոս</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սեպտեմբեր</w:t>
            </w:r>
            <w:r w:rsidRPr="00377AA7">
              <w:rPr>
                <w:rFonts w:ascii="GHEA Grapalat" w:hAnsi="GHEA Grapalat" w:cs="Times Armenian"/>
                <w:sz w:val="18"/>
                <w:szCs w:val="22"/>
                <w:lang w:val="pt-BR"/>
              </w:rPr>
              <w:t xml:space="preserve"> </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հոկտեմբեր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sz w:val="18"/>
              </w:rPr>
              <w:t xml:space="preserve"> </w:t>
            </w:r>
            <w:r w:rsidRPr="00377AA7">
              <w:rPr>
                <w:rFonts w:ascii="GHEA Grapalat" w:hAnsi="GHEA Grapalat" w:cs="Sylfaen"/>
                <w:sz w:val="18"/>
                <w:szCs w:val="22"/>
                <w:lang w:val="pt-BR"/>
              </w:rPr>
              <w:t>նոյեմբեր</w:t>
            </w:r>
          </w:p>
        </w:tc>
        <w:tc>
          <w:tcPr>
            <w:tcW w:w="464" w:type="dxa"/>
            <w:textDirection w:val="btLr"/>
            <w:vAlign w:val="center"/>
          </w:tcPr>
          <w:p w:rsidR="00404109" w:rsidRPr="00377AA7" w:rsidRDefault="00404109" w:rsidP="00A9024E">
            <w:pPr>
              <w:ind w:left="113" w:right="-7"/>
              <w:jc w:val="center"/>
              <w:rPr>
                <w:rFonts w:ascii="GHEA Grapalat" w:hAnsi="GHEA Grapalat"/>
                <w:sz w:val="18"/>
                <w:szCs w:val="22"/>
                <w:lang w:val="pt-BR"/>
              </w:rPr>
            </w:pPr>
            <w:r w:rsidRPr="00377AA7">
              <w:rPr>
                <w:rFonts w:ascii="GHEA Grapalat" w:hAnsi="GHEA Grapalat" w:cs="Sylfaen"/>
                <w:sz w:val="18"/>
                <w:szCs w:val="22"/>
                <w:lang w:val="pt-BR"/>
              </w:rPr>
              <w:t>դեկտեմբեր</w:t>
            </w:r>
          </w:p>
        </w:tc>
        <w:tc>
          <w:tcPr>
            <w:tcW w:w="731" w:type="dxa"/>
            <w:vAlign w:val="center"/>
          </w:tcPr>
          <w:p w:rsidR="00404109" w:rsidRPr="00377AA7" w:rsidRDefault="00404109" w:rsidP="00A9024E">
            <w:pPr>
              <w:ind w:right="-1"/>
              <w:jc w:val="center"/>
              <w:rPr>
                <w:rFonts w:ascii="GHEA Grapalat" w:hAnsi="GHEA Grapalat"/>
                <w:sz w:val="18"/>
                <w:szCs w:val="22"/>
                <w:lang w:val="pt-BR"/>
              </w:rPr>
            </w:pPr>
            <w:r w:rsidRPr="00377AA7">
              <w:rPr>
                <w:rFonts w:ascii="GHEA Grapalat" w:hAnsi="GHEA Grapalat" w:cs="Sylfaen"/>
                <w:sz w:val="18"/>
                <w:szCs w:val="22"/>
                <w:lang w:val="pt-BR"/>
              </w:rPr>
              <w:t>Ընդամենը</w:t>
            </w:r>
          </w:p>
          <w:p w:rsidR="00404109" w:rsidRPr="00377AA7" w:rsidRDefault="00404109" w:rsidP="00A9024E">
            <w:pPr>
              <w:jc w:val="center"/>
              <w:rPr>
                <w:rFonts w:ascii="GHEA Grapalat" w:hAnsi="GHEA Grapalat"/>
                <w:sz w:val="18"/>
                <w:lang w:val="es-ES"/>
              </w:rPr>
            </w:pPr>
          </w:p>
        </w:tc>
      </w:tr>
      <w:tr w:rsidR="00185121" w:rsidRPr="00377AA7" w:rsidTr="00185121">
        <w:trPr>
          <w:trHeight w:val="174"/>
        </w:trPr>
        <w:tc>
          <w:tcPr>
            <w:tcW w:w="1451" w:type="dxa"/>
          </w:tcPr>
          <w:p w:rsidR="00185121" w:rsidRPr="00377AA7" w:rsidRDefault="00185121" w:rsidP="00185121">
            <w:pPr>
              <w:jc w:val="center"/>
              <w:rPr>
                <w:rFonts w:ascii="GHEA Grapalat" w:hAnsi="GHEA Grapalat"/>
                <w:sz w:val="20"/>
                <w:szCs w:val="20"/>
              </w:rPr>
            </w:pPr>
            <w:r w:rsidRPr="00377AA7">
              <w:rPr>
                <w:rFonts w:ascii="GHEA Grapalat" w:hAnsi="GHEA Grapalat"/>
                <w:sz w:val="20"/>
                <w:szCs w:val="20"/>
              </w:rPr>
              <w:t>1</w:t>
            </w:r>
          </w:p>
        </w:tc>
        <w:tc>
          <w:tcPr>
            <w:tcW w:w="1243" w:type="dxa"/>
          </w:tcPr>
          <w:p w:rsidR="00185121" w:rsidRPr="00377AA7" w:rsidRDefault="00185121" w:rsidP="00185121">
            <w:pPr>
              <w:tabs>
                <w:tab w:val="left" w:pos="1248"/>
              </w:tabs>
              <w:autoSpaceDE w:val="0"/>
              <w:autoSpaceDN w:val="0"/>
              <w:adjustRightInd w:val="0"/>
              <w:spacing w:line="216" w:lineRule="atLeast"/>
              <w:jc w:val="center"/>
              <w:rPr>
                <w:rFonts w:ascii="Sylfaen" w:hAnsi="Sylfaen" w:cs="Arial LatArm"/>
                <w:sz w:val="20"/>
                <w:szCs w:val="20"/>
              </w:rPr>
            </w:pPr>
            <w:r w:rsidRPr="00377AA7">
              <w:rPr>
                <w:rFonts w:ascii="Sylfaen" w:hAnsi="Sylfaen" w:cs="Arial LatArm"/>
                <w:sz w:val="20"/>
                <w:szCs w:val="20"/>
              </w:rPr>
              <w:t>90511120</w:t>
            </w:r>
          </w:p>
          <w:p w:rsidR="00185121" w:rsidRPr="00377AA7" w:rsidRDefault="00185121" w:rsidP="00185121">
            <w:pPr>
              <w:jc w:val="center"/>
              <w:rPr>
                <w:rFonts w:ascii="GHEA Grapalat" w:hAnsi="GHEA Grapalat"/>
                <w:sz w:val="20"/>
                <w:szCs w:val="20"/>
              </w:rPr>
            </w:pPr>
          </w:p>
        </w:tc>
        <w:tc>
          <w:tcPr>
            <w:tcW w:w="2064" w:type="dxa"/>
          </w:tcPr>
          <w:p w:rsidR="00185121" w:rsidRPr="00377AA7" w:rsidRDefault="00185121" w:rsidP="00185121">
            <w:pPr>
              <w:jc w:val="center"/>
              <w:rPr>
                <w:rFonts w:ascii="GHEA Grapalat" w:hAnsi="GHEA Grapalat"/>
                <w:sz w:val="20"/>
                <w:lang w:val="es-ES"/>
              </w:rPr>
            </w:pPr>
            <w:r w:rsidRPr="00377AA7">
              <w:rPr>
                <w:rFonts w:ascii="GHEA Grapalat" w:hAnsi="GHEA Grapalat"/>
                <w:sz w:val="20"/>
                <w:lang w:val="es-ES"/>
              </w:rPr>
              <w:t>Կենցաղային աղբահանության ծառայություններ</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lang w:val="pt-BR"/>
              </w:rPr>
            </w:pPr>
            <w:r w:rsidRPr="00377AA7">
              <w:rPr>
                <w:rFonts w:ascii="GHEA Grapalat" w:hAnsi="GHEA Grapalat"/>
                <w:sz w:val="20"/>
                <w:lang w:val="pt-BR"/>
              </w:rPr>
              <w:t>... %</w:t>
            </w:r>
          </w:p>
        </w:tc>
        <w:tc>
          <w:tcPr>
            <w:tcW w:w="464" w:type="dxa"/>
          </w:tcPr>
          <w:p w:rsidR="00185121" w:rsidRPr="00377AA7" w:rsidRDefault="00185121" w:rsidP="00A9024E">
            <w:pPr>
              <w:jc w:val="center"/>
              <w:rPr>
                <w:rFonts w:ascii="GHEA Grapalat" w:hAnsi="GHEA Grapalat"/>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464"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cs="Arial"/>
                <w:sz w:val="18"/>
                <w:szCs w:val="18"/>
                <w:lang w:val="pt-BR"/>
              </w:rPr>
            </w:pPr>
            <w:r w:rsidRPr="00377AA7">
              <w:rPr>
                <w:rFonts w:ascii="GHEA Grapalat" w:hAnsi="GHEA Grapalat"/>
                <w:sz w:val="20"/>
                <w:lang w:val="pt-BR"/>
              </w:rPr>
              <w:t>... %</w:t>
            </w:r>
          </w:p>
        </w:tc>
        <w:tc>
          <w:tcPr>
            <w:tcW w:w="731" w:type="dxa"/>
          </w:tcPr>
          <w:p w:rsidR="00185121" w:rsidRPr="00377AA7" w:rsidRDefault="00185121" w:rsidP="00185121">
            <w:pPr>
              <w:rPr>
                <w:rFonts w:ascii="GHEA Grapalat" w:hAnsi="GHEA Grapalat"/>
                <w:sz w:val="20"/>
                <w:lang w:val="pt-BR"/>
              </w:rPr>
            </w:pPr>
          </w:p>
          <w:p w:rsidR="00185121" w:rsidRPr="00377AA7" w:rsidRDefault="00185121" w:rsidP="00A9024E">
            <w:pPr>
              <w:jc w:val="center"/>
              <w:rPr>
                <w:rFonts w:ascii="GHEA Grapalat" w:hAnsi="GHEA Grapalat"/>
                <w:b/>
                <w:lang w:val="pt-BR"/>
              </w:rPr>
            </w:pPr>
            <w:r w:rsidRPr="00377AA7">
              <w:rPr>
                <w:rFonts w:ascii="GHEA Grapalat" w:hAnsi="GHEA Grapalat"/>
                <w:sz w:val="20"/>
                <w:lang w:val="pt-BR"/>
              </w:rPr>
              <w:t>... %</w:t>
            </w:r>
          </w:p>
        </w:tc>
      </w:tr>
    </w:tbl>
    <w:p w:rsidR="00404109" w:rsidRPr="00377AA7" w:rsidRDefault="00404109" w:rsidP="00404109">
      <w:pPr>
        <w:rPr>
          <w:rFonts w:ascii="GHEA Grapalat" w:hAnsi="GHEA Grapalat"/>
          <w:i/>
          <w:sz w:val="18"/>
          <w:szCs w:val="18"/>
        </w:rPr>
      </w:pPr>
    </w:p>
    <w:p w:rsidR="00404109" w:rsidRPr="00377AA7" w:rsidRDefault="00404109" w:rsidP="00404109">
      <w:pPr>
        <w:jc w:val="both"/>
        <w:rPr>
          <w:rFonts w:ascii="GHEA Grapalat" w:hAnsi="GHEA Grapalat" w:cs="Sylfaen"/>
          <w:i/>
          <w:sz w:val="18"/>
          <w:szCs w:val="18"/>
          <w:lang w:val="pt-BR"/>
        </w:rPr>
      </w:pPr>
      <w:r w:rsidRPr="00377AA7">
        <w:rPr>
          <w:rFonts w:ascii="GHEA Grapalat" w:hAnsi="GHEA Grapalat"/>
          <w:i/>
          <w:sz w:val="18"/>
          <w:szCs w:val="18"/>
        </w:rPr>
        <w:t xml:space="preserve">* </w:t>
      </w:r>
      <w:r w:rsidRPr="00377AA7">
        <w:rPr>
          <w:rFonts w:ascii="GHEA Grapalat" w:hAnsi="GHEA Grapalat" w:cs="Sylfaen"/>
          <w:i/>
          <w:sz w:val="18"/>
          <w:szCs w:val="18"/>
          <w:lang w:val="pt-BR"/>
        </w:rPr>
        <w:t>Վճարման</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ենթակա</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գումարները</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ներկայացվում են աճողական</w:t>
      </w:r>
      <w:r w:rsidRPr="00377AA7">
        <w:rPr>
          <w:rFonts w:ascii="GHEA Grapalat" w:hAnsi="GHEA Grapalat" w:cs="Times Armenian"/>
          <w:i/>
          <w:sz w:val="18"/>
          <w:szCs w:val="18"/>
        </w:rPr>
        <w:t xml:space="preserve"> </w:t>
      </w:r>
      <w:r w:rsidRPr="00377AA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04109" w:rsidRPr="00377AA7" w:rsidRDefault="00404109" w:rsidP="00404109">
      <w:pPr>
        <w:jc w:val="both"/>
        <w:rPr>
          <w:rFonts w:ascii="GHEA Grapalat" w:hAnsi="GHEA Grapalat"/>
          <w:i/>
          <w:sz w:val="18"/>
          <w:szCs w:val="18"/>
          <w:lang w:val="pt-BR"/>
        </w:rPr>
      </w:pPr>
      <w:r w:rsidRPr="00377AA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404109" w:rsidRPr="00377AA7" w:rsidRDefault="00404109" w:rsidP="00404109">
      <w:pPr>
        <w:jc w:val="center"/>
        <w:rPr>
          <w:rFonts w:ascii="GHEA Grapalat" w:hAnsi="GHEA Grapalat"/>
          <w:sz w:val="20"/>
          <w:lang w:val="es-ES"/>
        </w:rPr>
      </w:pPr>
    </w:p>
    <w:p w:rsidR="006F2DFF" w:rsidRPr="007E048A" w:rsidRDefault="006F2DFF" w:rsidP="006F2DFF">
      <w:pPr>
        <w:ind w:firstLine="709"/>
        <w:jc w:val="both"/>
        <w:rPr>
          <w:rFonts w:ascii="Sylfaen" w:hAnsi="Sylfaen" w:cs="Arial"/>
          <w:b/>
          <w:lang w:val="pt-BR"/>
        </w:rPr>
      </w:pPr>
    </w:p>
    <w:p w:rsidR="006F2DFF" w:rsidRPr="007E048A" w:rsidRDefault="006F2DFF" w:rsidP="006F2DFF">
      <w:pPr>
        <w:ind w:firstLine="567"/>
        <w:rPr>
          <w:rFonts w:ascii="Sylfaen" w:hAnsi="Sylfaen"/>
          <w:i/>
          <w:lang w:val="pt-BR"/>
        </w:rPr>
      </w:pPr>
    </w:p>
    <w:p w:rsidR="006F2DFF" w:rsidRPr="007E048A" w:rsidRDefault="006F2DFF" w:rsidP="006F2DFF">
      <w:pPr>
        <w:ind w:firstLine="567"/>
        <w:rPr>
          <w:rFonts w:ascii="Sylfaen" w:hAnsi="Sylfaen"/>
          <w:i/>
          <w:lang w:val="pt-BR"/>
        </w:rPr>
      </w:pPr>
    </w:p>
    <w:p w:rsidR="006F2DFF" w:rsidRPr="007E048A" w:rsidRDefault="006F2DFF" w:rsidP="006F2DFF">
      <w:pPr>
        <w:ind w:firstLine="567"/>
        <w:rPr>
          <w:rFonts w:ascii="Sylfaen" w:hAnsi="Sylfaen"/>
          <w:i/>
          <w:lang w:val="pt-BR"/>
        </w:rPr>
      </w:pPr>
    </w:p>
    <w:tbl>
      <w:tblPr>
        <w:tblW w:w="9639" w:type="dxa"/>
        <w:jc w:val="center"/>
        <w:tblInd w:w="409" w:type="dxa"/>
        <w:tblLayout w:type="fixed"/>
        <w:tblLook w:val="0000" w:firstRow="0" w:lastRow="0" w:firstColumn="0" w:lastColumn="0" w:noHBand="0" w:noVBand="0"/>
      </w:tblPr>
      <w:tblGrid>
        <w:gridCol w:w="4536"/>
        <w:gridCol w:w="760"/>
        <w:gridCol w:w="4343"/>
      </w:tblGrid>
      <w:tr w:rsidR="007E5E5D" w:rsidRPr="00377AA7" w:rsidTr="00577751">
        <w:trPr>
          <w:jc w:val="center"/>
        </w:trPr>
        <w:tc>
          <w:tcPr>
            <w:tcW w:w="4536" w:type="dxa"/>
          </w:tcPr>
          <w:p w:rsidR="007E5E5D" w:rsidRPr="00377AA7" w:rsidRDefault="007E5E5D" w:rsidP="00577751">
            <w:pPr>
              <w:spacing w:line="360" w:lineRule="auto"/>
              <w:jc w:val="center"/>
              <w:rPr>
                <w:rFonts w:ascii="Sylfaen" w:hAnsi="Sylfaen" w:cs="Sylfaen"/>
                <w:b/>
                <w:bCs/>
                <w:sz w:val="20"/>
                <w:szCs w:val="20"/>
                <w:lang w:val="nb-NO"/>
              </w:rPr>
            </w:pPr>
            <w:r w:rsidRPr="00377AA7">
              <w:rPr>
                <w:rFonts w:ascii="Sylfaen" w:hAnsi="Sylfaen" w:cs="Sylfaen"/>
                <w:b/>
                <w:bCs/>
                <w:sz w:val="20"/>
                <w:szCs w:val="20"/>
                <w:lang w:val="nb-NO"/>
              </w:rPr>
              <w:t>ՊԱՏՎԻՐԱՏՈՒ</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Նիզամի համայնքապետարան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գ. Նիզամի Սայաթ-Նովա փող   12</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հվհհ 03801617</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 Հ ֆին.նախ.գործառնական վարչություն</w:t>
            </w:r>
          </w:p>
          <w:p w:rsidR="007E5E5D" w:rsidRPr="007E5E5D" w:rsidRDefault="007E5E5D" w:rsidP="00577751">
            <w:pPr>
              <w:jc w:val="center"/>
              <w:rPr>
                <w:rFonts w:ascii="GHEA Grapalat" w:hAnsi="GHEA Grapalat"/>
                <w:sz w:val="20"/>
                <w:lang w:val="hy-AM"/>
              </w:rPr>
            </w:pPr>
            <w:r w:rsidRPr="007E5E5D">
              <w:rPr>
                <w:rFonts w:ascii="GHEA Grapalat" w:hAnsi="GHEA Grapalat"/>
                <w:sz w:val="20"/>
                <w:lang w:val="hy-AM"/>
              </w:rPr>
              <w:t>հ/հ 900432287028</w:t>
            </w:r>
          </w:p>
          <w:p w:rsidR="007E5E5D" w:rsidRPr="007E5E5D" w:rsidRDefault="007E5E5D" w:rsidP="00577751">
            <w:pPr>
              <w:jc w:val="center"/>
              <w:rPr>
                <w:rFonts w:ascii="GHEA Grapalat" w:hAnsi="GHEA Grapalat"/>
                <w:sz w:val="22"/>
                <w:szCs w:val="22"/>
                <w:lang w:val="hy-AM"/>
              </w:rPr>
            </w:pPr>
          </w:p>
          <w:p w:rsidR="007E5E5D" w:rsidRPr="00377AA7" w:rsidRDefault="007E5E5D" w:rsidP="00577751">
            <w:pPr>
              <w:jc w:val="center"/>
              <w:rPr>
                <w:rFonts w:ascii="Sylfaen" w:hAnsi="Sylfaen"/>
                <w:lang w:val="hy-AM"/>
              </w:rPr>
            </w:pPr>
            <w:r w:rsidRPr="00377AA7">
              <w:rPr>
                <w:rFonts w:ascii="Sylfaen" w:hAnsi="Sylfaen"/>
                <w:lang w:val="hy-AM"/>
              </w:rPr>
              <w:t>---------------------------------</w:t>
            </w:r>
          </w:p>
          <w:p w:rsidR="007E5E5D" w:rsidRPr="00377AA7" w:rsidRDefault="007E5E5D" w:rsidP="00577751">
            <w:pPr>
              <w:jc w:val="center"/>
              <w:rPr>
                <w:rFonts w:ascii="Sylfaen" w:hAnsi="Sylfaen"/>
                <w:sz w:val="18"/>
                <w:szCs w:val="18"/>
                <w:lang w:val="hy-AM"/>
              </w:rPr>
            </w:pPr>
            <w:r w:rsidRPr="00377AA7">
              <w:rPr>
                <w:rFonts w:ascii="Sylfaen" w:hAnsi="Sylfaen"/>
                <w:sz w:val="18"/>
                <w:szCs w:val="18"/>
                <w:lang w:val="hy-AM"/>
              </w:rPr>
              <w:t>/</w:t>
            </w:r>
            <w:r w:rsidRPr="00377AA7">
              <w:rPr>
                <w:rFonts w:ascii="Sylfaen" w:hAnsi="Sylfaen" w:cs="Sylfaen"/>
                <w:sz w:val="18"/>
                <w:szCs w:val="18"/>
                <w:lang w:val="hy-AM"/>
              </w:rPr>
              <w:t>ստորագրություն</w:t>
            </w:r>
            <w:r w:rsidRPr="00377AA7">
              <w:rPr>
                <w:rFonts w:ascii="Sylfaen" w:hAnsi="Sylfaen"/>
                <w:sz w:val="18"/>
                <w:szCs w:val="18"/>
                <w:lang w:val="hy-AM"/>
              </w:rPr>
              <w:t>/</w:t>
            </w:r>
          </w:p>
          <w:p w:rsidR="007E5E5D" w:rsidRPr="00377AA7" w:rsidRDefault="007E5E5D" w:rsidP="00577751">
            <w:pPr>
              <w:jc w:val="center"/>
              <w:rPr>
                <w:rFonts w:ascii="Sylfaen" w:hAnsi="Sylfaen"/>
                <w:sz w:val="18"/>
                <w:szCs w:val="18"/>
                <w:lang w:val="hy-AM"/>
              </w:rPr>
            </w:pPr>
            <w:r w:rsidRPr="00377AA7">
              <w:rPr>
                <w:rFonts w:ascii="Sylfaen" w:hAnsi="Sylfaen" w:cs="Sylfaen"/>
                <w:sz w:val="18"/>
                <w:szCs w:val="18"/>
                <w:lang w:val="hy-AM"/>
              </w:rPr>
              <w:t>Կ</w:t>
            </w:r>
            <w:r w:rsidRPr="00377AA7">
              <w:rPr>
                <w:rFonts w:ascii="Sylfaen" w:hAnsi="Sylfaen"/>
                <w:sz w:val="18"/>
                <w:szCs w:val="18"/>
                <w:lang w:val="hy-AM"/>
              </w:rPr>
              <w:t>.</w:t>
            </w:r>
            <w:r w:rsidRPr="00377AA7">
              <w:rPr>
                <w:rFonts w:ascii="Sylfaen" w:hAnsi="Sylfaen" w:cs="Sylfaen"/>
                <w:sz w:val="18"/>
                <w:szCs w:val="18"/>
                <w:lang w:val="hy-AM"/>
              </w:rPr>
              <w:t>Տ</w:t>
            </w:r>
          </w:p>
        </w:tc>
        <w:tc>
          <w:tcPr>
            <w:tcW w:w="760" w:type="dxa"/>
          </w:tcPr>
          <w:p w:rsidR="007E5E5D" w:rsidRPr="00377AA7" w:rsidRDefault="007E5E5D" w:rsidP="00577751">
            <w:pPr>
              <w:spacing w:line="360" w:lineRule="auto"/>
              <w:jc w:val="center"/>
              <w:rPr>
                <w:rFonts w:ascii="Sylfaen" w:hAnsi="Sylfaen"/>
                <w:lang w:val="hy-AM"/>
              </w:rPr>
            </w:pPr>
          </w:p>
        </w:tc>
        <w:tc>
          <w:tcPr>
            <w:tcW w:w="4343" w:type="dxa"/>
          </w:tcPr>
          <w:p w:rsidR="007E5E5D" w:rsidRPr="00377AA7" w:rsidRDefault="007E5E5D" w:rsidP="00577751">
            <w:pPr>
              <w:spacing w:line="360" w:lineRule="auto"/>
              <w:jc w:val="center"/>
              <w:rPr>
                <w:rFonts w:ascii="Sylfaen" w:hAnsi="Sylfaen" w:cs="Sylfaen"/>
                <w:b/>
                <w:bCs/>
                <w:sz w:val="20"/>
                <w:szCs w:val="20"/>
                <w:lang w:val="ru-RU"/>
              </w:rPr>
            </w:pPr>
            <w:r w:rsidRPr="00377AA7">
              <w:rPr>
                <w:rFonts w:ascii="Sylfaen" w:hAnsi="Sylfaen" w:cs="Sylfaen"/>
                <w:b/>
                <w:bCs/>
                <w:sz w:val="20"/>
                <w:szCs w:val="20"/>
                <w:lang w:val="pt-BR"/>
              </w:rPr>
              <w:t>ԿԱՊԱԼԱՌՈՒ</w:t>
            </w:r>
          </w:p>
          <w:p w:rsidR="007E5E5D" w:rsidRPr="00377AA7" w:rsidRDefault="007E5E5D" w:rsidP="00577751">
            <w:pPr>
              <w:jc w:val="center"/>
              <w:rPr>
                <w:rFonts w:ascii="Sylfaen" w:hAnsi="Sylfaen"/>
                <w:lang w:val="ru-RU"/>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rPr>
            </w:pPr>
          </w:p>
          <w:p w:rsidR="007E5E5D" w:rsidRPr="00377AA7" w:rsidRDefault="007E5E5D" w:rsidP="00577751">
            <w:pPr>
              <w:jc w:val="center"/>
              <w:rPr>
                <w:rFonts w:ascii="Sylfaen" w:hAnsi="Sylfaen"/>
                <w:lang w:val="ru-RU"/>
              </w:rPr>
            </w:pPr>
            <w:r w:rsidRPr="00377AA7">
              <w:rPr>
                <w:rFonts w:ascii="Sylfaen" w:hAnsi="Sylfaen"/>
                <w:lang w:val="ru-RU"/>
              </w:rPr>
              <w:t>---------------------------------</w:t>
            </w:r>
          </w:p>
          <w:p w:rsidR="007E5E5D" w:rsidRPr="00377AA7" w:rsidRDefault="007E5E5D" w:rsidP="00577751">
            <w:pPr>
              <w:jc w:val="center"/>
              <w:rPr>
                <w:rFonts w:ascii="Sylfaen" w:hAnsi="Sylfaen"/>
                <w:sz w:val="18"/>
                <w:szCs w:val="18"/>
              </w:rPr>
            </w:pPr>
            <w:r w:rsidRPr="00377AA7">
              <w:rPr>
                <w:rFonts w:ascii="Sylfaen" w:hAnsi="Sylfaen"/>
                <w:sz w:val="18"/>
                <w:szCs w:val="18"/>
              </w:rPr>
              <w:t>/</w:t>
            </w:r>
            <w:r w:rsidRPr="00377AA7">
              <w:rPr>
                <w:rFonts w:ascii="Sylfaen" w:hAnsi="Sylfaen" w:cs="Sylfaen"/>
                <w:sz w:val="18"/>
                <w:szCs w:val="18"/>
                <w:lang w:val="ru-RU"/>
              </w:rPr>
              <w:t>ստորագրություն</w:t>
            </w:r>
            <w:r w:rsidRPr="00377AA7">
              <w:rPr>
                <w:rFonts w:ascii="Sylfaen" w:hAnsi="Sylfaen"/>
                <w:sz w:val="18"/>
                <w:szCs w:val="18"/>
              </w:rPr>
              <w:t>/</w:t>
            </w:r>
          </w:p>
          <w:p w:rsidR="007E5E5D" w:rsidRPr="00377AA7" w:rsidRDefault="007E5E5D" w:rsidP="00577751">
            <w:pPr>
              <w:jc w:val="center"/>
              <w:rPr>
                <w:rFonts w:ascii="Sylfaen" w:hAnsi="Sylfaen"/>
                <w:sz w:val="22"/>
                <w:szCs w:val="22"/>
                <w:lang w:val="ru-RU"/>
              </w:rPr>
            </w:pPr>
            <w:r w:rsidRPr="00377AA7">
              <w:rPr>
                <w:rFonts w:ascii="Sylfaen" w:hAnsi="Sylfaen" w:cs="Sylfaen"/>
                <w:sz w:val="18"/>
                <w:szCs w:val="18"/>
                <w:lang w:val="ru-RU"/>
              </w:rPr>
              <w:t>Կ</w:t>
            </w:r>
            <w:r w:rsidRPr="00377AA7">
              <w:rPr>
                <w:rFonts w:ascii="Sylfaen" w:hAnsi="Sylfaen"/>
                <w:sz w:val="18"/>
                <w:szCs w:val="18"/>
                <w:lang w:val="ru-RU"/>
              </w:rPr>
              <w:t>.</w:t>
            </w:r>
            <w:r w:rsidRPr="00377AA7">
              <w:rPr>
                <w:rFonts w:ascii="Sylfaen" w:hAnsi="Sylfaen" w:cs="Sylfaen"/>
                <w:sz w:val="18"/>
                <w:szCs w:val="18"/>
                <w:lang w:val="ru-RU"/>
              </w:rPr>
              <w:t>Տ</w:t>
            </w:r>
          </w:p>
        </w:tc>
      </w:tr>
    </w:tbl>
    <w:p w:rsidR="00404109" w:rsidRPr="00377AA7" w:rsidRDefault="00404109" w:rsidP="00404109">
      <w:pPr>
        <w:jc w:val="right"/>
        <w:rPr>
          <w:rFonts w:ascii="GHEA Grapalat" w:hAnsi="GHEA Grapalat"/>
          <w:sz w:val="20"/>
          <w:lang w:val="es-ES"/>
        </w:rPr>
      </w:pPr>
    </w:p>
    <w:p w:rsidR="00404109" w:rsidRPr="00377AA7" w:rsidRDefault="00404109" w:rsidP="00404109">
      <w:pPr>
        <w:rPr>
          <w:rFonts w:ascii="GHEA Grapalat" w:hAnsi="GHEA Grapalat"/>
          <w:sz w:val="20"/>
          <w:lang w:val="ru-RU"/>
        </w:rPr>
        <w:sectPr w:rsidR="00404109" w:rsidRPr="00377AA7" w:rsidSect="00A9024E">
          <w:footnotePr>
            <w:pos w:val="beneathText"/>
          </w:footnotePr>
          <w:pgSz w:w="11906" w:h="16838" w:code="9"/>
          <w:pgMar w:top="533" w:right="849" w:bottom="720" w:left="663" w:header="561" w:footer="561" w:gutter="0"/>
          <w:cols w:space="720"/>
        </w:sectPr>
      </w:pP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lang w:val="ru-RU"/>
        </w:rPr>
        <w:lastRenderedPageBreak/>
        <w:t xml:space="preserve">Հավելված </w:t>
      </w:r>
      <w:r w:rsidRPr="00377AA7">
        <w:rPr>
          <w:rFonts w:ascii="GHEA Grapalat" w:hAnsi="GHEA Grapalat" w:cs="TimesArmenianPSMT"/>
          <w:i/>
          <w:sz w:val="20"/>
        </w:rPr>
        <w:t>3</w:t>
      </w:r>
    </w:p>
    <w:p w:rsidR="00404109" w:rsidRPr="00377AA7" w:rsidRDefault="00404109" w:rsidP="00404109">
      <w:pPr>
        <w:autoSpaceDE w:val="0"/>
        <w:autoSpaceDN w:val="0"/>
        <w:adjustRightInd w:val="0"/>
        <w:jc w:val="right"/>
        <w:rPr>
          <w:rFonts w:ascii="GHEA Grapalat" w:hAnsi="GHEA Grapalat" w:cs="TimesArmenianPSMT"/>
          <w:i/>
          <w:sz w:val="20"/>
          <w:lang w:val="ru-RU"/>
        </w:rPr>
      </w:pPr>
      <w:r w:rsidRPr="00377AA7">
        <w:rPr>
          <w:rFonts w:ascii="GHEA Grapalat" w:hAnsi="GHEA Grapalat" w:cs="TimesArmenianPSMT"/>
          <w:i/>
          <w:sz w:val="20"/>
          <w:lang w:val="ru-RU"/>
        </w:rPr>
        <w:t xml:space="preserve">«         »              20  թ. կնքված </w:t>
      </w:r>
    </w:p>
    <w:p w:rsidR="00404109" w:rsidRPr="00377AA7" w:rsidRDefault="00404109" w:rsidP="00404109">
      <w:pPr>
        <w:autoSpaceDE w:val="0"/>
        <w:autoSpaceDN w:val="0"/>
        <w:adjustRightInd w:val="0"/>
        <w:jc w:val="right"/>
        <w:rPr>
          <w:rFonts w:ascii="GHEA Grapalat" w:hAnsi="GHEA Grapalat" w:cs="TimesArmenianPSMT"/>
          <w:i/>
          <w:sz w:val="20"/>
          <w:lang w:val="ru-RU"/>
        </w:rPr>
      </w:pPr>
      <w:r w:rsidRPr="00377AA7">
        <w:rPr>
          <w:rFonts w:ascii="GHEA Grapalat" w:hAnsi="GHEA Grapalat" w:cs="TimesArmenianPSMT"/>
          <w:i/>
          <w:sz w:val="20"/>
          <w:lang w:val="ru-RU"/>
        </w:rPr>
        <w:t xml:space="preserve">                      ծածկագրով պայմանագրի</w:t>
      </w:r>
    </w:p>
    <w:p w:rsidR="00404109" w:rsidRPr="00377AA7" w:rsidRDefault="00404109" w:rsidP="00404109">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404109" w:rsidRPr="00377AA7" w:rsidDel="004B29A5" w:rsidTr="00A9024E">
        <w:trPr>
          <w:tblCellSpacing w:w="7" w:type="dxa"/>
          <w:jc w:val="center"/>
        </w:trPr>
        <w:tc>
          <w:tcPr>
            <w:tcW w:w="0" w:type="auto"/>
            <w:gridSpan w:val="2"/>
            <w:vAlign w:val="center"/>
          </w:tcPr>
          <w:p w:rsidR="00404109" w:rsidRPr="00377AA7" w:rsidDel="004B29A5" w:rsidRDefault="00404109" w:rsidP="00A9024E">
            <w:pPr>
              <w:rPr>
                <w:rFonts w:ascii="GHEA Grapalat" w:hAnsi="GHEA Grapalat"/>
                <w:iCs/>
                <w:color w:val="000000"/>
                <w:sz w:val="21"/>
                <w:szCs w:val="21"/>
              </w:rPr>
            </w:pPr>
          </w:p>
        </w:tc>
        <w:tc>
          <w:tcPr>
            <w:tcW w:w="0" w:type="auto"/>
            <w:vAlign w:val="center"/>
          </w:tcPr>
          <w:p w:rsidR="00404109" w:rsidRPr="00377AA7" w:rsidDel="004B29A5" w:rsidRDefault="00404109" w:rsidP="00A9024E">
            <w:pPr>
              <w:rPr>
                <w:rFonts w:ascii="Arial" w:hAnsi="Arial" w:cs="Arial"/>
                <w:iCs/>
                <w:color w:val="000000"/>
                <w:sz w:val="21"/>
                <w:szCs w:val="21"/>
              </w:rPr>
            </w:pPr>
          </w:p>
        </w:tc>
      </w:tr>
      <w:tr w:rsidR="00404109" w:rsidRPr="007E048A" w:rsidTr="00A9024E">
        <w:trPr>
          <w:tblCellSpacing w:w="7" w:type="dxa"/>
          <w:jc w:val="center"/>
        </w:trPr>
        <w:tc>
          <w:tcPr>
            <w:tcW w:w="0" w:type="auto"/>
            <w:vAlign w:val="center"/>
          </w:tcPr>
          <w:p w:rsidR="00404109" w:rsidRPr="00377AA7" w:rsidRDefault="00404109" w:rsidP="00A9024E">
            <w:pPr>
              <w:jc w:val="center"/>
              <w:rPr>
                <w:rFonts w:ascii="GHEA Grapalat" w:hAnsi="GHEA Grapalat"/>
                <w:iCs/>
                <w:color w:val="000000"/>
                <w:sz w:val="21"/>
                <w:szCs w:val="21"/>
                <w:lang w:val="pt-BR"/>
              </w:rPr>
            </w:pPr>
            <w:r w:rsidRPr="00377AA7">
              <w:rPr>
                <w:noProof/>
                <w:lang w:val="ru-RU" w:eastAsia="ru-RU"/>
              </w:rPr>
              <mc:AlternateContent>
                <mc:Choice Requires="wps">
                  <w:drawing>
                    <wp:anchor distT="0" distB="0" distL="114300" distR="114300" simplePos="0" relativeHeight="251659264" behindDoc="0" locked="0" layoutInCell="1" allowOverlap="1" wp14:anchorId="7E4A3B39" wp14:editId="00CEF8CA">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377AA7">
              <w:rPr>
                <w:rFonts w:ascii="GHEA Grapalat" w:hAnsi="GHEA Grapalat"/>
                <w:iCs/>
                <w:color w:val="000000"/>
                <w:sz w:val="21"/>
                <w:szCs w:val="21"/>
              </w:rPr>
              <w:t>Պայմանագրի</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կողմ</w:t>
            </w:r>
            <w:r w:rsidRPr="00377AA7">
              <w:rPr>
                <w:rFonts w:ascii="GHEA Grapalat" w:hAnsi="GHEA Grapalat"/>
                <w:iCs/>
                <w:color w:val="000000"/>
                <w:sz w:val="21"/>
                <w:szCs w:val="21"/>
                <w:lang w:val="pt-BR"/>
              </w:rPr>
              <w:t xml:space="preserve"> </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գտնվելու</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վայրը</w:t>
            </w:r>
            <w:r w:rsidRPr="00377AA7">
              <w:rPr>
                <w:rFonts w:ascii="GHEA Grapalat" w:hAnsi="GHEA Grapalat"/>
                <w:iCs/>
                <w:color w:val="000000"/>
                <w:sz w:val="21"/>
                <w:szCs w:val="21"/>
                <w:lang w:val="pt-BR"/>
              </w:rPr>
              <w:t xml:space="preserve"> 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հհ</w:t>
            </w:r>
            <w:r w:rsidRPr="00377AA7">
              <w:rPr>
                <w:rFonts w:ascii="GHEA Grapalat" w:hAnsi="GHEA Grapalat"/>
                <w:iCs/>
                <w:color w:val="000000"/>
                <w:sz w:val="21"/>
                <w:szCs w:val="21"/>
                <w:lang w:val="pt-BR"/>
              </w:rPr>
              <w:t xml:space="preserve"> _________________________ </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հվհհ</w:t>
            </w:r>
            <w:r w:rsidRPr="00377AA7">
              <w:rPr>
                <w:rFonts w:ascii="GHEA Grapalat" w:hAnsi="GHEA Grapalat"/>
                <w:iCs/>
                <w:color w:val="000000"/>
                <w:sz w:val="21"/>
                <w:szCs w:val="21"/>
                <w:lang w:val="pt-BR"/>
              </w:rPr>
              <w:t xml:space="preserve"> _______________________ </w:t>
            </w:r>
          </w:p>
        </w:tc>
        <w:tc>
          <w:tcPr>
            <w:tcW w:w="0" w:type="auto"/>
            <w:gridSpan w:val="2"/>
            <w:vAlign w:val="center"/>
          </w:tcPr>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Պատվիրատու</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lang w:val="pt-BR"/>
              </w:rPr>
              <w:t>_____________________________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գտնվելու</w:t>
            </w:r>
            <w:r w:rsidRPr="00377AA7">
              <w:rPr>
                <w:rFonts w:ascii="GHEA Grapalat" w:hAnsi="GHEA Grapalat"/>
                <w:iCs/>
                <w:color w:val="000000"/>
                <w:sz w:val="21"/>
                <w:szCs w:val="21"/>
                <w:lang w:val="pt-BR"/>
              </w:rPr>
              <w:t xml:space="preserve"> </w:t>
            </w:r>
            <w:r w:rsidRPr="00377AA7">
              <w:rPr>
                <w:rFonts w:ascii="GHEA Grapalat" w:hAnsi="GHEA Grapalat"/>
                <w:iCs/>
                <w:color w:val="000000"/>
                <w:sz w:val="21"/>
                <w:szCs w:val="21"/>
              </w:rPr>
              <w:t>վայրը</w:t>
            </w:r>
            <w:r w:rsidRPr="00377AA7">
              <w:rPr>
                <w:rFonts w:ascii="GHEA Grapalat" w:hAnsi="GHEA Grapalat"/>
                <w:iCs/>
                <w:color w:val="000000"/>
                <w:sz w:val="21"/>
                <w:szCs w:val="21"/>
                <w:lang w:val="pt-BR"/>
              </w:rPr>
              <w:t xml:space="preserve"> 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հհ</w:t>
            </w:r>
            <w:r w:rsidRPr="00377AA7">
              <w:rPr>
                <w:rFonts w:ascii="GHEA Grapalat" w:hAnsi="GHEA Grapalat"/>
                <w:iCs/>
                <w:color w:val="000000"/>
                <w:sz w:val="21"/>
                <w:szCs w:val="21"/>
                <w:lang w:val="pt-BR"/>
              </w:rPr>
              <w:t>____________________________</w:t>
            </w:r>
          </w:p>
          <w:p w:rsidR="00404109" w:rsidRPr="00377AA7" w:rsidRDefault="00404109" w:rsidP="00A9024E">
            <w:pPr>
              <w:jc w:val="center"/>
              <w:rPr>
                <w:rFonts w:ascii="GHEA Grapalat" w:hAnsi="GHEA Grapalat"/>
                <w:iCs/>
                <w:color w:val="000000"/>
                <w:sz w:val="21"/>
                <w:szCs w:val="21"/>
                <w:lang w:val="pt-BR"/>
              </w:rPr>
            </w:pPr>
            <w:r w:rsidRPr="00377AA7">
              <w:rPr>
                <w:rFonts w:ascii="GHEA Grapalat" w:hAnsi="GHEA Grapalat"/>
                <w:iCs/>
                <w:color w:val="000000"/>
                <w:sz w:val="21"/>
                <w:szCs w:val="21"/>
              </w:rPr>
              <w:t>հվհհ</w:t>
            </w:r>
            <w:r w:rsidRPr="00377AA7">
              <w:rPr>
                <w:rFonts w:ascii="GHEA Grapalat" w:hAnsi="GHEA Grapalat"/>
                <w:iCs/>
                <w:color w:val="000000"/>
                <w:sz w:val="21"/>
                <w:szCs w:val="21"/>
                <w:lang w:val="pt-BR"/>
              </w:rPr>
              <w:t>___________________________</w:t>
            </w:r>
          </w:p>
        </w:tc>
      </w:tr>
    </w:tbl>
    <w:p w:rsidR="00404109" w:rsidRPr="00377AA7" w:rsidRDefault="00404109" w:rsidP="00404109">
      <w:pPr>
        <w:ind w:firstLine="375"/>
        <w:rPr>
          <w:rFonts w:ascii="Arial" w:hAnsi="Arial" w:cs="Arial"/>
          <w:iCs/>
          <w:color w:val="000000"/>
          <w:sz w:val="21"/>
          <w:szCs w:val="21"/>
          <w:lang w:val="pt-BR"/>
        </w:rPr>
      </w:pPr>
      <w:r w:rsidRPr="00377AA7">
        <w:rPr>
          <w:rFonts w:ascii="Arial" w:hAnsi="Arial" w:cs="Arial"/>
          <w:iCs/>
          <w:color w:val="000000"/>
          <w:sz w:val="21"/>
          <w:szCs w:val="21"/>
          <w:lang w:val="pt-BR"/>
        </w:rPr>
        <w:t>  </w:t>
      </w:r>
    </w:p>
    <w:p w:rsidR="00404109" w:rsidRPr="00377AA7" w:rsidRDefault="00404109" w:rsidP="00404109">
      <w:pPr>
        <w:ind w:firstLine="375"/>
        <w:rPr>
          <w:rFonts w:ascii="GHEA Grapalat" w:hAnsi="GHEA Grapalat"/>
          <w:iCs/>
          <w:color w:val="000000"/>
          <w:sz w:val="15"/>
          <w:szCs w:val="21"/>
          <w:lang w:val="pt-BR"/>
        </w:rPr>
      </w:pPr>
    </w:p>
    <w:p w:rsidR="00404109" w:rsidRPr="00377AA7" w:rsidRDefault="00404109" w:rsidP="00404109">
      <w:pPr>
        <w:ind w:firstLine="375"/>
        <w:jc w:val="center"/>
        <w:rPr>
          <w:rFonts w:ascii="GHEA Grapalat" w:hAnsi="GHEA Grapalat"/>
          <w:iCs/>
          <w:color w:val="000000"/>
          <w:sz w:val="22"/>
          <w:szCs w:val="22"/>
          <w:lang w:val="pt-BR"/>
        </w:rPr>
      </w:pPr>
      <w:r w:rsidRPr="00377AA7">
        <w:rPr>
          <w:rFonts w:ascii="GHEA Grapalat" w:hAnsi="GHEA Grapalat"/>
          <w:b/>
          <w:bCs/>
          <w:iCs/>
          <w:color w:val="000000"/>
          <w:sz w:val="22"/>
          <w:szCs w:val="22"/>
        </w:rPr>
        <w:t>ԱՐՁԱՆԱԳՐՈՒԹՅՈՒՆ</w:t>
      </w:r>
      <w:r w:rsidRPr="00377AA7">
        <w:rPr>
          <w:rFonts w:ascii="GHEA Grapalat" w:hAnsi="GHEA Grapalat"/>
          <w:b/>
          <w:bCs/>
          <w:iCs/>
          <w:color w:val="000000"/>
          <w:sz w:val="22"/>
          <w:szCs w:val="22"/>
          <w:lang w:val="pt-BR"/>
        </w:rPr>
        <w:t xml:space="preserve"> N</w:t>
      </w:r>
    </w:p>
    <w:p w:rsidR="00404109" w:rsidRPr="00377AA7" w:rsidRDefault="00404109" w:rsidP="00404109">
      <w:pPr>
        <w:ind w:firstLine="375"/>
        <w:jc w:val="center"/>
        <w:rPr>
          <w:rFonts w:ascii="GHEA Grapalat" w:hAnsi="GHEA Grapalat"/>
          <w:b/>
          <w:bCs/>
          <w:iCs/>
          <w:color w:val="000000"/>
          <w:sz w:val="22"/>
          <w:szCs w:val="22"/>
          <w:lang w:val="pt-BR"/>
        </w:rPr>
      </w:pPr>
      <w:r w:rsidRPr="00377AA7">
        <w:rPr>
          <w:rFonts w:ascii="GHEA Grapalat" w:hAnsi="GHEA Grapalat"/>
          <w:b/>
          <w:bCs/>
          <w:iCs/>
          <w:color w:val="000000"/>
          <w:sz w:val="22"/>
          <w:szCs w:val="22"/>
        </w:rPr>
        <w:t>ՊԱՅՄԱՆԱԳՐԻ</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ԿԱՄ</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ԴՐԱ</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ՄԻ</w:t>
      </w:r>
      <w:r w:rsidRPr="00377AA7">
        <w:rPr>
          <w:rFonts w:ascii="GHEA Grapalat" w:hAnsi="GHEA Grapalat"/>
          <w:b/>
          <w:bCs/>
          <w:iCs/>
          <w:color w:val="000000"/>
          <w:sz w:val="22"/>
          <w:szCs w:val="22"/>
          <w:lang w:val="pt-BR"/>
        </w:rPr>
        <w:t xml:space="preserve"> </w:t>
      </w:r>
      <w:r w:rsidRPr="00377AA7">
        <w:rPr>
          <w:rFonts w:ascii="GHEA Grapalat" w:hAnsi="GHEA Grapalat"/>
          <w:b/>
          <w:bCs/>
          <w:iCs/>
          <w:color w:val="000000"/>
          <w:sz w:val="22"/>
          <w:szCs w:val="22"/>
        </w:rPr>
        <w:t>ՄԱՍԻ</w:t>
      </w:r>
      <w:r w:rsidRPr="00377AA7">
        <w:rPr>
          <w:rFonts w:ascii="GHEA Grapalat" w:hAnsi="GHEA Grapalat"/>
          <w:b/>
          <w:bCs/>
          <w:iCs/>
          <w:color w:val="000000"/>
          <w:sz w:val="22"/>
          <w:szCs w:val="22"/>
          <w:lang w:val="pt-BR"/>
        </w:rPr>
        <w:t xml:space="preserve"> ԿԱՏԱՐՄԱՆ ԱՐԴՅՈՒՆՔՆԵՐԻ </w:t>
      </w:r>
    </w:p>
    <w:p w:rsidR="00404109" w:rsidRPr="00377AA7" w:rsidRDefault="00404109" w:rsidP="00404109">
      <w:pPr>
        <w:ind w:firstLine="375"/>
        <w:jc w:val="center"/>
        <w:rPr>
          <w:rFonts w:ascii="Arial Unicode" w:hAnsi="Arial Unicode"/>
          <w:iCs/>
          <w:color w:val="000000"/>
          <w:sz w:val="22"/>
          <w:szCs w:val="22"/>
          <w:lang w:val="pt-BR"/>
        </w:rPr>
      </w:pPr>
      <w:r w:rsidRPr="00377AA7">
        <w:rPr>
          <w:rFonts w:ascii="GHEA Grapalat" w:hAnsi="GHEA Grapalat"/>
          <w:b/>
          <w:bCs/>
          <w:iCs/>
          <w:color w:val="000000"/>
          <w:sz w:val="22"/>
          <w:szCs w:val="22"/>
        </w:rPr>
        <w:t>ՀԱՆՁՆՄԱՆ</w:t>
      </w:r>
      <w:r w:rsidRPr="00377AA7">
        <w:rPr>
          <w:rFonts w:ascii="GHEA Grapalat" w:hAnsi="GHEA Grapalat"/>
          <w:b/>
          <w:bCs/>
          <w:iCs/>
          <w:color w:val="000000"/>
          <w:sz w:val="22"/>
          <w:szCs w:val="22"/>
          <w:lang w:val="pt-BR"/>
        </w:rPr>
        <w:t>-</w:t>
      </w:r>
      <w:r w:rsidRPr="00377AA7">
        <w:rPr>
          <w:rFonts w:ascii="GHEA Grapalat" w:hAnsi="GHEA Grapalat"/>
          <w:b/>
          <w:bCs/>
          <w:iCs/>
          <w:color w:val="000000"/>
          <w:sz w:val="22"/>
          <w:szCs w:val="22"/>
        </w:rPr>
        <w:t>ԸՆԴՈՒՆՄԱՆ</w:t>
      </w:r>
    </w:p>
    <w:p w:rsidR="00404109" w:rsidRPr="00377AA7" w:rsidRDefault="00404109" w:rsidP="00404109">
      <w:pPr>
        <w:pStyle w:val="a3"/>
        <w:spacing w:line="240" w:lineRule="auto"/>
        <w:ind w:firstLine="0"/>
        <w:jc w:val="center"/>
        <w:rPr>
          <w:b/>
          <w:bCs/>
          <w:iCs/>
          <w:lang w:val="es-ES"/>
        </w:rPr>
      </w:pPr>
    </w:p>
    <w:p w:rsidR="00404109" w:rsidRPr="00377AA7" w:rsidRDefault="00404109" w:rsidP="00404109">
      <w:pPr>
        <w:pStyle w:val="a3"/>
        <w:spacing w:line="240" w:lineRule="auto"/>
        <w:ind w:firstLine="540"/>
        <w:rPr>
          <w:iCs/>
          <w:lang w:val="es-ES"/>
        </w:rPr>
      </w:pPr>
      <w:r w:rsidRPr="00377AA7">
        <w:rPr>
          <w:rFonts w:ascii="GHEA Grapalat" w:hAnsi="GHEA Grapalat"/>
          <w:color w:val="000000"/>
          <w:sz w:val="21"/>
          <w:szCs w:val="21"/>
          <w:lang w:val="es-ES" w:eastAsia="ru-RU"/>
        </w:rPr>
        <w:t>«      » «              »</w:t>
      </w:r>
      <w:r w:rsidRPr="00377AA7">
        <w:rPr>
          <w:iCs/>
          <w:lang w:val="es-ES"/>
        </w:rPr>
        <w:t xml:space="preserve">  </w:t>
      </w:r>
      <w:r w:rsidRPr="00377AA7">
        <w:rPr>
          <w:rFonts w:ascii="GHEA Grapalat" w:hAnsi="GHEA Grapalat"/>
          <w:color w:val="000000"/>
          <w:sz w:val="21"/>
          <w:szCs w:val="21"/>
          <w:lang w:val="es-ES" w:eastAsia="ru-RU"/>
        </w:rPr>
        <w:t xml:space="preserve">20    </w:t>
      </w:r>
      <w:r w:rsidRPr="00377AA7">
        <w:rPr>
          <w:rFonts w:ascii="GHEA Grapalat" w:hAnsi="GHEA Grapalat"/>
          <w:color w:val="000000"/>
          <w:sz w:val="21"/>
          <w:szCs w:val="21"/>
          <w:lang w:eastAsia="ru-RU"/>
        </w:rPr>
        <w:t>թ</w:t>
      </w:r>
      <w:r w:rsidRPr="00377AA7">
        <w:rPr>
          <w:rFonts w:ascii="GHEA Grapalat" w:hAnsi="GHEA Grapalat"/>
          <w:color w:val="000000"/>
          <w:sz w:val="21"/>
          <w:szCs w:val="21"/>
          <w:lang w:val="es-ES" w:eastAsia="ru-RU"/>
        </w:rPr>
        <w:t>.</w:t>
      </w:r>
    </w:p>
    <w:p w:rsidR="00404109" w:rsidRPr="00377AA7" w:rsidRDefault="00404109" w:rsidP="00404109">
      <w:pPr>
        <w:pStyle w:val="a3"/>
        <w:spacing w:line="240" w:lineRule="auto"/>
        <w:ind w:firstLine="0"/>
        <w:rPr>
          <w:iCs/>
          <w:lang w:val="es-ES"/>
        </w:rPr>
      </w:pPr>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այսուհետ</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Պայմանագիր</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անվանումը</w:t>
      </w:r>
      <w:r w:rsidRPr="00377AA7">
        <w:rPr>
          <w:rFonts w:ascii="GHEA Grapalat" w:hAnsi="GHEA Grapalat"/>
          <w:color w:val="000000"/>
          <w:sz w:val="21"/>
          <w:szCs w:val="21"/>
          <w:lang w:val="es-ES"/>
        </w:rPr>
        <w:t>` ____________________________________________________________________________________________</w:t>
      </w:r>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proofErr w:type="gramStart"/>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կնքման</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ամսաթիվը</w:t>
      </w:r>
      <w:r w:rsidRPr="00377AA7">
        <w:rPr>
          <w:rFonts w:ascii="GHEA Grapalat" w:hAnsi="GHEA Grapalat"/>
          <w:color w:val="000000"/>
          <w:sz w:val="21"/>
          <w:szCs w:val="21"/>
          <w:lang w:val="es-ES"/>
        </w:rPr>
        <w:t xml:space="preserve">` «____» «__________________» 20 </w:t>
      </w:r>
      <w:r w:rsidRPr="00377AA7">
        <w:rPr>
          <w:rFonts w:ascii="GHEA Grapalat" w:hAnsi="GHEA Grapalat"/>
          <w:color w:val="000000"/>
          <w:sz w:val="21"/>
          <w:szCs w:val="21"/>
        </w:rPr>
        <w:t>թ</w:t>
      </w:r>
      <w:r w:rsidRPr="00377AA7">
        <w:rPr>
          <w:rFonts w:ascii="GHEA Grapalat" w:hAnsi="GHEA Grapalat"/>
          <w:color w:val="000000"/>
          <w:sz w:val="21"/>
          <w:szCs w:val="21"/>
          <w:lang w:val="es-ES"/>
        </w:rPr>
        <w:t>.</w:t>
      </w:r>
      <w:proofErr w:type="gramEnd"/>
    </w:p>
    <w:p w:rsidR="00404109" w:rsidRPr="00377AA7" w:rsidRDefault="00404109" w:rsidP="00404109">
      <w:pPr>
        <w:pStyle w:val="af4"/>
        <w:spacing w:before="0" w:beforeAutospacing="0" w:after="0" w:afterAutospacing="0"/>
        <w:rPr>
          <w:rFonts w:ascii="GHEA Grapalat" w:hAnsi="GHEA Grapalat"/>
          <w:color w:val="000000"/>
          <w:sz w:val="21"/>
          <w:szCs w:val="21"/>
          <w:lang w:val="es-ES"/>
        </w:rPr>
      </w:pP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համարը</w:t>
      </w:r>
      <w:r w:rsidRPr="00377AA7">
        <w:rPr>
          <w:rFonts w:ascii="GHEA Grapalat" w:hAnsi="GHEA Grapalat"/>
          <w:color w:val="000000"/>
          <w:sz w:val="21"/>
          <w:szCs w:val="21"/>
          <w:lang w:val="es-ES"/>
        </w:rPr>
        <w:t>`    __________</w:t>
      </w:r>
    </w:p>
    <w:p w:rsidR="00404109" w:rsidRPr="00377AA7" w:rsidRDefault="00404109" w:rsidP="00404109">
      <w:pPr>
        <w:jc w:val="both"/>
        <w:rPr>
          <w:rFonts w:ascii="GHEA Grapalat" w:hAnsi="GHEA Grapalat" w:cs="Sylfaen"/>
          <w:iCs/>
          <w:lang w:val="es-ES"/>
        </w:rPr>
      </w:pPr>
      <w:proofErr w:type="gramStart"/>
      <w:r w:rsidRPr="00377AA7">
        <w:rPr>
          <w:rFonts w:ascii="GHEA Grapalat" w:hAnsi="GHEA Grapalat"/>
          <w:iCs/>
          <w:color w:val="000000"/>
          <w:sz w:val="21"/>
          <w:szCs w:val="21"/>
        </w:rPr>
        <w:t>Պատվիրատուն</w:t>
      </w:r>
      <w:r w:rsidRPr="00377AA7">
        <w:rPr>
          <w:rFonts w:ascii="GHEA Grapalat" w:hAnsi="GHEA Grapalat"/>
          <w:iCs/>
          <w:color w:val="000000"/>
          <w:sz w:val="21"/>
          <w:szCs w:val="21"/>
          <w:lang w:val="es-ES"/>
        </w:rPr>
        <w:t xml:space="preserve">  </w:t>
      </w:r>
      <w:r w:rsidRPr="00377AA7">
        <w:rPr>
          <w:rFonts w:ascii="GHEA Grapalat" w:hAnsi="GHEA Grapalat"/>
          <w:iCs/>
          <w:color w:val="000000"/>
          <w:sz w:val="21"/>
          <w:szCs w:val="21"/>
        </w:rPr>
        <w:t>և</w:t>
      </w:r>
      <w:proofErr w:type="gramEnd"/>
      <w:r w:rsidRPr="00377AA7">
        <w:rPr>
          <w:rFonts w:ascii="GHEA Grapalat" w:hAnsi="GHEA Grapalat"/>
          <w:iCs/>
          <w:color w:val="000000"/>
          <w:sz w:val="21"/>
          <w:szCs w:val="21"/>
          <w:lang w:val="es-ES"/>
        </w:rPr>
        <w:t xml:space="preserve">  </w:t>
      </w:r>
      <w:r w:rsidRPr="00377AA7">
        <w:rPr>
          <w:rFonts w:ascii="GHEA Grapalat" w:hAnsi="GHEA Grapalat"/>
          <w:color w:val="000000"/>
          <w:sz w:val="21"/>
          <w:szCs w:val="21"/>
        </w:rPr>
        <w:t>Պայմանագրի</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rPr>
        <w:t>կողմը՝</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հիմք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ընդունելով</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պայմանագրի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կատարման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վերաբերյալ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20 </w:t>
      </w:r>
      <w:r w:rsidRPr="00377AA7">
        <w:rPr>
          <w:rFonts w:ascii="GHEA Grapalat" w:hAnsi="GHEA Grapalat"/>
          <w:color w:val="000000"/>
          <w:sz w:val="21"/>
          <w:szCs w:val="21"/>
          <w:lang w:val="es-ES"/>
        </w:rPr>
        <w:t xml:space="preserve">  </w:t>
      </w:r>
      <w:r w:rsidRPr="00377AA7">
        <w:rPr>
          <w:rFonts w:ascii="GHEA Grapalat" w:hAnsi="GHEA Grapalat"/>
          <w:color w:val="000000"/>
          <w:sz w:val="21"/>
          <w:szCs w:val="21"/>
          <w:lang w:val="hy-AM"/>
        </w:rPr>
        <w:t xml:space="preserve">  թ. դուրս գրված </w:t>
      </w:r>
      <w:r w:rsidRPr="00377AA7">
        <w:rPr>
          <w:rFonts w:ascii="GHEA Grapalat" w:hAnsi="GHEA Grapalat"/>
          <w:color w:val="000000"/>
          <w:sz w:val="21"/>
          <w:szCs w:val="21"/>
          <w:lang w:val="es-ES"/>
        </w:rPr>
        <w:t xml:space="preserve">N ___   </w:t>
      </w:r>
      <w:r w:rsidRPr="00377AA7">
        <w:rPr>
          <w:rFonts w:ascii="GHEA Grapalat" w:hAnsi="GHEA Grapalat"/>
          <w:color w:val="000000"/>
          <w:sz w:val="21"/>
          <w:szCs w:val="21"/>
          <w:lang w:val="hy-AM"/>
        </w:rPr>
        <w:t xml:space="preserve">հաշիվ ապրանքագիրը, </w:t>
      </w:r>
      <w:r w:rsidRPr="00377AA7">
        <w:rPr>
          <w:rFonts w:ascii="GHEA Grapalat" w:hAnsi="GHEA Grapalat"/>
          <w:color w:val="000000"/>
          <w:sz w:val="21"/>
          <w:szCs w:val="21"/>
          <w:lang w:val="es-ES"/>
        </w:rPr>
        <w:t>կազմեցին սույն արձանագրությունը հետևյալի մասին.</w:t>
      </w:r>
    </w:p>
    <w:p w:rsidR="00404109" w:rsidRPr="00377AA7" w:rsidRDefault="00404109" w:rsidP="00404109">
      <w:pPr>
        <w:jc w:val="both"/>
        <w:rPr>
          <w:rFonts w:ascii="GHEA Grapalat" w:hAnsi="GHEA Grapalat"/>
          <w:iCs/>
          <w:color w:val="000000"/>
          <w:sz w:val="21"/>
          <w:szCs w:val="21"/>
          <w:lang w:val="hy-AM"/>
        </w:rPr>
      </w:pPr>
      <w:r w:rsidRPr="00377AA7">
        <w:rPr>
          <w:rFonts w:ascii="GHEA Grapalat" w:hAnsi="GHEA Grapalat"/>
          <w:iCs/>
          <w:color w:val="000000"/>
          <w:sz w:val="21"/>
          <w:szCs w:val="21"/>
        </w:rPr>
        <w:t>Պայմանագրի</w:t>
      </w:r>
      <w:r w:rsidRPr="00377AA7">
        <w:rPr>
          <w:rFonts w:ascii="GHEA Grapalat" w:hAnsi="GHEA Grapalat"/>
          <w:iCs/>
          <w:color w:val="000000"/>
          <w:sz w:val="21"/>
          <w:szCs w:val="21"/>
          <w:lang w:val="es-ES"/>
        </w:rPr>
        <w:t xml:space="preserve"> </w:t>
      </w:r>
      <w:r w:rsidRPr="00377AA7">
        <w:rPr>
          <w:rFonts w:ascii="GHEA Grapalat" w:hAnsi="GHEA Grapalat"/>
          <w:iCs/>
          <w:color w:val="000000"/>
          <w:sz w:val="21"/>
          <w:szCs w:val="21"/>
        </w:rPr>
        <w:t>շրջանակներում</w:t>
      </w:r>
      <w:r w:rsidRPr="00377AA7">
        <w:rPr>
          <w:rFonts w:ascii="GHEA Grapalat" w:hAnsi="GHEA Grapalat"/>
          <w:iCs/>
          <w:color w:val="000000"/>
          <w:sz w:val="21"/>
          <w:szCs w:val="21"/>
          <w:lang w:val="es-ES"/>
        </w:rPr>
        <w:t xml:space="preserve"> </w:t>
      </w:r>
      <w:r w:rsidRPr="00377AA7">
        <w:rPr>
          <w:rFonts w:ascii="GHEA Grapalat" w:hAnsi="GHEA Grapalat"/>
          <w:iCs/>
          <w:snapToGrid w:val="0"/>
          <w:color w:val="000000"/>
          <w:sz w:val="21"/>
          <w:szCs w:val="21"/>
          <w:lang w:val="es-ES"/>
        </w:rPr>
        <w:t xml:space="preserve">Պայմանագրի կողմը </w:t>
      </w:r>
      <w:r w:rsidRPr="00377AA7">
        <w:rPr>
          <w:rFonts w:ascii="GHEA Grapalat" w:hAnsi="GHEA Grapalat"/>
          <w:iCs/>
          <w:color w:val="000000"/>
          <w:sz w:val="21"/>
          <w:szCs w:val="21"/>
          <w:lang w:val="es-ES"/>
        </w:rPr>
        <w:t>մատուցել է հետևյալ ծառայությունները</w:t>
      </w:r>
      <w:r w:rsidRPr="00377AA7">
        <w:rPr>
          <w:rFonts w:ascii="GHEA Grapalat" w:hAnsi="GHEA Grapalat"/>
          <w:iCs/>
          <w:color w:val="000000"/>
          <w:sz w:val="21"/>
          <w:szCs w:val="21"/>
        </w:rPr>
        <w:t>՝</w:t>
      </w:r>
    </w:p>
    <w:p w:rsidR="00404109" w:rsidRPr="00377AA7" w:rsidRDefault="00404109" w:rsidP="0040410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04109" w:rsidRPr="00377AA7" w:rsidTr="00A9024E">
        <w:trPr>
          <w:jc w:val="right"/>
        </w:trPr>
        <w:tc>
          <w:tcPr>
            <w:tcW w:w="357"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N</w:t>
            </w:r>
          </w:p>
        </w:tc>
        <w:tc>
          <w:tcPr>
            <w:tcW w:w="10348" w:type="dxa"/>
            <w:gridSpan w:val="8"/>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cs="Sylfaen"/>
                <w:sz w:val="18"/>
                <w:szCs w:val="18"/>
              </w:rPr>
              <w:t>Մատուցված</w:t>
            </w:r>
            <w:r w:rsidRPr="00377AA7">
              <w:rPr>
                <w:rFonts w:ascii="GHEA Grapalat" w:hAnsi="GHEA Grapalat" w:cs="Courier New"/>
                <w:sz w:val="18"/>
                <w:szCs w:val="18"/>
              </w:rPr>
              <w:t xml:space="preserve"> </w:t>
            </w:r>
            <w:r w:rsidRPr="00377AA7">
              <w:rPr>
                <w:rFonts w:ascii="GHEA Grapalat" w:hAnsi="GHEA Grapalat" w:cs="Sylfaen"/>
                <w:sz w:val="18"/>
                <w:szCs w:val="18"/>
              </w:rPr>
              <w:t>ծառայությունների</w:t>
            </w:r>
          </w:p>
        </w:tc>
      </w:tr>
      <w:tr w:rsidR="00404109" w:rsidRPr="00377AA7" w:rsidTr="00A9024E">
        <w:trPr>
          <w:jc w:val="right"/>
        </w:trPr>
        <w:tc>
          <w:tcPr>
            <w:tcW w:w="357" w:type="dxa"/>
            <w:vMerge/>
            <w:shd w:val="clear" w:color="auto" w:fill="auto"/>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անվանումը</w:t>
            </w:r>
          </w:p>
        </w:tc>
        <w:tc>
          <w:tcPr>
            <w:tcW w:w="1440"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քանակական ցուցանիշը</w:t>
            </w:r>
          </w:p>
        </w:tc>
        <w:tc>
          <w:tcPr>
            <w:tcW w:w="2976" w:type="dxa"/>
            <w:gridSpan w:val="2"/>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կատարման ժամկետը</w:t>
            </w:r>
          </w:p>
        </w:tc>
        <w:tc>
          <w:tcPr>
            <w:tcW w:w="1168"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Վճարման ժամկետը /ըստ վճարման ժամանակացույցի/</w:t>
            </w:r>
          </w:p>
        </w:tc>
      </w:tr>
      <w:tr w:rsidR="00404109" w:rsidRPr="00377AA7" w:rsidTr="00A9024E">
        <w:trPr>
          <w:trHeight w:val="1105"/>
          <w:jc w:val="right"/>
        </w:trPr>
        <w:tc>
          <w:tcPr>
            <w:tcW w:w="357" w:type="dxa"/>
            <w:vMerge/>
            <w:tcBorders>
              <w:bottom w:val="single" w:sz="4" w:space="0" w:color="auto"/>
            </w:tcBorders>
            <w:shd w:val="clear" w:color="auto" w:fill="auto"/>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r w:rsidRPr="00377AA7">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r>
      <w:tr w:rsidR="00404109" w:rsidRPr="00377AA7" w:rsidTr="00A9024E">
        <w:trPr>
          <w:jc w:val="right"/>
        </w:trPr>
        <w:tc>
          <w:tcPr>
            <w:tcW w:w="357"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404109" w:rsidRPr="00377AA7" w:rsidRDefault="00404109" w:rsidP="00A9024E">
            <w:pPr>
              <w:pStyle w:val="af4"/>
              <w:spacing w:before="0" w:beforeAutospacing="0" w:after="0" w:afterAutospacing="0"/>
              <w:jc w:val="center"/>
              <w:rPr>
                <w:rFonts w:ascii="GHEA Grapalat" w:hAnsi="GHEA Grapalat"/>
                <w:sz w:val="18"/>
                <w:szCs w:val="18"/>
              </w:rPr>
            </w:pPr>
          </w:p>
        </w:tc>
      </w:tr>
      <w:tr w:rsidR="00404109" w:rsidRPr="00377AA7" w:rsidTr="00A9024E">
        <w:trPr>
          <w:jc w:val="right"/>
        </w:trPr>
        <w:tc>
          <w:tcPr>
            <w:tcW w:w="357"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73"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440"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800"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16"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842"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34"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1168"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c>
          <w:tcPr>
            <w:tcW w:w="675" w:type="dxa"/>
            <w:shd w:val="clear" w:color="auto" w:fill="auto"/>
          </w:tcPr>
          <w:p w:rsidR="00404109" w:rsidRPr="00377AA7" w:rsidRDefault="00404109" w:rsidP="00A9024E">
            <w:pPr>
              <w:pStyle w:val="af4"/>
              <w:spacing w:before="0" w:beforeAutospacing="0" w:after="0" w:afterAutospacing="0"/>
              <w:jc w:val="center"/>
              <w:rPr>
                <w:rFonts w:ascii="GHEA Grapalat" w:hAnsi="GHEA Grapalat"/>
              </w:rPr>
            </w:pPr>
          </w:p>
        </w:tc>
      </w:tr>
    </w:tbl>
    <w:p w:rsidR="00404109" w:rsidRPr="00377AA7" w:rsidRDefault="00404109" w:rsidP="00404109">
      <w:pPr>
        <w:ind w:firstLine="375"/>
        <w:jc w:val="both"/>
        <w:rPr>
          <w:rFonts w:ascii="Arial" w:hAnsi="Arial" w:cs="Arial"/>
          <w:iCs/>
          <w:color w:val="000000"/>
          <w:sz w:val="21"/>
          <w:szCs w:val="21"/>
          <w:lang w:val="es-ES"/>
        </w:rPr>
      </w:pPr>
      <w:r w:rsidRPr="00377AA7">
        <w:rPr>
          <w:rFonts w:ascii="Arial" w:hAnsi="Arial" w:cs="Arial"/>
          <w:iCs/>
          <w:color w:val="000000"/>
          <w:sz w:val="21"/>
          <w:szCs w:val="21"/>
          <w:lang w:val="es-ES"/>
        </w:rPr>
        <w:t> </w:t>
      </w:r>
    </w:p>
    <w:p w:rsidR="00404109" w:rsidRPr="00377AA7" w:rsidRDefault="00404109" w:rsidP="00404109">
      <w:pPr>
        <w:ind w:firstLine="375"/>
        <w:jc w:val="both"/>
        <w:rPr>
          <w:rFonts w:ascii="GHEA Grapalat" w:hAnsi="GHEA Grapalat"/>
          <w:iCs/>
          <w:snapToGrid w:val="0"/>
          <w:color w:val="000000"/>
          <w:sz w:val="21"/>
          <w:szCs w:val="21"/>
          <w:lang w:val="es-ES"/>
        </w:rPr>
      </w:pPr>
      <w:r w:rsidRPr="00377AA7">
        <w:rPr>
          <w:rFonts w:ascii="Arial" w:hAnsi="Arial" w:cs="Arial"/>
          <w:iCs/>
          <w:color w:val="000000"/>
          <w:sz w:val="21"/>
          <w:szCs w:val="21"/>
          <w:lang w:val="es-ES"/>
        </w:rPr>
        <w:t> </w:t>
      </w:r>
      <w:r w:rsidRPr="00377AA7">
        <w:rPr>
          <w:rFonts w:ascii="GHEA Grapalat" w:hAnsi="GHEA Grapalat"/>
          <w:iCs/>
          <w:snapToGrid w:val="0"/>
          <w:color w:val="000000"/>
          <w:sz w:val="21"/>
          <w:szCs w:val="21"/>
          <w:lang w:val="hy-AM"/>
        </w:rPr>
        <w:t xml:space="preserve">Սույն </w:t>
      </w:r>
      <w:r w:rsidRPr="00377AA7">
        <w:rPr>
          <w:rFonts w:ascii="GHEA Grapalat" w:hAnsi="GHEA Grapalat"/>
          <w:iCs/>
          <w:snapToGrid w:val="0"/>
          <w:color w:val="000000"/>
          <w:sz w:val="21"/>
          <w:szCs w:val="21"/>
        </w:rPr>
        <w:t>արձանագրության</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երկկողմ</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lang w:val="hy-AM"/>
        </w:rPr>
        <w:t>հաստատման համար հիմք հանդիսացած</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հաշիվ</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ապրանքագիրը</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rPr>
        <w:t>և</w:t>
      </w:r>
      <w:r w:rsidRPr="00377AA7">
        <w:rPr>
          <w:rFonts w:ascii="GHEA Grapalat" w:hAnsi="GHEA Grapalat"/>
          <w:iCs/>
          <w:snapToGrid w:val="0"/>
          <w:color w:val="000000"/>
          <w:sz w:val="21"/>
          <w:szCs w:val="21"/>
          <w:lang w:val="es-ES"/>
        </w:rPr>
        <w:t xml:space="preserve"> </w:t>
      </w:r>
      <w:r w:rsidRPr="00377AA7">
        <w:rPr>
          <w:rFonts w:ascii="GHEA Grapalat" w:hAnsi="GHEA Grapalat"/>
          <w:iCs/>
          <w:snapToGrid w:val="0"/>
          <w:color w:val="000000"/>
          <w:sz w:val="21"/>
          <w:szCs w:val="21"/>
          <w:lang w:val="hy-AM"/>
        </w:rPr>
        <w:t xml:space="preserve">դրական </w:t>
      </w:r>
      <w:r w:rsidRPr="00377AA7">
        <w:rPr>
          <w:rFonts w:ascii="GHEA Grapalat" w:hAnsi="GHEA Grapalat"/>
          <w:color w:val="000000"/>
          <w:sz w:val="21"/>
          <w:szCs w:val="21"/>
          <w:lang w:val="es-ES"/>
        </w:rPr>
        <w:t>եզրակացությունը</w:t>
      </w:r>
      <w:r w:rsidRPr="00377AA7">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404109" w:rsidRPr="00377AA7" w:rsidRDefault="00404109" w:rsidP="00404109">
      <w:pPr>
        <w:ind w:firstLine="375"/>
        <w:jc w:val="both"/>
        <w:rPr>
          <w:rFonts w:ascii="GHEA Grapalat" w:hAnsi="GHEA Grapalat"/>
          <w:iCs/>
          <w:snapToGrid w:val="0"/>
          <w:color w:val="000000"/>
          <w:sz w:val="21"/>
          <w:szCs w:val="21"/>
          <w:lang w:val="es-ES"/>
        </w:rPr>
      </w:pPr>
    </w:p>
    <w:p w:rsidR="00404109" w:rsidRPr="00377AA7" w:rsidRDefault="00404109" w:rsidP="00404109">
      <w:pPr>
        <w:ind w:firstLine="375"/>
        <w:jc w:val="both"/>
        <w:rPr>
          <w:rFonts w:ascii="GHEA Grapalat" w:hAnsi="GHEA Grapalat"/>
          <w:iCs/>
          <w:snapToGrid w:val="0"/>
          <w:color w:val="000000"/>
          <w:sz w:val="2"/>
          <w:szCs w:val="21"/>
          <w:lang w:val="es-ES"/>
        </w:rPr>
      </w:pPr>
    </w:p>
    <w:p w:rsidR="00404109" w:rsidRPr="00377AA7" w:rsidRDefault="00404109" w:rsidP="00404109">
      <w:pPr>
        <w:ind w:firstLine="375"/>
        <w:rPr>
          <w:rFonts w:ascii="GHEA Grapalat" w:hAnsi="GHEA Grapalat"/>
          <w:iCs/>
          <w:snapToGrid w:val="0"/>
          <w:color w:val="000000"/>
          <w:sz w:val="2"/>
          <w:szCs w:val="21"/>
          <w:lang w:val="es-ES"/>
        </w:rPr>
      </w:pPr>
      <w:r w:rsidRPr="00377AA7">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04109" w:rsidRPr="00377AA7" w:rsidTr="00A9024E">
        <w:trPr>
          <w:trHeight w:val="266"/>
          <w:tblCellSpacing w:w="7" w:type="dxa"/>
          <w:jc w:val="center"/>
        </w:trPr>
        <w:tc>
          <w:tcPr>
            <w:tcW w:w="0" w:type="auto"/>
            <w:vAlign w:val="center"/>
          </w:tcPr>
          <w:p w:rsidR="00404109" w:rsidRPr="00377AA7" w:rsidRDefault="00404109" w:rsidP="00A9024E">
            <w:pPr>
              <w:jc w:val="center"/>
              <w:rPr>
                <w:rFonts w:ascii="GHEA Grapalat" w:hAnsi="GHEA Grapalat"/>
                <w:iCs/>
                <w:color w:val="000000"/>
                <w:sz w:val="21"/>
                <w:szCs w:val="21"/>
              </w:rPr>
            </w:pPr>
            <w:r w:rsidRPr="00377AA7">
              <w:rPr>
                <w:rFonts w:ascii="GHEA Grapalat" w:hAnsi="GHEA Grapalat"/>
                <w:iCs/>
                <w:color w:val="000000"/>
                <w:sz w:val="21"/>
                <w:szCs w:val="21"/>
              </w:rPr>
              <w:t xml:space="preserve">Ծառայությունը հանձնեց </w:t>
            </w:r>
          </w:p>
        </w:tc>
        <w:tc>
          <w:tcPr>
            <w:tcW w:w="0" w:type="auto"/>
            <w:vAlign w:val="center"/>
          </w:tcPr>
          <w:p w:rsidR="00404109" w:rsidRPr="00377AA7" w:rsidRDefault="00404109" w:rsidP="00A9024E">
            <w:pPr>
              <w:jc w:val="center"/>
              <w:rPr>
                <w:rFonts w:ascii="GHEA Grapalat" w:hAnsi="GHEA Grapalat"/>
                <w:iCs/>
                <w:color w:val="000000"/>
                <w:sz w:val="21"/>
                <w:szCs w:val="21"/>
              </w:rPr>
            </w:pPr>
            <w:r w:rsidRPr="00377AA7">
              <w:rPr>
                <w:rFonts w:ascii="GHEA Grapalat" w:hAnsi="GHEA Grapalat"/>
                <w:iCs/>
                <w:color w:val="000000"/>
                <w:sz w:val="21"/>
                <w:szCs w:val="21"/>
              </w:rPr>
              <w:t>Ծառայությունն ընդունեց</w:t>
            </w:r>
          </w:p>
        </w:tc>
      </w:tr>
      <w:tr w:rsidR="00404109" w:rsidRPr="00377AA7" w:rsidTr="00A9024E">
        <w:trPr>
          <w:trHeight w:val="473"/>
          <w:tblCellSpacing w:w="7" w:type="dxa"/>
          <w:jc w:val="center"/>
        </w:trPr>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 xml:space="preserve">___________________________ </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 xml:space="preserve">ստորագրություն </w:t>
            </w:r>
          </w:p>
        </w:tc>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___________________________</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 xml:space="preserve">ստորագրություն </w:t>
            </w:r>
          </w:p>
        </w:tc>
      </w:tr>
      <w:tr w:rsidR="00404109" w:rsidRPr="00377AA7" w:rsidTr="00A9024E">
        <w:trPr>
          <w:trHeight w:val="503"/>
          <w:tblCellSpacing w:w="7" w:type="dxa"/>
          <w:jc w:val="center"/>
        </w:trPr>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 xml:space="preserve">___________________________ </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ազգանուն, անուն</w:t>
            </w:r>
          </w:p>
        </w:tc>
        <w:tc>
          <w:tcPr>
            <w:tcW w:w="0" w:type="auto"/>
            <w:vAlign w:val="center"/>
          </w:tcPr>
          <w:p w:rsidR="00404109" w:rsidRPr="00377AA7" w:rsidRDefault="00404109" w:rsidP="00A9024E">
            <w:pPr>
              <w:jc w:val="center"/>
              <w:rPr>
                <w:rFonts w:ascii="GHEA Grapalat" w:hAnsi="GHEA Grapalat"/>
                <w:iCs/>
                <w:sz w:val="21"/>
                <w:szCs w:val="21"/>
              </w:rPr>
            </w:pPr>
            <w:r w:rsidRPr="00377AA7">
              <w:rPr>
                <w:rFonts w:ascii="GHEA Grapalat" w:hAnsi="GHEA Grapalat"/>
                <w:iCs/>
                <w:sz w:val="21"/>
                <w:szCs w:val="21"/>
              </w:rPr>
              <w:t>___________________________</w:t>
            </w:r>
          </w:p>
          <w:p w:rsidR="00404109" w:rsidRPr="00377AA7" w:rsidRDefault="00404109" w:rsidP="00A9024E">
            <w:pPr>
              <w:jc w:val="center"/>
              <w:rPr>
                <w:rFonts w:ascii="GHEA Grapalat" w:hAnsi="GHEA Grapalat"/>
                <w:iCs/>
                <w:sz w:val="21"/>
                <w:szCs w:val="21"/>
              </w:rPr>
            </w:pPr>
            <w:r w:rsidRPr="00377AA7">
              <w:rPr>
                <w:rFonts w:ascii="GHEA Grapalat" w:hAnsi="GHEA Grapalat"/>
                <w:iCs/>
                <w:sz w:val="15"/>
                <w:szCs w:val="15"/>
              </w:rPr>
              <w:t>ազգանուն, անուն</w:t>
            </w:r>
          </w:p>
        </w:tc>
      </w:tr>
      <w:tr w:rsidR="00404109" w:rsidRPr="00377AA7" w:rsidTr="00A9024E">
        <w:trPr>
          <w:trHeight w:val="281"/>
          <w:tblCellSpacing w:w="7" w:type="dxa"/>
          <w:jc w:val="center"/>
        </w:trPr>
        <w:tc>
          <w:tcPr>
            <w:tcW w:w="0" w:type="auto"/>
            <w:vAlign w:val="center"/>
          </w:tcPr>
          <w:p w:rsidR="00404109" w:rsidRPr="00377AA7" w:rsidRDefault="00404109" w:rsidP="00A9024E">
            <w:pPr>
              <w:rPr>
                <w:rFonts w:ascii="GHEA Grapalat" w:hAnsi="GHEA Grapalat"/>
                <w:iCs/>
                <w:color w:val="000000"/>
                <w:sz w:val="21"/>
                <w:szCs w:val="21"/>
              </w:rPr>
            </w:pPr>
            <w:r w:rsidRPr="00377AA7">
              <w:rPr>
                <w:rFonts w:ascii="GHEA Grapalat" w:hAnsi="GHEA Grapalat"/>
                <w:iCs/>
                <w:color w:val="000000"/>
                <w:sz w:val="21"/>
                <w:szCs w:val="21"/>
              </w:rPr>
              <w:t xml:space="preserve">                              Կ.Տ.</w:t>
            </w:r>
            <w:r w:rsidRPr="00377AA7">
              <w:rPr>
                <w:rFonts w:ascii="Arial" w:hAnsi="Arial" w:cs="Arial"/>
                <w:iCs/>
                <w:color w:val="000000"/>
                <w:sz w:val="21"/>
                <w:szCs w:val="21"/>
              </w:rPr>
              <w:t xml:space="preserve">                                                                                 </w:t>
            </w:r>
          </w:p>
        </w:tc>
        <w:tc>
          <w:tcPr>
            <w:tcW w:w="0" w:type="auto"/>
            <w:vAlign w:val="center"/>
          </w:tcPr>
          <w:p w:rsidR="00404109" w:rsidRPr="00377AA7" w:rsidRDefault="00404109" w:rsidP="00A9024E">
            <w:pPr>
              <w:rPr>
                <w:rFonts w:ascii="GHEA Grapalat" w:hAnsi="GHEA Grapalat"/>
                <w:iCs/>
                <w:color w:val="000000"/>
                <w:sz w:val="21"/>
                <w:szCs w:val="21"/>
              </w:rPr>
            </w:pPr>
            <w:r w:rsidRPr="00377AA7">
              <w:rPr>
                <w:rFonts w:ascii="Arial" w:hAnsi="Arial" w:cs="Arial"/>
                <w:iCs/>
                <w:color w:val="000000"/>
                <w:sz w:val="21"/>
                <w:szCs w:val="21"/>
              </w:rPr>
              <w:t xml:space="preserve">                                     </w:t>
            </w:r>
            <w:r w:rsidRPr="00377AA7">
              <w:rPr>
                <w:rFonts w:ascii="GHEA Grapalat" w:hAnsi="GHEA Grapalat"/>
                <w:iCs/>
                <w:color w:val="000000"/>
                <w:sz w:val="21"/>
                <w:szCs w:val="21"/>
              </w:rPr>
              <w:t>Կ.Տ.</w:t>
            </w:r>
          </w:p>
        </w:tc>
      </w:tr>
    </w:tbl>
    <w:p w:rsidR="00404109" w:rsidRPr="00377AA7" w:rsidRDefault="00404109" w:rsidP="00404109">
      <w:pPr>
        <w:autoSpaceDE w:val="0"/>
        <w:autoSpaceDN w:val="0"/>
        <w:adjustRightInd w:val="0"/>
        <w:jc w:val="right"/>
        <w:rPr>
          <w:rFonts w:ascii="GHEA Grapalat" w:hAnsi="GHEA Grapalat" w:cs="TimesArmenianPSMT"/>
          <w:sz w:val="18"/>
        </w:rPr>
      </w:pPr>
    </w:p>
    <w:p w:rsidR="00404109" w:rsidRPr="00377AA7" w:rsidRDefault="00404109" w:rsidP="00404109">
      <w:pPr>
        <w:rPr>
          <w:rFonts w:ascii="GHEA Grapalat" w:hAnsi="GHEA Grapalat"/>
          <w:lang w:val="ru-RU"/>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lang w:val="ru-RU"/>
        </w:rPr>
        <w:t>Հավելված</w:t>
      </w:r>
      <w:r w:rsidRPr="00377AA7">
        <w:rPr>
          <w:rFonts w:ascii="GHEA Grapalat" w:hAnsi="GHEA Grapalat" w:cs="TimesArmenianPSMT"/>
          <w:i/>
          <w:sz w:val="20"/>
        </w:rPr>
        <w:t xml:space="preserve"> 3.1</w:t>
      </w: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rPr>
        <w:t xml:space="preserve">«         »              </w:t>
      </w:r>
      <w:proofErr w:type="gramStart"/>
      <w:r w:rsidRPr="00377AA7">
        <w:rPr>
          <w:rFonts w:ascii="GHEA Grapalat" w:hAnsi="GHEA Grapalat" w:cs="TimesArmenianPSMT"/>
          <w:i/>
          <w:sz w:val="20"/>
        </w:rPr>
        <w:t xml:space="preserve">20  </w:t>
      </w:r>
      <w:r w:rsidRPr="00377AA7">
        <w:rPr>
          <w:rFonts w:ascii="GHEA Grapalat" w:hAnsi="GHEA Grapalat" w:cs="TimesArmenianPSMT"/>
          <w:i/>
          <w:sz w:val="20"/>
          <w:lang w:val="ru-RU"/>
        </w:rPr>
        <w:t>թ</w:t>
      </w:r>
      <w:proofErr w:type="gramEnd"/>
      <w:r w:rsidRPr="00377AA7">
        <w:rPr>
          <w:rFonts w:ascii="GHEA Grapalat" w:hAnsi="GHEA Grapalat" w:cs="TimesArmenianPSMT"/>
          <w:i/>
          <w:sz w:val="20"/>
        </w:rPr>
        <w:t xml:space="preserve">. </w:t>
      </w:r>
      <w:r w:rsidRPr="00377AA7">
        <w:rPr>
          <w:rFonts w:ascii="GHEA Grapalat" w:hAnsi="GHEA Grapalat" w:cs="TimesArmenianPSMT"/>
          <w:i/>
          <w:sz w:val="20"/>
          <w:lang w:val="ru-RU"/>
        </w:rPr>
        <w:t>կնքված</w:t>
      </w:r>
      <w:r w:rsidRPr="00377AA7">
        <w:rPr>
          <w:rFonts w:ascii="GHEA Grapalat" w:hAnsi="GHEA Grapalat" w:cs="TimesArmenianPSMT"/>
          <w:i/>
          <w:sz w:val="20"/>
        </w:rPr>
        <w:t xml:space="preserve"> </w:t>
      </w:r>
    </w:p>
    <w:p w:rsidR="00404109" w:rsidRPr="00377AA7" w:rsidRDefault="00404109" w:rsidP="00404109">
      <w:pPr>
        <w:autoSpaceDE w:val="0"/>
        <w:autoSpaceDN w:val="0"/>
        <w:adjustRightInd w:val="0"/>
        <w:jc w:val="right"/>
        <w:rPr>
          <w:rFonts w:ascii="GHEA Grapalat" w:hAnsi="GHEA Grapalat" w:cs="TimesArmenianPSMT"/>
          <w:i/>
          <w:sz w:val="20"/>
        </w:rPr>
      </w:pPr>
      <w:r w:rsidRPr="00377AA7">
        <w:rPr>
          <w:rFonts w:ascii="GHEA Grapalat" w:hAnsi="GHEA Grapalat" w:cs="TimesArmenianPSMT"/>
          <w:i/>
          <w:sz w:val="20"/>
        </w:rPr>
        <w:t xml:space="preserve">                      </w:t>
      </w:r>
      <w:r w:rsidRPr="00377AA7">
        <w:rPr>
          <w:rFonts w:ascii="GHEA Grapalat" w:hAnsi="GHEA Grapalat" w:cs="TimesArmenianPSMT"/>
          <w:i/>
          <w:sz w:val="20"/>
          <w:lang w:val="ru-RU"/>
        </w:rPr>
        <w:t>ծածկագրով</w:t>
      </w:r>
      <w:r w:rsidRPr="00377AA7">
        <w:rPr>
          <w:rFonts w:ascii="GHEA Grapalat" w:hAnsi="GHEA Grapalat" w:cs="TimesArmenianPSMT"/>
          <w:i/>
          <w:sz w:val="20"/>
        </w:rPr>
        <w:t xml:space="preserve"> </w:t>
      </w:r>
      <w:r w:rsidRPr="00377AA7">
        <w:rPr>
          <w:rFonts w:ascii="GHEA Grapalat" w:hAnsi="GHEA Grapalat" w:cs="TimesArmenianPSMT"/>
          <w:i/>
          <w:sz w:val="20"/>
          <w:lang w:val="ru-RU"/>
        </w:rPr>
        <w:t>պայմանագրի</w:t>
      </w:r>
    </w:p>
    <w:p w:rsidR="00404109" w:rsidRPr="00377AA7" w:rsidRDefault="00404109" w:rsidP="00404109">
      <w:pPr>
        <w:autoSpaceDE w:val="0"/>
        <w:autoSpaceDN w:val="0"/>
        <w:adjustRightInd w:val="0"/>
        <w:jc w:val="right"/>
        <w:rPr>
          <w:rFonts w:ascii="GHEA Grapalat" w:hAnsi="GHEA Grapalat" w:cs="TimesArmenianPSMT"/>
          <w:i/>
          <w:sz w:val="20"/>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rPr>
          <w:rFonts w:ascii="GHEA Grapalat" w:hAnsi="GHEA Grapalat"/>
        </w:rPr>
      </w:pPr>
    </w:p>
    <w:p w:rsidR="00404109" w:rsidRPr="00377AA7" w:rsidRDefault="00404109" w:rsidP="00404109">
      <w:pPr>
        <w:tabs>
          <w:tab w:val="left" w:pos="2250"/>
        </w:tabs>
        <w:spacing w:line="276" w:lineRule="auto"/>
        <w:jc w:val="center"/>
        <w:rPr>
          <w:rFonts w:ascii="GHEA Grapalat" w:hAnsi="GHEA Grapalat" w:cs="Sylfaen"/>
          <w:bCs/>
          <w:sz w:val="18"/>
          <w:szCs w:val="18"/>
        </w:rPr>
      </w:pPr>
      <w:proofErr w:type="gramStart"/>
      <w:r w:rsidRPr="00377AA7">
        <w:rPr>
          <w:rFonts w:ascii="GHEA Grapalat" w:hAnsi="GHEA Grapalat" w:cs="Sylfaen"/>
          <w:bCs/>
          <w:sz w:val="18"/>
          <w:szCs w:val="18"/>
        </w:rPr>
        <w:t>ԱԿՏ  N</w:t>
      </w:r>
      <w:proofErr w:type="gramEnd"/>
      <w:r w:rsidRPr="00377AA7">
        <w:rPr>
          <w:rFonts w:ascii="GHEA Grapalat" w:hAnsi="GHEA Grapalat" w:cs="Sylfaen"/>
          <w:bCs/>
          <w:sz w:val="18"/>
          <w:szCs w:val="18"/>
        </w:rPr>
        <w:t xml:space="preserve">    </w:t>
      </w:r>
    </w:p>
    <w:p w:rsidR="00404109" w:rsidRPr="00377AA7" w:rsidRDefault="00404109" w:rsidP="00404109">
      <w:pPr>
        <w:tabs>
          <w:tab w:val="left" w:pos="360"/>
          <w:tab w:val="left" w:pos="540"/>
          <w:tab w:val="left" w:pos="2250"/>
        </w:tabs>
        <w:spacing w:line="276" w:lineRule="auto"/>
        <w:jc w:val="center"/>
        <w:rPr>
          <w:rFonts w:ascii="GHEA Grapalat" w:hAnsi="GHEA Grapalat" w:cs="Sylfaen"/>
          <w:bCs/>
          <w:sz w:val="18"/>
          <w:szCs w:val="18"/>
        </w:rPr>
      </w:pPr>
      <w:proofErr w:type="gramStart"/>
      <w:r w:rsidRPr="00377AA7">
        <w:rPr>
          <w:rFonts w:ascii="GHEA Grapalat" w:hAnsi="GHEA Grapalat" w:cs="Sylfaen"/>
          <w:bCs/>
          <w:sz w:val="18"/>
          <w:szCs w:val="18"/>
        </w:rPr>
        <w:t>պայմանագրի</w:t>
      </w:r>
      <w:proofErr w:type="gramEnd"/>
      <w:r w:rsidRPr="00377AA7">
        <w:rPr>
          <w:rFonts w:ascii="GHEA Grapalat" w:hAnsi="GHEA Grapalat" w:cs="Sylfaen"/>
          <w:bCs/>
          <w:sz w:val="18"/>
          <w:szCs w:val="18"/>
        </w:rPr>
        <w:t xml:space="preserve"> արդյունքը Պատվիրատուին հանձնելու փաստը ֆիքսելու վերաբերյալ                                                                                                                               </w:t>
      </w: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ind w:left="-540" w:firstLine="180"/>
        <w:jc w:val="both"/>
        <w:rPr>
          <w:rFonts w:ascii="GHEA Grapalat" w:hAnsi="GHEA Grapalat" w:cs="Sylfaen"/>
          <w:sz w:val="20"/>
          <w:szCs w:val="20"/>
        </w:rPr>
      </w:pPr>
      <w:r w:rsidRPr="00377AA7">
        <w:rPr>
          <w:rFonts w:ascii="GHEA Grapalat" w:hAnsi="GHEA Grapalat" w:cs="Sylfaen"/>
        </w:rPr>
        <w:tab/>
      </w:r>
      <w:r w:rsidRPr="00377AA7">
        <w:rPr>
          <w:rFonts w:ascii="GHEA Grapalat" w:hAnsi="GHEA Grapalat" w:cs="Sylfaen"/>
          <w:sz w:val="20"/>
          <w:szCs w:val="20"/>
          <w:lang w:val="hy-AM"/>
        </w:rPr>
        <w:t xml:space="preserve">Սույնով </w:t>
      </w:r>
      <w:r w:rsidRPr="00377AA7">
        <w:rPr>
          <w:rFonts w:ascii="GHEA Grapalat" w:hAnsi="GHEA Grapalat" w:cs="Sylfaen"/>
          <w:sz w:val="20"/>
          <w:szCs w:val="20"/>
        </w:rPr>
        <w:t>արձանագրվում է</w:t>
      </w:r>
      <w:r w:rsidRPr="00377AA7">
        <w:rPr>
          <w:rFonts w:ascii="GHEA Grapalat" w:hAnsi="GHEA Grapalat" w:cs="Sylfaen"/>
          <w:sz w:val="20"/>
          <w:szCs w:val="20"/>
          <w:lang w:val="hy-AM"/>
        </w:rPr>
        <w:t>,</w:t>
      </w:r>
      <w:r w:rsidRPr="00377AA7">
        <w:rPr>
          <w:rFonts w:ascii="GHEA Grapalat" w:hAnsi="GHEA Grapalat" w:cs="Sylfaen"/>
          <w:lang w:val="hy-AM"/>
        </w:rPr>
        <w:t xml:space="preserve"> </w:t>
      </w:r>
      <w:r w:rsidRPr="00377AA7">
        <w:rPr>
          <w:rFonts w:ascii="GHEA Grapalat" w:hAnsi="GHEA Grapalat" w:cs="Sylfaen"/>
          <w:sz w:val="20"/>
          <w:szCs w:val="20"/>
          <w:lang w:val="hy-AM"/>
        </w:rPr>
        <w:t>որ</w:t>
      </w:r>
      <w:r w:rsidRPr="00377AA7">
        <w:rPr>
          <w:rFonts w:ascii="GHEA Grapalat" w:hAnsi="GHEA Grapalat" w:cs="Sylfaen"/>
          <w:lang w:val="hy-AM"/>
        </w:rPr>
        <w:t xml:space="preserve"> </w:t>
      </w:r>
      <w:r w:rsidRPr="00377AA7">
        <w:rPr>
          <w:rFonts w:ascii="GHEA Grapalat" w:hAnsi="GHEA Grapalat" w:cs="Sylfaen"/>
          <w:sz w:val="20"/>
          <w:u w:val="single"/>
        </w:rPr>
        <w:tab/>
      </w:r>
      <w:r w:rsidRPr="00377AA7">
        <w:rPr>
          <w:rFonts w:ascii="GHEA Grapalat" w:hAnsi="GHEA Grapalat" w:cs="Sylfaen"/>
          <w:sz w:val="20"/>
          <w:u w:val="single"/>
        </w:rPr>
        <w:tab/>
        <w:t xml:space="preserve">        </w:t>
      </w:r>
      <w:r w:rsidRPr="00377AA7">
        <w:rPr>
          <w:rFonts w:ascii="GHEA Grapalat" w:hAnsi="GHEA Grapalat" w:cs="Sylfaen"/>
          <w:sz w:val="20"/>
        </w:rPr>
        <w:t>-ի</w:t>
      </w:r>
      <w:r w:rsidRPr="00377AA7">
        <w:rPr>
          <w:rFonts w:ascii="GHEA Grapalat" w:hAnsi="GHEA Grapalat" w:cs="Sylfaen"/>
        </w:rPr>
        <w:t xml:space="preserve"> </w:t>
      </w:r>
      <w:r w:rsidRPr="00377AA7">
        <w:rPr>
          <w:rFonts w:ascii="GHEA Grapalat" w:hAnsi="GHEA Grapalat" w:cs="Sylfaen"/>
          <w:sz w:val="20"/>
          <w:szCs w:val="20"/>
        </w:rPr>
        <w:t xml:space="preserve">(այսուհետ` Պատվիրատու)  </w:t>
      </w:r>
      <w:r w:rsidRPr="00377AA7">
        <w:rPr>
          <w:rFonts w:ascii="GHEA Grapalat" w:hAnsi="GHEA Grapalat" w:cs="Sylfaen"/>
          <w:sz w:val="20"/>
          <w:szCs w:val="20"/>
          <w:lang w:val="hy-AM"/>
        </w:rPr>
        <w:t xml:space="preserve">և </w:t>
      </w:r>
      <w:r w:rsidRPr="00377AA7">
        <w:rPr>
          <w:rFonts w:ascii="GHEA Grapalat" w:hAnsi="GHEA Grapalat" w:cs="Sylfaen"/>
          <w:sz w:val="20"/>
          <w:u w:val="single"/>
        </w:rPr>
        <w:tab/>
      </w:r>
      <w:r w:rsidRPr="00377AA7">
        <w:rPr>
          <w:rFonts w:ascii="GHEA Grapalat" w:hAnsi="GHEA Grapalat" w:cs="Sylfaen"/>
          <w:sz w:val="20"/>
          <w:u w:val="single"/>
        </w:rPr>
        <w:tab/>
        <w:t xml:space="preserve">        </w:t>
      </w:r>
      <w:r w:rsidRPr="00377AA7">
        <w:rPr>
          <w:rFonts w:ascii="GHEA Grapalat" w:hAnsi="GHEA Grapalat" w:cs="Sylfaen"/>
          <w:sz w:val="20"/>
        </w:rPr>
        <w:t>-ի</w:t>
      </w:r>
    </w:p>
    <w:p w:rsidR="00404109" w:rsidRPr="00377AA7" w:rsidRDefault="00404109" w:rsidP="00404109">
      <w:pPr>
        <w:tabs>
          <w:tab w:val="left" w:pos="360"/>
          <w:tab w:val="left" w:pos="540"/>
        </w:tabs>
        <w:jc w:val="both"/>
        <w:rPr>
          <w:rFonts w:ascii="GHEA Grapalat" w:hAnsi="GHEA Grapalat" w:cs="Sylfaen"/>
        </w:rPr>
      </w:pPr>
      <w:r w:rsidRPr="00377AA7">
        <w:rPr>
          <w:rFonts w:ascii="GHEA Grapalat" w:hAnsi="GHEA Grapalat" w:cs="Sylfaen"/>
        </w:rPr>
        <w:t xml:space="preserve">                                            </w:t>
      </w:r>
      <w:r w:rsidRPr="00377AA7">
        <w:rPr>
          <w:rFonts w:ascii="GHEA Grapalat" w:hAnsi="GHEA Grapalat" w:cs="Sylfaen"/>
          <w:sz w:val="12"/>
          <w:szCs w:val="12"/>
        </w:rPr>
        <w:t xml:space="preserve">Պատվիրատուի անունը     </w:t>
      </w:r>
      <w:r w:rsidRPr="00377AA7">
        <w:rPr>
          <w:rFonts w:ascii="GHEA Grapalat" w:hAnsi="GHEA Grapalat" w:cs="Sylfaen"/>
          <w:sz w:val="16"/>
          <w:szCs w:val="16"/>
        </w:rPr>
        <w:t xml:space="preserve">                                                           </w:t>
      </w:r>
      <w:r w:rsidRPr="00377AA7">
        <w:rPr>
          <w:rFonts w:ascii="GHEA Grapalat" w:hAnsi="GHEA Grapalat" w:cs="Sylfaen"/>
          <w:sz w:val="12"/>
          <w:szCs w:val="12"/>
        </w:rPr>
        <w:t>Կատարողի անունը</w:t>
      </w:r>
    </w:p>
    <w:p w:rsidR="00404109" w:rsidRPr="00377AA7" w:rsidRDefault="00404109" w:rsidP="00404109">
      <w:pPr>
        <w:tabs>
          <w:tab w:val="left" w:pos="360"/>
          <w:tab w:val="left" w:pos="540"/>
        </w:tabs>
        <w:ind w:right="-360"/>
        <w:jc w:val="both"/>
        <w:rPr>
          <w:rFonts w:ascii="GHEA Grapalat" w:hAnsi="GHEA Grapalat" w:cs="Sylfaen"/>
          <w:sz w:val="12"/>
          <w:szCs w:val="12"/>
        </w:rPr>
      </w:pPr>
    </w:p>
    <w:p w:rsidR="00404109" w:rsidRPr="00377AA7" w:rsidRDefault="00404109" w:rsidP="00404109">
      <w:pPr>
        <w:tabs>
          <w:tab w:val="left" w:pos="360"/>
          <w:tab w:val="left" w:pos="540"/>
        </w:tabs>
        <w:ind w:right="-360"/>
        <w:jc w:val="both"/>
        <w:rPr>
          <w:rFonts w:ascii="GHEA Grapalat" w:hAnsi="GHEA Grapalat" w:cs="Sylfaen"/>
          <w:sz w:val="20"/>
          <w:u w:val="single"/>
          <w:lang w:val="hy-AM"/>
        </w:rPr>
      </w:pPr>
      <w:r w:rsidRPr="00377AA7">
        <w:rPr>
          <w:rFonts w:ascii="GHEA Grapalat" w:hAnsi="GHEA Grapalat" w:cs="Sylfaen"/>
          <w:sz w:val="20"/>
          <w:szCs w:val="20"/>
          <w:lang w:val="hy-AM"/>
        </w:rPr>
        <w:t>(այսուհետ` Կ</w:t>
      </w:r>
      <w:r w:rsidRPr="00377AA7">
        <w:rPr>
          <w:rFonts w:ascii="GHEA Grapalat" w:hAnsi="GHEA Grapalat" w:cs="Sylfaen"/>
          <w:sz w:val="20"/>
          <w:szCs w:val="20"/>
        </w:rPr>
        <w:t>ատարող</w:t>
      </w:r>
      <w:r w:rsidRPr="00377AA7">
        <w:rPr>
          <w:rFonts w:ascii="GHEA Grapalat" w:hAnsi="GHEA Grapalat" w:cs="Sylfaen"/>
          <w:sz w:val="20"/>
          <w:szCs w:val="20"/>
          <w:lang w:val="hy-AM"/>
        </w:rPr>
        <w:t>)</w:t>
      </w:r>
      <w:r w:rsidRPr="00377AA7">
        <w:rPr>
          <w:rFonts w:ascii="GHEA Grapalat" w:hAnsi="GHEA Grapalat" w:cs="Sylfaen"/>
          <w:sz w:val="20"/>
          <w:szCs w:val="20"/>
        </w:rPr>
        <w:t xml:space="preserve"> </w:t>
      </w:r>
      <w:r w:rsidRPr="00377AA7">
        <w:rPr>
          <w:rFonts w:ascii="GHEA Grapalat" w:hAnsi="GHEA Grapalat" w:cs="Sylfaen"/>
          <w:sz w:val="20"/>
        </w:rPr>
        <w:t xml:space="preserve">միջև 20     թ. </w:t>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u w:val="single"/>
        </w:rPr>
        <w:tab/>
      </w:r>
      <w:r w:rsidRPr="00377AA7">
        <w:rPr>
          <w:rFonts w:ascii="GHEA Grapalat" w:hAnsi="GHEA Grapalat" w:cs="Sylfaen"/>
          <w:sz w:val="20"/>
          <w:lang w:val="hy-AM"/>
        </w:rPr>
        <w:t xml:space="preserve"> -ին կնքված N </w:t>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u w:val="single"/>
          <w:lang w:val="hy-AM"/>
        </w:rPr>
        <w:tab/>
      </w:r>
    </w:p>
    <w:p w:rsidR="00404109" w:rsidRPr="00377AA7" w:rsidRDefault="00404109" w:rsidP="00404109">
      <w:pPr>
        <w:tabs>
          <w:tab w:val="left" w:pos="360"/>
          <w:tab w:val="left" w:pos="540"/>
        </w:tabs>
        <w:ind w:right="-360"/>
        <w:jc w:val="both"/>
        <w:rPr>
          <w:rFonts w:ascii="GHEA Grapalat" w:hAnsi="GHEA Grapalat" w:cs="Sylfaen"/>
          <w:lang w:val="hy-AM"/>
        </w:rPr>
      </w:pP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t>պայմանագրի կնքման ամսաթիվը</w:t>
      </w:r>
      <w:r w:rsidRPr="00377AA7">
        <w:rPr>
          <w:rFonts w:ascii="GHEA Grapalat" w:hAnsi="GHEA Grapalat" w:cs="Sylfaen"/>
          <w:sz w:val="12"/>
          <w:szCs w:val="16"/>
          <w:lang w:val="hy-AM"/>
        </w:rPr>
        <w:tab/>
      </w:r>
      <w:r w:rsidRPr="00377AA7">
        <w:rPr>
          <w:rFonts w:ascii="GHEA Grapalat" w:hAnsi="GHEA Grapalat" w:cs="Sylfaen"/>
          <w:sz w:val="12"/>
          <w:szCs w:val="16"/>
          <w:lang w:val="hy-AM"/>
        </w:rPr>
        <w:tab/>
      </w:r>
      <w:r w:rsidRPr="00377AA7">
        <w:rPr>
          <w:rFonts w:ascii="GHEA Grapalat" w:hAnsi="GHEA Grapalat" w:cs="Sylfaen"/>
          <w:sz w:val="12"/>
          <w:szCs w:val="16"/>
          <w:lang w:val="hy-AM"/>
        </w:rPr>
        <w:tab/>
        <w:t xml:space="preserve">      պայմանագրի համարը</w:t>
      </w:r>
      <w:r w:rsidRPr="00377AA7">
        <w:rPr>
          <w:rFonts w:ascii="GHEA Grapalat" w:hAnsi="GHEA Grapalat" w:cs="Sylfaen"/>
          <w:lang w:val="hy-AM"/>
        </w:rPr>
        <w:t xml:space="preserve"> </w:t>
      </w:r>
    </w:p>
    <w:p w:rsidR="00404109" w:rsidRPr="00377AA7" w:rsidRDefault="00404109" w:rsidP="00404109">
      <w:pPr>
        <w:tabs>
          <w:tab w:val="left" w:pos="360"/>
          <w:tab w:val="left" w:pos="540"/>
        </w:tabs>
        <w:ind w:right="-360"/>
        <w:jc w:val="both"/>
        <w:rPr>
          <w:rFonts w:ascii="GHEA Grapalat" w:hAnsi="GHEA Grapalat" w:cs="Sylfaen"/>
          <w:sz w:val="20"/>
          <w:szCs w:val="20"/>
          <w:lang w:val="hy-AM"/>
        </w:rPr>
      </w:pPr>
      <w:r w:rsidRPr="00377AA7">
        <w:rPr>
          <w:rFonts w:ascii="GHEA Grapalat" w:hAnsi="GHEA Grapalat" w:cs="Sylfaen"/>
          <w:sz w:val="20"/>
          <w:szCs w:val="20"/>
          <w:lang w:val="hy-AM"/>
        </w:rPr>
        <w:t xml:space="preserve">գնման պայմանագրի շրջանակներում Կատարողը  </w:t>
      </w:r>
      <w:r w:rsidRPr="00377AA7">
        <w:rPr>
          <w:rFonts w:ascii="GHEA Grapalat" w:hAnsi="GHEA Grapalat" w:cs="Sylfaen"/>
          <w:sz w:val="20"/>
          <w:lang w:val="hy-AM"/>
        </w:rPr>
        <w:t xml:space="preserve">20  թ. </w:t>
      </w:r>
      <w:r w:rsidRPr="00377AA7">
        <w:rPr>
          <w:rFonts w:ascii="GHEA Grapalat" w:hAnsi="GHEA Grapalat" w:cs="Sylfaen"/>
          <w:sz w:val="20"/>
          <w:u w:val="single"/>
          <w:lang w:val="hy-AM"/>
        </w:rPr>
        <w:tab/>
      </w:r>
      <w:r w:rsidRPr="00377AA7">
        <w:rPr>
          <w:rFonts w:ascii="GHEA Grapalat" w:hAnsi="GHEA Grapalat" w:cs="Sylfaen"/>
          <w:sz w:val="20"/>
          <w:u w:val="single"/>
          <w:lang w:val="hy-AM"/>
        </w:rPr>
        <w:tab/>
      </w:r>
      <w:r w:rsidRPr="00377AA7">
        <w:rPr>
          <w:rFonts w:ascii="GHEA Grapalat" w:hAnsi="GHEA Grapalat" w:cs="Sylfaen"/>
          <w:sz w:val="20"/>
          <w:lang w:val="hy-AM"/>
        </w:rPr>
        <w:t xml:space="preserve">-ին </w:t>
      </w:r>
      <w:r w:rsidRPr="00377AA7">
        <w:rPr>
          <w:rFonts w:ascii="GHEA Grapalat" w:hAnsi="GHEA Grapalat" w:cs="Sylfaen"/>
          <w:sz w:val="20"/>
          <w:szCs w:val="20"/>
          <w:lang w:val="hy-AM"/>
        </w:rPr>
        <w:t xml:space="preserve">հանձնման-ընդունման </w:t>
      </w:r>
    </w:p>
    <w:p w:rsidR="00404109" w:rsidRPr="00377AA7" w:rsidRDefault="00404109" w:rsidP="00404109">
      <w:pPr>
        <w:tabs>
          <w:tab w:val="left" w:pos="360"/>
          <w:tab w:val="left" w:pos="540"/>
        </w:tabs>
        <w:ind w:right="-360"/>
        <w:jc w:val="both"/>
        <w:rPr>
          <w:rFonts w:ascii="GHEA Grapalat" w:hAnsi="GHEA Grapalat" w:cs="Sylfaen"/>
          <w:sz w:val="20"/>
          <w:szCs w:val="20"/>
          <w:lang w:val="hy-AM"/>
        </w:rPr>
      </w:pPr>
      <w:r w:rsidRPr="00377AA7">
        <w:rPr>
          <w:rFonts w:ascii="GHEA Grapalat" w:hAnsi="GHEA Grapalat" w:cs="Sylfaen"/>
          <w:sz w:val="20"/>
          <w:szCs w:val="20"/>
          <w:lang w:val="hy-AM"/>
        </w:rPr>
        <w:t>նպատակով Պատվիրատուին հանձնեց ստորև նշված ծառայությունները.</w:t>
      </w:r>
    </w:p>
    <w:p w:rsidR="00404109" w:rsidRPr="00377AA7" w:rsidRDefault="00404109" w:rsidP="00404109">
      <w:pPr>
        <w:tabs>
          <w:tab w:val="left" w:pos="2972"/>
        </w:tabs>
        <w:jc w:val="both"/>
        <w:rPr>
          <w:rFonts w:ascii="GHEA Grapalat" w:hAnsi="GHEA Grapalat" w:cs="Sylfaen"/>
          <w:lang w:val="hy-AM"/>
        </w:rPr>
      </w:pPr>
      <w:r w:rsidRPr="00377AA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04109" w:rsidRPr="00377AA7" w:rsidTr="00A9024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jc w:val="center"/>
              <w:rPr>
                <w:rFonts w:ascii="GHEA Grapalat" w:hAnsi="GHEA Grapalat" w:cs="Sylfaen"/>
                <w:bCs/>
                <w:sz w:val="18"/>
                <w:szCs w:val="18"/>
                <w:lang w:val="ru-RU" w:eastAsia="ru-RU"/>
              </w:rPr>
            </w:pPr>
            <w:r w:rsidRPr="00377AA7">
              <w:rPr>
                <w:rFonts w:ascii="GHEA Grapalat" w:hAnsi="GHEA Grapalat" w:cs="Sylfaen"/>
                <w:sz w:val="18"/>
                <w:szCs w:val="18"/>
              </w:rPr>
              <w:t>Ծառայության</w:t>
            </w: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04109" w:rsidRPr="00377AA7" w:rsidRDefault="00404109" w:rsidP="00A9024E">
            <w:pPr>
              <w:jc w:val="center"/>
              <w:rPr>
                <w:rFonts w:ascii="GHEA Grapalat" w:hAnsi="GHEA Grapalat"/>
                <w:sz w:val="18"/>
                <w:szCs w:val="18"/>
              </w:rPr>
            </w:pPr>
            <w:r w:rsidRPr="00377AA7">
              <w:rPr>
                <w:rFonts w:ascii="GHEA Grapalat" w:hAnsi="GHEA Grapalat" w:cs="Sylfaen"/>
                <w:sz w:val="18"/>
                <w:szCs w:val="18"/>
              </w:rPr>
              <w:t>քանակը</w:t>
            </w:r>
            <w:r w:rsidRPr="00377AA7">
              <w:rPr>
                <w:rFonts w:ascii="GHEA Grapalat" w:hAnsi="GHEA Grapalat"/>
                <w:sz w:val="18"/>
                <w:szCs w:val="18"/>
              </w:rPr>
              <w:t xml:space="preserve"> (</w:t>
            </w:r>
            <w:r w:rsidRPr="00377AA7">
              <w:rPr>
                <w:rFonts w:ascii="GHEA Grapalat" w:hAnsi="GHEA Grapalat" w:cs="Sylfaen"/>
                <w:sz w:val="18"/>
                <w:szCs w:val="18"/>
              </w:rPr>
              <w:t>փաստացի</w:t>
            </w:r>
            <w:r w:rsidRPr="00377AA7">
              <w:rPr>
                <w:rFonts w:ascii="GHEA Grapalat" w:hAnsi="GHEA Grapalat"/>
                <w:sz w:val="18"/>
                <w:szCs w:val="18"/>
              </w:rPr>
              <w:t>)</w:t>
            </w: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04109" w:rsidRPr="00377AA7" w:rsidRDefault="00404109" w:rsidP="00A9024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r>
      <w:tr w:rsidR="00404109" w:rsidRPr="00377AA7" w:rsidTr="00A9024E">
        <w:trPr>
          <w:trHeight w:val="273"/>
        </w:trPr>
        <w:tc>
          <w:tcPr>
            <w:tcW w:w="3852" w:type="dxa"/>
            <w:tcBorders>
              <w:top w:val="single" w:sz="4" w:space="0" w:color="000000"/>
              <w:left w:val="single" w:sz="4" w:space="0" w:color="000000"/>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04109" w:rsidRPr="00377AA7" w:rsidRDefault="00404109" w:rsidP="00A9024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04109" w:rsidRPr="00377AA7" w:rsidRDefault="00404109" w:rsidP="00A9024E">
            <w:pPr>
              <w:rPr>
                <w:rFonts w:ascii="GHEA Grapalat" w:hAnsi="GHEA Grapalat" w:cs="Sylfaen"/>
                <w:sz w:val="18"/>
                <w:szCs w:val="18"/>
                <w:lang w:val="ru-RU" w:eastAsia="ru-RU"/>
              </w:rPr>
            </w:pPr>
          </w:p>
        </w:tc>
      </w:tr>
    </w:tbl>
    <w:p w:rsidR="00404109" w:rsidRPr="00377AA7" w:rsidRDefault="00404109" w:rsidP="00404109">
      <w:pPr>
        <w:tabs>
          <w:tab w:val="left" w:pos="360"/>
          <w:tab w:val="left" w:pos="540"/>
        </w:tabs>
        <w:jc w:val="both"/>
        <w:rPr>
          <w:rFonts w:ascii="GHEA Grapalat" w:hAnsi="GHEA Grapalat" w:cs="Sylfaen"/>
          <w:lang w:val="hy-AM"/>
        </w:rPr>
      </w:pPr>
    </w:p>
    <w:p w:rsidR="00404109" w:rsidRPr="00377AA7" w:rsidRDefault="00404109" w:rsidP="00404109">
      <w:pPr>
        <w:tabs>
          <w:tab w:val="left" w:pos="360"/>
          <w:tab w:val="left" w:pos="540"/>
        </w:tabs>
        <w:jc w:val="both"/>
        <w:rPr>
          <w:rFonts w:ascii="GHEA Grapalat" w:hAnsi="GHEA Grapalat" w:cs="Sylfaen"/>
          <w:sz w:val="20"/>
          <w:szCs w:val="20"/>
          <w:lang w:val="hy-AM"/>
        </w:rPr>
      </w:pPr>
      <w:r w:rsidRPr="00377AA7">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404109" w:rsidRPr="00377AA7" w:rsidRDefault="00404109" w:rsidP="00404109">
      <w:pPr>
        <w:tabs>
          <w:tab w:val="left" w:pos="360"/>
          <w:tab w:val="left" w:pos="540"/>
        </w:tabs>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14"/>
          <w:szCs w:val="14"/>
          <w:lang w:val="hy-AM"/>
        </w:rPr>
      </w:pPr>
    </w:p>
    <w:p w:rsidR="00404109" w:rsidRPr="00377AA7" w:rsidRDefault="00404109" w:rsidP="00404109">
      <w:pPr>
        <w:jc w:val="center"/>
        <w:rPr>
          <w:rFonts w:ascii="GHEA Grapalat" w:hAnsi="GHEA Grapalat" w:cs="Sylfaen"/>
          <w:sz w:val="22"/>
          <w:szCs w:val="22"/>
          <w:lang w:val="hy-AM"/>
        </w:rPr>
      </w:pPr>
    </w:p>
    <w:p w:rsidR="00404109" w:rsidRPr="00377AA7" w:rsidRDefault="00404109" w:rsidP="00404109">
      <w:pPr>
        <w:jc w:val="center"/>
        <w:rPr>
          <w:rFonts w:ascii="GHEA Grapalat" w:hAnsi="GHEA Grapalat" w:cs="Sylfaen"/>
          <w:sz w:val="22"/>
          <w:szCs w:val="22"/>
        </w:rPr>
      </w:pPr>
      <w:r w:rsidRPr="00377AA7">
        <w:rPr>
          <w:rFonts w:ascii="GHEA Grapalat" w:hAnsi="GHEA Grapalat" w:cs="Sylfaen"/>
          <w:sz w:val="22"/>
          <w:szCs w:val="22"/>
        </w:rPr>
        <w:t>ԿՈՂՄԵՐԸ</w:t>
      </w:r>
    </w:p>
    <w:p w:rsidR="00404109" w:rsidRPr="00377AA7" w:rsidRDefault="00404109" w:rsidP="00404109">
      <w:pPr>
        <w:jc w:val="center"/>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p w:rsidR="00404109" w:rsidRPr="00377AA7" w:rsidRDefault="00404109" w:rsidP="00404109">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404109" w:rsidRPr="00377AA7" w:rsidTr="00A9024E">
        <w:tc>
          <w:tcPr>
            <w:tcW w:w="4785" w:type="dxa"/>
          </w:tcPr>
          <w:p w:rsidR="00404109" w:rsidRPr="00377AA7" w:rsidRDefault="00404109" w:rsidP="00A9024E">
            <w:pPr>
              <w:tabs>
                <w:tab w:val="left" w:pos="360"/>
                <w:tab w:val="left" w:pos="540"/>
              </w:tabs>
              <w:jc w:val="center"/>
              <w:rPr>
                <w:rFonts w:ascii="GHEA Grapalat" w:hAnsi="GHEA Grapalat" w:cs="Sylfaen"/>
                <w:b/>
                <w:bCs/>
                <w:sz w:val="22"/>
                <w:szCs w:val="22"/>
                <w:lang w:eastAsia="ru-RU"/>
              </w:rPr>
            </w:pPr>
            <w:r w:rsidRPr="00377AA7">
              <w:rPr>
                <w:rFonts w:ascii="GHEA Grapalat" w:hAnsi="GHEA Grapalat" w:cs="Sylfaen"/>
                <w:b/>
                <w:bCs/>
                <w:sz w:val="22"/>
                <w:szCs w:val="22"/>
              </w:rPr>
              <w:t>Հանձնեց</w:t>
            </w:r>
          </w:p>
        </w:tc>
        <w:tc>
          <w:tcPr>
            <w:tcW w:w="5223" w:type="dxa"/>
          </w:tcPr>
          <w:p w:rsidR="00404109" w:rsidRPr="00377AA7" w:rsidRDefault="00404109" w:rsidP="00A9024E">
            <w:pPr>
              <w:tabs>
                <w:tab w:val="left" w:pos="360"/>
                <w:tab w:val="left" w:pos="540"/>
              </w:tabs>
              <w:jc w:val="center"/>
              <w:rPr>
                <w:rFonts w:ascii="GHEA Grapalat" w:hAnsi="GHEA Grapalat" w:cs="Sylfaen"/>
                <w:b/>
                <w:bCs/>
                <w:sz w:val="22"/>
                <w:szCs w:val="22"/>
                <w:lang w:eastAsia="ru-RU"/>
              </w:rPr>
            </w:pPr>
            <w:r w:rsidRPr="00377AA7">
              <w:rPr>
                <w:rFonts w:ascii="GHEA Grapalat" w:hAnsi="GHEA Grapalat" w:cs="Sylfaen"/>
                <w:b/>
                <w:bCs/>
                <w:sz w:val="22"/>
                <w:szCs w:val="22"/>
              </w:rPr>
              <w:t xml:space="preserve">        Ընդունեց</w:t>
            </w:r>
          </w:p>
        </w:tc>
      </w:tr>
    </w:tbl>
    <w:p w:rsidR="00404109" w:rsidRPr="00377AA7" w:rsidRDefault="00404109" w:rsidP="00404109">
      <w:pPr>
        <w:tabs>
          <w:tab w:val="left" w:pos="360"/>
          <w:tab w:val="left" w:pos="540"/>
        </w:tabs>
        <w:rPr>
          <w:rFonts w:ascii="GHEA Grapalat" w:hAnsi="GHEA Grapalat" w:cs="Sylfaen"/>
          <w:sz w:val="20"/>
          <w:szCs w:val="20"/>
          <w:lang w:eastAsia="ru-RU"/>
        </w:rPr>
      </w:pPr>
      <w:r w:rsidRPr="00377AA7">
        <w:rPr>
          <w:rFonts w:ascii="GHEA Grapalat" w:hAnsi="GHEA Grapalat" w:cs="Sylfaen"/>
          <w:sz w:val="20"/>
          <w:szCs w:val="20"/>
          <w:lang w:eastAsia="ru-RU"/>
        </w:rPr>
        <w:t xml:space="preserve">                                                                                                  </w:t>
      </w:r>
      <w:proofErr w:type="gramStart"/>
      <w:r w:rsidRPr="00377AA7">
        <w:rPr>
          <w:rFonts w:ascii="GHEA Grapalat" w:hAnsi="GHEA Grapalat" w:cs="Sylfaen"/>
          <w:sz w:val="20"/>
          <w:szCs w:val="20"/>
          <w:lang w:eastAsia="ru-RU"/>
        </w:rPr>
        <w:t>հայտը</w:t>
      </w:r>
      <w:proofErr w:type="gramEnd"/>
      <w:r w:rsidRPr="00377AA7">
        <w:rPr>
          <w:rFonts w:ascii="GHEA Grapalat" w:hAnsi="GHEA Grapalat" w:cs="Sylfaen"/>
          <w:sz w:val="20"/>
          <w:szCs w:val="20"/>
          <w:lang w:eastAsia="ru-RU"/>
        </w:rPr>
        <w:t xml:space="preserve"> նախագծած ներկայացուցիչ`</w:t>
      </w:r>
    </w:p>
    <w:p w:rsidR="00404109" w:rsidRPr="00377AA7" w:rsidRDefault="00404109" w:rsidP="0040410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04109" w:rsidRPr="00377AA7" w:rsidTr="00A9024E">
        <w:trPr>
          <w:tblCellSpacing w:w="7" w:type="dxa"/>
          <w:jc w:val="center"/>
        </w:trPr>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 xml:space="preserve">___________________________ </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ազգանուն, անուն</w:t>
            </w:r>
          </w:p>
        </w:tc>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___________________________</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ազգանուն, անուն</w:t>
            </w:r>
          </w:p>
        </w:tc>
      </w:tr>
      <w:tr w:rsidR="00404109" w:rsidRPr="003C22C8" w:rsidTr="00A9024E">
        <w:trPr>
          <w:tblCellSpacing w:w="7" w:type="dxa"/>
          <w:jc w:val="center"/>
        </w:trPr>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 xml:space="preserve">___________________________ </w:t>
            </w:r>
          </w:p>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ստորագրություն</w:t>
            </w:r>
          </w:p>
        </w:tc>
        <w:tc>
          <w:tcPr>
            <w:tcW w:w="0" w:type="auto"/>
            <w:vAlign w:val="center"/>
          </w:tcPr>
          <w:p w:rsidR="00404109" w:rsidRPr="00377AA7"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21"/>
                <w:szCs w:val="21"/>
              </w:rPr>
              <w:t>___________________________</w:t>
            </w:r>
          </w:p>
          <w:p w:rsidR="00404109" w:rsidRPr="003C22C8" w:rsidRDefault="00404109" w:rsidP="00A9024E">
            <w:pPr>
              <w:jc w:val="center"/>
              <w:rPr>
                <w:rFonts w:ascii="GHEA Grapalat" w:hAnsi="GHEA Grapalat" w:cs="GHEA Grapalat"/>
                <w:color w:val="000000"/>
                <w:sz w:val="21"/>
                <w:szCs w:val="21"/>
                <w:lang w:val="ru-RU" w:eastAsia="ru-RU"/>
              </w:rPr>
            </w:pPr>
            <w:r w:rsidRPr="00377AA7">
              <w:rPr>
                <w:rFonts w:ascii="GHEA Grapalat" w:hAnsi="GHEA Grapalat" w:cs="GHEA Grapalat"/>
                <w:color w:val="000000"/>
                <w:sz w:val="15"/>
                <w:szCs w:val="15"/>
              </w:rPr>
              <w:t>ստորագրություն</w:t>
            </w:r>
          </w:p>
        </w:tc>
      </w:tr>
      <w:tr w:rsidR="00404109" w:rsidRPr="003C22C8" w:rsidTr="00A9024E">
        <w:trPr>
          <w:tblCellSpacing w:w="7" w:type="dxa"/>
          <w:jc w:val="center"/>
        </w:trPr>
        <w:tc>
          <w:tcPr>
            <w:tcW w:w="0" w:type="auto"/>
            <w:vAlign w:val="center"/>
          </w:tcPr>
          <w:p w:rsidR="00404109" w:rsidRPr="003C22C8" w:rsidRDefault="00404109" w:rsidP="00A9024E">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404109" w:rsidRPr="003C22C8" w:rsidRDefault="00404109" w:rsidP="00A9024E">
            <w:pPr>
              <w:rPr>
                <w:rFonts w:ascii="GHEA Grapalat" w:hAnsi="GHEA Grapalat" w:cs="GHEA Grapalat"/>
                <w:color w:val="000000"/>
                <w:sz w:val="21"/>
                <w:szCs w:val="21"/>
                <w:lang w:val="ru-RU" w:eastAsia="ru-RU"/>
              </w:rPr>
            </w:pPr>
          </w:p>
        </w:tc>
      </w:tr>
    </w:tbl>
    <w:p w:rsidR="00404109" w:rsidRPr="003C22C8" w:rsidRDefault="00404109" w:rsidP="00404109">
      <w:pPr>
        <w:ind w:left="-142" w:firstLine="142"/>
        <w:jc w:val="center"/>
        <w:rPr>
          <w:rFonts w:ascii="GHEA Grapalat" w:hAnsi="GHEA Grapalat" w:cs="Sylfaen"/>
          <w:b/>
          <w:sz w:val="22"/>
        </w:rPr>
      </w:pPr>
    </w:p>
    <w:p w:rsidR="00404109" w:rsidRPr="003C22C8" w:rsidRDefault="00404109" w:rsidP="00404109">
      <w:pPr>
        <w:ind w:left="-142" w:firstLine="142"/>
        <w:jc w:val="center"/>
        <w:rPr>
          <w:rFonts w:ascii="GHEA Grapalat" w:hAnsi="GHEA Grapalat" w:cs="Sylfaen"/>
          <w:b/>
          <w:sz w:val="22"/>
        </w:rPr>
      </w:pPr>
    </w:p>
    <w:p w:rsidR="00404109" w:rsidRPr="003C22C8" w:rsidRDefault="00404109" w:rsidP="00404109">
      <w:pPr>
        <w:ind w:left="-142" w:firstLine="142"/>
        <w:jc w:val="center"/>
        <w:rPr>
          <w:rFonts w:ascii="GHEA Grapalat" w:hAnsi="GHEA Grapalat" w:cs="Sylfaen"/>
          <w:b/>
        </w:rPr>
      </w:pPr>
    </w:p>
    <w:p w:rsidR="00584731" w:rsidRDefault="00584731">
      <w:bookmarkStart w:id="21" w:name="_GoBack"/>
      <w:bookmarkEnd w:id="21"/>
    </w:p>
    <w:sectPr w:rsidR="00584731" w:rsidSect="00404109">
      <w:footnotePr>
        <w:pos w:val="beneathText"/>
      </w:footnotePr>
      <w:pgSz w:w="11906" w:h="16838" w:code="9"/>
      <w:pgMar w:top="0"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195" w:rsidRDefault="00197195" w:rsidP="00404109">
      <w:r>
        <w:separator/>
      </w:r>
    </w:p>
  </w:endnote>
  <w:endnote w:type="continuationSeparator" w:id="0">
    <w:p w:rsidR="00197195" w:rsidRDefault="00197195" w:rsidP="0040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195" w:rsidRDefault="00197195" w:rsidP="00404109">
      <w:r>
        <w:separator/>
      </w:r>
    </w:p>
  </w:footnote>
  <w:footnote w:type="continuationSeparator" w:id="0">
    <w:p w:rsidR="00197195" w:rsidRDefault="00197195" w:rsidP="00404109">
      <w:r>
        <w:continuationSeparator/>
      </w:r>
    </w:p>
  </w:footnote>
  <w:footnote w:id="1">
    <w:p w:rsidR="006A2019" w:rsidRPr="00D17258" w:rsidDel="00AE5E4B" w:rsidRDefault="006A2019" w:rsidP="00404109">
      <w:pPr>
        <w:pStyle w:val="af2"/>
        <w:shd w:val="clear" w:color="auto" w:fill="FFFFFF"/>
        <w:jc w:val="both"/>
        <w:rPr>
          <w:del w:id="2" w:author="Inesa Kocharyan" w:date="2019-10-02T12:25:00Z"/>
          <w:rFonts w:ascii="GHEA Grapalat" w:hAnsi="GHEA Grapalat" w:cs="Sylfaen"/>
          <w:i/>
          <w:sz w:val="16"/>
          <w:szCs w:val="16"/>
        </w:rPr>
      </w:pPr>
      <w:r w:rsidRPr="0078746A">
        <w:rPr>
          <w:rFonts w:ascii="GHEA Grapalat" w:hAnsi="GHEA Grapalat"/>
          <w:sz w:val="16"/>
          <w:szCs w:val="16"/>
          <w:vertAlign w:val="superscript"/>
          <w:lang w:val="af-ZA"/>
        </w:rPr>
        <w:t xml:space="preserve">5 </w:t>
      </w:r>
      <w:r w:rsidRPr="00D17258">
        <w:rPr>
          <w:rFonts w:ascii="GHEA Grapalat" w:hAnsi="GHEA Grapalat" w:cs="Sylfaen"/>
          <w:i/>
          <w:sz w:val="16"/>
          <w:szCs w:val="16"/>
        </w:rPr>
        <w:t xml:space="preserve">Եթե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առարկա</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է</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հանդիսանում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ծրագրերի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տեխնիկական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հսկողության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ծառայությունների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մատուցումը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ապա</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կետը</w:t>
      </w:r>
      <w:r w:rsidRPr="0078746A">
        <w:rPr>
          <w:rFonts w:ascii="GHEA Grapalat" w:hAnsi="GHEA Grapalat" w:cs="Sylfaen"/>
          <w:i/>
          <w:sz w:val="16"/>
          <w:szCs w:val="16"/>
          <w:lang w:val="af-ZA"/>
        </w:rPr>
        <w:t xml:space="preserve"> </w:t>
      </w:r>
      <w:r w:rsidRPr="007678FA">
        <w:rPr>
          <w:rFonts w:ascii="GHEA Grapalat" w:hAnsi="GHEA Grapalat" w:cs="Sylfaen"/>
          <w:i/>
          <w:sz w:val="16"/>
          <w:szCs w:val="16"/>
        </w:rPr>
        <w:t xml:space="preserve">շարադրվում է հետևյալ խմբագրությամբ՝ </w:t>
      </w:r>
      <w:r w:rsidRPr="00C43213">
        <w:rPr>
          <w:rFonts w:ascii="GHEA Grapalat" w:hAnsi="GHEA Grapalat" w:cs="Sylfaen"/>
          <w:i/>
          <w:sz w:val="16"/>
          <w:szCs w:val="16"/>
        </w:rPr>
        <w:t>«</w:t>
      </w:r>
      <w:r w:rsidRPr="007678FA">
        <w:rPr>
          <w:rFonts w:ascii="GHEA Grapalat" w:hAnsi="GHEA Grapalat" w:cs="Sylfaen"/>
          <w:i/>
          <w:sz w:val="16"/>
          <w:szCs w:val="16"/>
        </w:rPr>
        <w:t>2.4 Մասնակիցը ընտրված մասնակից ճանաչվելու դեպքում, Օրենքի 35-րդ հոդվածով սահմանված ժամկետում և կարգով ներկայացնում է որակավորման ապահովում՝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համար</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կարգով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հաստատված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և</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փորձաքննություն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անցած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նախագծային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փաստաթղթերով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նախատեսված</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արժեքի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տասը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տոկոսի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չափով</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Շինարարական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աշխատանքի</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արժեքը</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կազմում</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է</w:t>
      </w:r>
      <w:r w:rsidRPr="0078746A">
        <w:rPr>
          <w:rFonts w:ascii="GHEA Grapalat" w:hAnsi="GHEA Grapalat" w:cs="Sylfaen"/>
          <w:i/>
          <w:sz w:val="16"/>
          <w:szCs w:val="16"/>
          <w:lang w:val="af-ZA"/>
        </w:rPr>
        <w:t xml:space="preserve"> </w:t>
      </w:r>
      <w:r w:rsidRPr="0078746A">
        <w:rPr>
          <w:rFonts w:ascii="GHEA Grapalat" w:hAnsi="GHEA Grapalat" w:cs="Sylfaen"/>
          <w:i/>
          <w:sz w:val="16"/>
          <w:szCs w:val="16"/>
          <w:u w:val="single"/>
          <w:lang w:val="af-ZA"/>
        </w:rPr>
        <w:tab/>
      </w:r>
      <w:r w:rsidRPr="0078746A">
        <w:rPr>
          <w:rFonts w:ascii="GHEA Grapalat" w:hAnsi="GHEA Grapalat" w:cs="Sylfaen"/>
          <w:i/>
          <w:sz w:val="16"/>
          <w:szCs w:val="16"/>
          <w:u w:val="single"/>
          <w:lang w:val="af-ZA"/>
        </w:rPr>
        <w:tab/>
      </w:r>
      <w:r w:rsidRPr="0078746A">
        <w:rPr>
          <w:rFonts w:ascii="GHEA Grapalat" w:hAnsi="GHEA Grapalat" w:cs="Sylfaen"/>
          <w:i/>
          <w:sz w:val="16"/>
          <w:szCs w:val="16"/>
          <w:lang w:val="af-ZA"/>
        </w:rPr>
        <w:t xml:space="preserve"> </w:t>
      </w:r>
      <w:r>
        <w:rPr>
          <w:rFonts w:ascii="GHEA Grapalat" w:hAnsi="GHEA Grapalat" w:cs="Sylfaen"/>
          <w:i/>
          <w:sz w:val="16"/>
          <w:szCs w:val="16"/>
          <w:lang w:val="en-US"/>
        </w:rPr>
        <w:t>ՀՀ</w:t>
      </w:r>
      <w:r w:rsidRPr="0078746A">
        <w:rPr>
          <w:rFonts w:ascii="GHEA Grapalat" w:hAnsi="GHEA Grapalat" w:cs="Sylfaen"/>
          <w:i/>
          <w:sz w:val="16"/>
          <w:szCs w:val="16"/>
          <w:lang w:val="af-ZA"/>
        </w:rPr>
        <w:t xml:space="preserve"> </w:t>
      </w:r>
      <w:r>
        <w:rPr>
          <w:rFonts w:ascii="GHEA Grapalat" w:hAnsi="GHEA Grapalat" w:cs="Sylfaen"/>
          <w:i/>
          <w:sz w:val="16"/>
          <w:szCs w:val="16"/>
          <w:lang w:val="en-US"/>
        </w:rPr>
        <w:t>դրամ</w:t>
      </w:r>
      <w:r w:rsidRPr="0078746A">
        <w:rPr>
          <w:rFonts w:ascii="GHEA Grapalat" w:hAnsi="GHEA Grapalat" w:cs="Sylfaen"/>
          <w:i/>
          <w:sz w:val="16"/>
          <w:szCs w:val="16"/>
          <w:lang w:val="af-ZA"/>
        </w:rPr>
        <w:t>:</w:t>
      </w:r>
      <w:r w:rsidRPr="00372953">
        <w:rPr>
          <w:rFonts w:ascii="GHEA Grapalat" w:hAnsi="GHEA Grapalat"/>
          <w:i/>
          <w:sz w:val="16"/>
          <w:szCs w:val="16"/>
          <w:lang w:val="af-ZA"/>
        </w:rPr>
        <w:t>»</w:t>
      </w:r>
      <w:r w:rsidRPr="00D17258">
        <w:rPr>
          <w:rFonts w:ascii="GHEA Grapalat" w:hAnsi="GHEA Grapalat" w:cs="Sylfaen"/>
          <w:i/>
          <w:sz w:val="16"/>
          <w:szCs w:val="16"/>
        </w:rPr>
        <w:t>:</w:t>
      </w:r>
    </w:p>
  </w:footnote>
  <w:footnote w:id="2">
    <w:p w:rsidR="006A2019" w:rsidRPr="002E31CA" w:rsidRDefault="006A2019" w:rsidP="00404109">
      <w:pPr>
        <w:pStyle w:val="af2"/>
        <w:rPr>
          <w:rFonts w:ascii="Sylfaen" w:hAnsi="Sylfaen"/>
          <w:lang w:val="en-US"/>
        </w:rPr>
      </w:pPr>
      <w:r w:rsidRPr="00CC3A77">
        <w:rPr>
          <w:rFonts w:ascii="GHEA Grapalat" w:hAnsi="GHEA Grapalat" w:cs="Sylfaen"/>
          <w:i/>
          <w:color w:val="FFFFFF"/>
          <w:sz w:val="16"/>
          <w:szCs w:val="16"/>
          <w:vertAlign w:val="superscript"/>
        </w:rPr>
        <w:footnoteRef/>
      </w:r>
      <w:r w:rsidRPr="00D17258">
        <w:rPr>
          <w:rFonts w:ascii="GHEA Grapalat" w:hAnsi="GHEA Grapalat" w:cs="Sylfaen"/>
          <w:i/>
          <w:sz w:val="16"/>
          <w:szCs w:val="16"/>
        </w:rPr>
        <w:t xml:space="preserve"> </w:t>
      </w:r>
      <w:r>
        <w:rPr>
          <w:rFonts w:ascii="GHEA Grapalat" w:hAnsi="GHEA Grapalat" w:cs="Sylfaen"/>
          <w:i/>
          <w:sz w:val="16"/>
          <w:szCs w:val="16"/>
          <w:vertAlign w:val="superscript"/>
          <w:lang w:val="en-US"/>
        </w:rPr>
        <w:t>11</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rsidR="006A2019" w:rsidRPr="00E02338" w:rsidRDefault="006A2019" w:rsidP="00404109">
      <w:pPr>
        <w:pStyle w:val="af2"/>
        <w:rPr>
          <w:rFonts w:ascii="GHEA Grapalat" w:hAnsi="GHEA Grapalat" w:cs="Sylfaen"/>
          <w:i/>
          <w:sz w:val="16"/>
          <w:szCs w:val="16"/>
          <w:lang w:val="en-US"/>
        </w:rPr>
      </w:pPr>
      <w:proofErr w:type="gramStart"/>
      <w:r w:rsidRPr="00E02338">
        <w:rPr>
          <w:vertAlign w:val="superscript"/>
          <w:lang w:val="en-US"/>
        </w:rPr>
        <w:t xml:space="preserve">12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6A2019" w:rsidRPr="00E02338" w:rsidRDefault="006A2019" w:rsidP="00404109">
      <w:pPr>
        <w:ind w:firstLine="567"/>
        <w:jc w:val="both"/>
        <w:rPr>
          <w:rFonts w:ascii="GHEA Grapalat" w:hAnsi="GHEA Grapalat" w:cs="Sylfaen"/>
          <w:i/>
          <w:sz w:val="16"/>
          <w:szCs w:val="16"/>
        </w:rPr>
      </w:pPr>
      <w:r w:rsidRPr="00E02338">
        <w:rPr>
          <w:rFonts w:ascii="GHEA Grapalat" w:hAnsi="GHEA Grapalat" w:cs="Sylfaen"/>
          <w:i/>
          <w:sz w:val="16"/>
          <w:szCs w:val="16"/>
        </w:rPr>
        <w:t xml:space="preserve">Եթե գնման առարկա է հանդիսանում շինարարական ծրագրերի տեխնիկական հսկողության ծառայությունների ձեռքբերումը, ապա կետը </w:t>
      </w:r>
      <w:r w:rsidRPr="00E02338">
        <w:rPr>
          <w:rFonts w:ascii="GHEA Grapalat" w:hAnsi="GHEA Grapalat" w:cs="Sylfaen"/>
          <w:i/>
          <w:sz w:val="16"/>
          <w:szCs w:val="16"/>
          <w:lang w:val="x-none"/>
        </w:rPr>
        <w:t xml:space="preserve">շարադրվում է հետևյալ խմբագրությամբ՝ </w:t>
      </w:r>
      <w:r w:rsidRPr="00E02338">
        <w:rPr>
          <w:rFonts w:ascii="GHEA Grapalat" w:hAnsi="GHEA Grapalat" w:cs="Sylfaen"/>
          <w:i/>
          <w:sz w:val="16"/>
          <w:szCs w:val="16"/>
        </w:rPr>
        <w:t>«10.2</w:t>
      </w:r>
      <w:r w:rsidRPr="00E02338">
        <w:rPr>
          <w:rFonts w:ascii="GHEA Grapalat" w:hAnsi="GHEA Grapalat" w:cs="Sylfaen"/>
          <w:i/>
          <w:sz w:val="16"/>
          <w:szCs w:val="16"/>
          <w:lang w:val="x-none"/>
        </w:rPr>
        <w:t xml:space="preserve"> </w:t>
      </w:r>
      <w:r w:rsidRPr="00E02338">
        <w:rPr>
          <w:rFonts w:ascii="GHEA Grapalat" w:hAnsi="GHEA Grapalat" w:cs="Sylfaen"/>
          <w:i/>
          <w:sz w:val="16"/>
          <w:szCs w:val="16"/>
        </w:rPr>
        <w:t xml:space="preserve">Որակավորման ապահովման չափը հավասար է շինարարական աշխատանքի գնման համար սահմանված կարգով հաստատված և փորձաքննություն անցած նախագծային փաստաթղթերով նախատեսված արժեքի տասը տոկոսին: Շինարարական աշխատանքի գնման արժեքը կազմում է </w:t>
      </w:r>
      <w:r w:rsidRPr="00E02338">
        <w:rPr>
          <w:rFonts w:ascii="GHEA Grapalat" w:hAnsi="GHEA Grapalat" w:cs="Sylfaen"/>
          <w:i/>
          <w:sz w:val="16"/>
          <w:szCs w:val="16"/>
        </w:rPr>
        <w:tab/>
      </w:r>
      <w:r w:rsidRPr="00E02338">
        <w:rPr>
          <w:rFonts w:ascii="GHEA Grapalat" w:hAnsi="GHEA Grapalat" w:cs="Sylfaen"/>
          <w:i/>
          <w:sz w:val="16"/>
          <w:szCs w:val="16"/>
        </w:rPr>
        <w:tab/>
        <w:t xml:space="preserve"> ՀՀ դրամ: Որակավորման ապահովումը ներկայացվում է բանկային երաշխիքի ձևով (հավելված 4), որը պետք է</w:t>
      </w:r>
      <w:r w:rsidRPr="00E02338">
        <w:rPr>
          <w:rFonts w:ascii="GHEA Grapalat" w:hAnsi="GHEA Grapalat" w:cs="Sylfaen"/>
          <w:sz w:val="20"/>
          <w:lang w:val="af-ZA"/>
        </w:rPr>
        <w:t xml:space="preserve"> </w:t>
      </w:r>
      <w:r w:rsidRPr="00E02338">
        <w:rPr>
          <w:rFonts w:ascii="GHEA Grapalat" w:hAnsi="GHEA Grapalat" w:cs="Sylfaen"/>
          <w:i/>
          <w:sz w:val="16"/>
          <w:szCs w:val="16"/>
        </w:rPr>
        <w:t>վավեր լինի առնվազն մինչև պայմանագրով ստանձնած պարտավորությունների ամբողջական կատարմանը հաջորդող 20-րդ աշխատանքային օրը ներառյալ: 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r w:rsidRPr="00E02338">
        <w:rPr>
          <w:rFonts w:ascii="GHEA Grapalat" w:hAnsi="GHEA Grapalat"/>
          <w:i/>
          <w:sz w:val="16"/>
          <w:szCs w:val="16"/>
          <w:lang w:val="af-ZA"/>
        </w:rPr>
        <w:t>».</w:t>
      </w:r>
    </w:p>
    <w:p w:rsidR="006A2019" w:rsidRDefault="006A2019" w:rsidP="00404109">
      <w:pPr>
        <w:pStyle w:val="af2"/>
        <w:rPr>
          <w:rFonts w:ascii="GHEA Grapalat" w:hAnsi="GHEA Grapalat" w:cs="Sylfaen"/>
          <w:i/>
          <w:sz w:val="16"/>
          <w:szCs w:val="16"/>
          <w:lang w:val="en-US"/>
        </w:rPr>
      </w:pPr>
      <w:proofErr w:type="gramStart"/>
      <w:r w:rsidRPr="00E02338">
        <w:rPr>
          <w:rFonts w:ascii="GHEA Grapalat" w:hAnsi="GHEA Grapalat" w:cs="Sylfaen"/>
          <w:i/>
          <w:sz w:val="16"/>
          <w:szCs w:val="16"/>
          <w:vertAlign w:val="superscript"/>
          <w:lang w:val="en-US"/>
        </w:rPr>
        <w:t xml:space="preserve">13 </w:t>
      </w:r>
      <w:r w:rsidRPr="00E02338">
        <w:rPr>
          <w:rFonts w:ascii="GHEA Grapalat" w:hAnsi="GHEA Grapalat" w:cs="Sylfaen"/>
          <w:i/>
          <w:sz w:val="16"/>
          <w:szCs w:val="16"/>
          <w:lang w:val="en-US"/>
        </w:rPr>
        <w:t>Եթե գնման հայտով գնվելիք ծառայության գինը չի գերազանցում 10 մլն.</w:t>
      </w:r>
      <w:proofErr w:type="gramEnd"/>
      <w:r w:rsidRPr="00E02338">
        <w:rPr>
          <w:rFonts w:ascii="GHEA Grapalat" w:hAnsi="GHEA Grapalat" w:cs="Sylfaen"/>
          <w:i/>
          <w:sz w:val="16"/>
          <w:szCs w:val="16"/>
          <w:lang w:val="en-US"/>
        </w:rPr>
        <w:t xml:space="preserve"> ՀՀ դրամը, ապա</w:t>
      </w:r>
      <w:r w:rsidRPr="00E02338">
        <w:rPr>
          <w:rFonts w:ascii="Times New Roman" w:hAnsi="Times New Roman"/>
          <w:lang w:val="en-US"/>
        </w:rPr>
        <w:t xml:space="preserve"> </w:t>
      </w:r>
      <w:r w:rsidRPr="00E02338">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 կամ կանխիկ փողի ձևով” բառերով</w:t>
      </w:r>
    </w:p>
    <w:p w:rsidR="006A2019" w:rsidRPr="007862B1" w:rsidRDefault="006A2019" w:rsidP="00404109">
      <w:pPr>
        <w:pStyle w:val="af2"/>
        <w:rPr>
          <w:rFonts w:ascii="Times New Roman" w:hAnsi="Times New Roman"/>
          <w:vertAlign w:val="superscript"/>
          <w:lang w:val="en-US"/>
        </w:rPr>
      </w:pPr>
    </w:p>
  </w:footnote>
  <w:footnote w:id="4">
    <w:p w:rsidR="006A2019" w:rsidRPr="00A10D1E" w:rsidRDefault="006A2019" w:rsidP="00404109">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3F1EEA">
        <w:rPr>
          <w:rFonts w:ascii="GHEA Grapalat" w:hAnsi="GHEA Grapalat" w:cs="Sylfaen"/>
          <w:i/>
          <w:sz w:val="16"/>
          <w:szCs w:val="16"/>
          <w:lang w:val="en-US"/>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5">
    <w:p w:rsidR="006A2019" w:rsidRPr="00EC2CDE" w:rsidRDefault="006A2019" w:rsidP="00404109">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rsidR="006A2019" w:rsidRPr="002A4619" w:rsidRDefault="006A2019" w:rsidP="00404109">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1E7733">
        <w:rPr>
          <w:rFonts w:ascii="GHEA Grapalat" w:hAnsi="GHEA Grapalat"/>
          <w:i/>
          <w:sz w:val="16"/>
          <w:szCs w:val="16"/>
          <w:lang w:val="af-ZA"/>
        </w:rPr>
        <w:t xml:space="preserve"> </w:t>
      </w:r>
      <w:r>
        <w:rPr>
          <w:rFonts w:ascii="GHEA Grapalat" w:hAnsi="GHEA Grapalat"/>
          <w:i/>
          <w:sz w:val="16"/>
          <w:szCs w:val="16"/>
          <w:lang w:val="en-US"/>
        </w:rPr>
        <w:t>է</w:t>
      </w:r>
      <w:r w:rsidRPr="001E7733">
        <w:rPr>
          <w:rFonts w:ascii="GHEA Grapalat" w:hAnsi="GHEA Grapalat"/>
          <w:i/>
          <w:sz w:val="16"/>
          <w:szCs w:val="16"/>
          <w:lang w:val="af-ZA"/>
        </w:rPr>
        <w:t xml:space="preserve"> </w:t>
      </w:r>
      <w:r>
        <w:rPr>
          <w:rFonts w:ascii="GHEA Grapalat" w:hAnsi="GHEA Grapalat"/>
          <w:i/>
          <w:sz w:val="16"/>
          <w:szCs w:val="16"/>
          <w:lang w:val="en-US"/>
        </w:rPr>
        <w:t>հանձնաժողովի</w:t>
      </w:r>
      <w:r w:rsidRPr="001E7733">
        <w:rPr>
          <w:rFonts w:ascii="GHEA Grapalat" w:hAnsi="GHEA Grapalat"/>
          <w:i/>
          <w:sz w:val="16"/>
          <w:szCs w:val="16"/>
          <w:lang w:val="af-ZA"/>
        </w:rPr>
        <w:t xml:space="preserve"> </w:t>
      </w:r>
      <w:r>
        <w:rPr>
          <w:rFonts w:ascii="GHEA Grapalat" w:hAnsi="GHEA Grapalat"/>
          <w:i/>
          <w:sz w:val="16"/>
          <w:szCs w:val="16"/>
          <w:lang w:val="en-US"/>
        </w:rPr>
        <w:t>քարտուղարի</w:t>
      </w:r>
      <w:r w:rsidRPr="001E7733">
        <w:rPr>
          <w:rFonts w:ascii="GHEA Grapalat" w:hAnsi="GHEA Grapalat"/>
          <w:i/>
          <w:sz w:val="16"/>
          <w:szCs w:val="16"/>
          <w:lang w:val="af-ZA"/>
        </w:rPr>
        <w:t xml:space="preserve"> </w:t>
      </w:r>
      <w:r>
        <w:rPr>
          <w:rFonts w:ascii="GHEA Grapalat" w:hAnsi="GHEA Grapalat"/>
          <w:i/>
          <w:sz w:val="16"/>
          <w:szCs w:val="16"/>
          <w:lang w:val="en-US"/>
        </w:rPr>
        <w:t>կողմից</w:t>
      </w:r>
      <w:r w:rsidRPr="001E7733">
        <w:rPr>
          <w:rFonts w:ascii="GHEA Grapalat" w:hAnsi="GHEA Grapalat"/>
          <w:i/>
          <w:sz w:val="16"/>
          <w:szCs w:val="16"/>
          <w:lang w:val="af-ZA"/>
        </w:rPr>
        <w:t xml:space="preserve">` </w:t>
      </w:r>
      <w:r>
        <w:rPr>
          <w:rFonts w:ascii="GHEA Grapalat" w:hAnsi="GHEA Grapalat"/>
          <w:i/>
          <w:sz w:val="16"/>
          <w:szCs w:val="16"/>
          <w:lang w:val="en-US"/>
        </w:rPr>
        <w:t>մինչև</w:t>
      </w:r>
      <w:r w:rsidRPr="001E7733">
        <w:rPr>
          <w:rFonts w:ascii="GHEA Grapalat" w:hAnsi="GHEA Grapalat"/>
          <w:i/>
          <w:sz w:val="16"/>
          <w:szCs w:val="16"/>
          <w:lang w:val="af-ZA"/>
        </w:rPr>
        <w:t xml:space="preserve"> </w:t>
      </w:r>
      <w:r>
        <w:rPr>
          <w:rFonts w:ascii="GHEA Grapalat" w:hAnsi="GHEA Grapalat"/>
          <w:i/>
          <w:sz w:val="16"/>
          <w:szCs w:val="16"/>
          <w:lang w:val="en-US"/>
        </w:rPr>
        <w:t>հրավերը</w:t>
      </w:r>
      <w:r w:rsidRPr="001E7733">
        <w:rPr>
          <w:rFonts w:ascii="GHEA Grapalat" w:hAnsi="GHEA Grapalat"/>
          <w:i/>
          <w:sz w:val="16"/>
          <w:szCs w:val="16"/>
          <w:lang w:val="af-ZA"/>
        </w:rPr>
        <w:t xml:space="preserve"> </w:t>
      </w:r>
      <w:r>
        <w:rPr>
          <w:rFonts w:ascii="GHEA Grapalat" w:hAnsi="GHEA Grapalat"/>
          <w:i/>
          <w:sz w:val="16"/>
          <w:szCs w:val="16"/>
          <w:lang w:val="en-US"/>
        </w:rPr>
        <w:t>տեղեկագրում</w:t>
      </w:r>
      <w:r w:rsidRPr="001E7733">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6A2019" w:rsidRPr="00404109" w:rsidRDefault="006A2019" w:rsidP="00404109">
      <w:pPr>
        <w:jc w:val="both"/>
        <w:rPr>
          <w:rFonts w:ascii="GHEA Grapalat" w:hAnsi="GHEA Grapalat" w:cs="Sylfaen"/>
          <w:sz w:val="20"/>
          <w:lang w:val="af-ZA"/>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7">
    <w:p w:rsidR="006A2019" w:rsidRPr="001E7733" w:rsidRDefault="006A2019" w:rsidP="00404109">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A2019" w:rsidRPr="0015088E" w:rsidRDefault="006A2019" w:rsidP="0040410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5</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6A2019" w:rsidRPr="001E7733" w:rsidDel="00856FDE" w:rsidRDefault="006A2019" w:rsidP="00404109">
      <w:pPr>
        <w:pStyle w:val="af2"/>
        <w:rPr>
          <w:del w:id="13" w:author="User" w:date="2019-05-26T09:57:00Z"/>
          <w:i/>
          <w:lang w:val="af-ZA"/>
        </w:rPr>
      </w:pPr>
    </w:p>
  </w:footnote>
  <w:footnote w:id="8">
    <w:p w:rsidR="006A2019" w:rsidRPr="006F2DFF" w:rsidDel="001B2C6E" w:rsidRDefault="006A2019" w:rsidP="00404109">
      <w:pPr>
        <w:pStyle w:val="af2"/>
        <w:rPr>
          <w:del w:id="14" w:author="User" w:date="2019-05-26T11:21:00Z"/>
          <w:lang w:val="af-ZA"/>
        </w:rPr>
      </w:pPr>
      <w:r w:rsidRPr="006F2DFF">
        <w:rPr>
          <w:color w:val="FFFFFF"/>
          <w:vertAlign w:val="superscript"/>
          <w:lang w:val="af-ZA"/>
        </w:rPr>
        <w:t>29</w:t>
      </w:r>
      <w:r w:rsidRPr="006F2DFF">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6F2DFF">
        <w:rPr>
          <w:rFonts w:ascii="GHEA Grapalat" w:hAnsi="GHEA Grapalat"/>
          <w:i/>
          <w:sz w:val="16"/>
          <w:szCs w:val="24"/>
          <w:lang w:val="af-ZA" w:eastAsia="en-US"/>
        </w:rPr>
        <w:t>-</w:t>
      </w:r>
      <w:r>
        <w:rPr>
          <w:rFonts w:ascii="GHEA Grapalat" w:hAnsi="GHEA Grapalat"/>
          <w:i/>
          <w:sz w:val="16"/>
          <w:szCs w:val="24"/>
          <w:lang w:val="en-US" w:eastAsia="en-US"/>
        </w:rPr>
        <w:t>ի</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6F2DFF">
        <w:rPr>
          <w:rFonts w:ascii="GHEA Grapalat" w:hAnsi="GHEA Grapalat"/>
          <w:i/>
          <w:sz w:val="16"/>
          <w:szCs w:val="24"/>
          <w:lang w:val="af-ZA" w:eastAsia="en-US"/>
        </w:rPr>
        <w:t>-</w:t>
      </w:r>
      <w:r>
        <w:rPr>
          <w:rFonts w:ascii="GHEA Grapalat" w:hAnsi="GHEA Grapalat"/>
          <w:i/>
          <w:sz w:val="16"/>
          <w:szCs w:val="24"/>
          <w:lang w:val="en-US" w:eastAsia="en-US"/>
        </w:rPr>
        <w:t>ն</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6F2DFF">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6F2DFF">
        <w:rPr>
          <w:rFonts w:ascii="GHEA Grapalat" w:hAnsi="GHEA Grapalat"/>
          <w:i/>
          <w:sz w:val="16"/>
          <w:szCs w:val="24"/>
          <w:lang w:val="af-ZA" w:eastAsia="en-US"/>
        </w:rPr>
        <w:t>:</w:t>
      </w:r>
    </w:p>
  </w:footnote>
  <w:footnote w:id="9">
    <w:p w:rsidR="006A2019" w:rsidRPr="00C01ACF" w:rsidDel="001B2C6E" w:rsidRDefault="006A2019" w:rsidP="00404109">
      <w:pPr>
        <w:pStyle w:val="af2"/>
        <w:jc w:val="both"/>
        <w:rPr>
          <w:del w:id="15" w:author="User" w:date="2019-05-26T11:22:00Z"/>
          <w:lang w:val="af-ZA"/>
        </w:rPr>
      </w:pPr>
      <w:r w:rsidRPr="00C01ACF">
        <w:rPr>
          <w:color w:val="FFFFFF"/>
          <w:vertAlign w:val="superscript"/>
          <w:lang w:val="af-ZA"/>
        </w:rPr>
        <w:t>30</w:t>
      </w:r>
      <w:r w:rsidRPr="00C01ACF">
        <w:rPr>
          <w:vertAlign w:val="superscript"/>
          <w:lang w:val="af-ZA"/>
        </w:rPr>
        <w:t xml:space="preserve"> 21 </w:t>
      </w:r>
      <w:r w:rsidRPr="002B5F7E">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B5F7E">
        <w:rPr>
          <w:rFonts w:ascii="GHEA Grapalat" w:hAnsi="GHEA Grapalat"/>
          <w:i/>
          <w:sz w:val="16"/>
          <w:szCs w:val="24"/>
          <w:lang w:val="en-US" w:eastAsia="en-US"/>
        </w:rPr>
        <w:t>կնքվելիք</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պ</w:t>
      </w:r>
      <w:r w:rsidRPr="002B5F7E">
        <w:rPr>
          <w:rFonts w:ascii="GHEA Grapalat" w:hAnsi="GHEA Grapalat"/>
          <w:i/>
          <w:sz w:val="16"/>
          <w:szCs w:val="24"/>
          <w:lang w:val="hy-AM" w:eastAsia="en-US"/>
        </w:rPr>
        <w:t>այմանագր</w:t>
      </w:r>
      <w:r w:rsidRPr="002B5F7E">
        <w:rPr>
          <w:rFonts w:ascii="GHEA Grapalat" w:hAnsi="GHEA Grapalat"/>
          <w:i/>
          <w:sz w:val="16"/>
          <w:szCs w:val="24"/>
          <w:lang w:val="en-US" w:eastAsia="en-US"/>
        </w:rPr>
        <w:t>ում</w:t>
      </w:r>
      <w:r w:rsidRPr="002B5F7E">
        <w:rPr>
          <w:rFonts w:ascii="GHEA Grapalat" w:hAnsi="GHEA Grapalat"/>
          <w:i/>
          <w:sz w:val="16"/>
          <w:szCs w:val="24"/>
          <w:lang w:val="hy-AM" w:eastAsia="en-US"/>
        </w:rPr>
        <w:t xml:space="preserve"> կանխավճարը սահմանվում է </w:t>
      </w:r>
      <w:r w:rsidRPr="002B5F7E">
        <w:rPr>
          <w:rFonts w:ascii="GHEA Grapalat" w:hAnsi="GHEA Grapalat"/>
          <w:i/>
          <w:sz w:val="16"/>
          <w:szCs w:val="24"/>
          <w:lang w:val="en-US" w:eastAsia="en-US"/>
        </w:rPr>
        <w:t>Պատվիրատու</w:t>
      </w:r>
      <w:r w:rsidRPr="002B5F7E">
        <w:rPr>
          <w:rFonts w:ascii="GHEA Grapalat" w:hAnsi="GHEA Grapalat"/>
          <w:i/>
          <w:sz w:val="16"/>
          <w:szCs w:val="24"/>
          <w:lang w:val="hy-AM" w:eastAsia="en-US"/>
        </w:rPr>
        <w:t xml:space="preserve">ի և </w:t>
      </w:r>
      <w:r w:rsidRPr="002B5F7E">
        <w:rPr>
          <w:rFonts w:ascii="GHEA Grapalat" w:hAnsi="GHEA Grapalat"/>
          <w:i/>
          <w:sz w:val="16"/>
          <w:szCs w:val="24"/>
          <w:lang w:val="en-US" w:eastAsia="en-US"/>
        </w:rPr>
        <w:t>Կատար</w:t>
      </w:r>
      <w:r w:rsidRPr="002B5F7E">
        <w:rPr>
          <w:rFonts w:ascii="GHEA Grapalat" w:hAnsi="GHEA Grapalat"/>
          <w:i/>
          <w:sz w:val="16"/>
          <w:szCs w:val="24"/>
          <w:lang w:val="hy-AM" w:eastAsia="en-US"/>
        </w:rPr>
        <w:t>ողի միջև համաձայնեցված չափով:</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Եթե</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պայմանագրով</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չի</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նախատեսվում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կանխավճարի</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հատկացում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ապա</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սույն</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կետը</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հանվում</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sidRPr="002B5F7E">
        <w:rPr>
          <w:rFonts w:ascii="GHEA Grapalat" w:hAnsi="GHEA Grapalat"/>
          <w:i/>
          <w:sz w:val="16"/>
          <w:szCs w:val="24"/>
          <w:lang w:val="en-US" w:eastAsia="en-US"/>
        </w:rPr>
        <w:t>նախագծից</w:t>
      </w:r>
      <w:r w:rsidRPr="00C01ACF">
        <w:rPr>
          <w:rFonts w:ascii="GHEA Grapalat" w:hAnsi="GHEA Grapalat"/>
          <w:i/>
          <w:sz w:val="16"/>
          <w:szCs w:val="24"/>
          <w:lang w:val="af-ZA" w:eastAsia="en-US"/>
        </w:rPr>
        <w:t>:</w:t>
      </w:r>
    </w:p>
  </w:footnote>
  <w:footnote w:id="10">
    <w:p w:rsidR="006A2019" w:rsidRPr="00C01ACF" w:rsidRDefault="006A2019" w:rsidP="00404109">
      <w:pPr>
        <w:pStyle w:val="af2"/>
        <w:jc w:val="both"/>
        <w:rPr>
          <w:rFonts w:ascii="GHEA Grapalat" w:hAnsi="GHEA Grapalat"/>
          <w:i/>
          <w:sz w:val="16"/>
          <w:szCs w:val="24"/>
          <w:lang w:val="af-ZA" w:eastAsia="en-US"/>
        </w:rPr>
      </w:pPr>
      <w:r w:rsidRPr="00C01ACF">
        <w:rPr>
          <w:color w:val="FFFFFF"/>
          <w:vertAlign w:val="superscript"/>
          <w:lang w:val="af-ZA"/>
        </w:rPr>
        <w:t>31</w:t>
      </w:r>
      <w:r w:rsidRPr="00C01ACF">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01ACF">
        <w:rPr>
          <w:rFonts w:ascii="GHEA Grapalat" w:hAnsi="GHEA Grapalat"/>
          <w:i/>
          <w:sz w:val="16"/>
          <w:szCs w:val="24"/>
          <w:lang w:val="af-ZA" w:eastAsia="en-US"/>
        </w:rPr>
        <w:t>:</w:t>
      </w:r>
    </w:p>
    <w:p w:rsidR="006A2019" w:rsidRPr="00C01ACF" w:rsidRDefault="006A2019" w:rsidP="00404109">
      <w:pPr>
        <w:pStyle w:val="af2"/>
        <w:jc w:val="both"/>
        <w:rPr>
          <w:rFonts w:ascii="GHEA Grapalat" w:hAnsi="GHEA Grapalat"/>
          <w:i/>
          <w:sz w:val="16"/>
          <w:szCs w:val="24"/>
          <w:lang w:val="af-ZA" w:eastAsia="en-US"/>
        </w:rPr>
      </w:pPr>
      <w:r w:rsidRPr="00C01ACF">
        <w:rPr>
          <w:rFonts w:ascii="GHEA Grapalat" w:hAnsi="GHEA Grapalat"/>
          <w:i/>
          <w:sz w:val="16"/>
          <w:szCs w:val="24"/>
          <w:lang w:val="af-ZA" w:eastAsia="en-US"/>
        </w:rPr>
        <w:t xml:space="preserve">   </w:t>
      </w:r>
      <w:r w:rsidRPr="00C01ACF">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01ACF">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01ACF">
        <w:rPr>
          <w:rFonts w:ascii="GHEA Grapalat" w:hAnsi="GHEA Grapalat"/>
          <w:i/>
          <w:sz w:val="16"/>
          <w:szCs w:val="24"/>
          <w:lang w:val="af-ZA" w:eastAsia="en-US"/>
        </w:rPr>
        <w:t xml:space="preserve">: </w:t>
      </w:r>
    </w:p>
    <w:p w:rsidR="006A2019" w:rsidRPr="00C01ACF" w:rsidRDefault="006A2019" w:rsidP="00404109">
      <w:pPr>
        <w:pStyle w:val="af2"/>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rsidR="006A2019" w:rsidDel="00343637" w:rsidRDefault="006A2019" w:rsidP="00404109">
      <w:pPr>
        <w:pStyle w:val="af2"/>
        <w:rPr>
          <w:del w:id="16" w:author="User" w:date="2019-05-26T11:24:00Z"/>
        </w:rPr>
      </w:pPr>
    </w:p>
  </w:footnote>
  <w:footnote w:id="11">
    <w:p w:rsidR="006A2019" w:rsidRPr="002B5F7E" w:rsidDel="00CE70A2" w:rsidRDefault="006A2019" w:rsidP="00404109">
      <w:pPr>
        <w:pStyle w:val="af2"/>
        <w:jc w:val="both"/>
        <w:rPr>
          <w:del w:id="17" w:author="User" w:date="2019-05-26T11:27:00Z"/>
          <w:sz w:val="16"/>
          <w:szCs w:val="16"/>
          <w:lang w:val="en-US"/>
        </w:rPr>
      </w:pPr>
      <w:r w:rsidRPr="00AE40F8">
        <w:rPr>
          <w:color w:val="FFFFFF"/>
          <w:vertAlign w:val="superscript"/>
          <w:lang w:val="en-US"/>
        </w:rPr>
        <w:t>33</w:t>
      </w:r>
      <w:r>
        <w:rPr>
          <w:vertAlign w:val="superscript"/>
          <w:lang w:val="en-US"/>
        </w:rPr>
        <w:t xml:space="preserve"> 24 </w:t>
      </w:r>
      <w:r w:rsidRPr="002B5F7E">
        <w:rPr>
          <w:rFonts w:ascii="GHEA Grapalat" w:hAnsi="GHEA Grapalat" w:cs="Sylfaen"/>
          <w:i/>
          <w:sz w:val="16"/>
          <w:szCs w:val="16"/>
          <w:lang w:val="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2">
    <w:p w:rsidR="006A2019" w:rsidRPr="006411BD" w:rsidDel="00CE70A2" w:rsidRDefault="006A2019" w:rsidP="00404109">
      <w:pPr>
        <w:pStyle w:val="af2"/>
        <w:jc w:val="both"/>
        <w:rPr>
          <w:del w:id="18" w:author="User" w:date="2019-05-26T11:27:00Z"/>
          <w:lang w:val="hy-AM"/>
        </w:rPr>
      </w:pPr>
      <w:r w:rsidRPr="00AE40F8">
        <w:rPr>
          <w:color w:val="FFFFFF"/>
          <w:vertAlign w:val="superscript"/>
          <w:lang w:val="en-US"/>
        </w:rPr>
        <w:t>34</w:t>
      </w:r>
      <w:r>
        <w:rPr>
          <w:vertAlign w:val="superscript"/>
          <w:lang w:val="en-US"/>
        </w:rPr>
        <w:t xml:space="preserve"> 25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rsidR="006A2019" w:rsidDel="00D90DD6" w:rsidRDefault="006A2019" w:rsidP="00404109">
      <w:pPr>
        <w:pStyle w:val="af2"/>
        <w:jc w:val="both"/>
        <w:rPr>
          <w:del w:id="19" w:author="User" w:date="2019-05-26T11:28:00Z"/>
        </w:rPr>
      </w:pPr>
      <w:r w:rsidRPr="00404109">
        <w:rPr>
          <w:color w:val="FFFFFF"/>
          <w:vertAlign w:val="superscript"/>
          <w:lang w:val="hy-AM"/>
        </w:rPr>
        <w:t>35</w:t>
      </w:r>
      <w:r w:rsidRPr="00404109">
        <w:rPr>
          <w:vertAlign w:val="superscript"/>
          <w:lang w:val="hy-AM"/>
        </w:rPr>
        <w:t xml:space="preserve"> 26</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6A2019" w:rsidRPr="008E7F2E" w:rsidRDefault="006A2019" w:rsidP="00404109">
      <w:pPr>
        <w:pStyle w:val="af2"/>
        <w:jc w:val="both"/>
        <w:rPr>
          <w:rFonts w:ascii="GHEA Grapalat" w:hAnsi="GHEA Grapalat"/>
          <w:i/>
          <w:sz w:val="16"/>
          <w:szCs w:val="24"/>
          <w:lang w:val="en-US" w:eastAsia="en-US"/>
        </w:rPr>
      </w:pPr>
      <w:r w:rsidRPr="007776BB">
        <w:rPr>
          <w:color w:val="FFFFFF"/>
          <w:vertAlign w:val="superscript"/>
          <w:lang w:val="en-US"/>
        </w:rPr>
        <w:t>36</w:t>
      </w:r>
      <w:r>
        <w:rPr>
          <w:vertAlign w:val="superscript"/>
          <w:lang w:val="en-US"/>
        </w:rPr>
        <w:t xml:space="preserve"> 27</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w:t>
      </w:r>
      <w:r w:rsidRPr="008E7F2E">
        <w:rPr>
          <w:rFonts w:ascii="GHEA Grapalat" w:hAnsi="GHEA Grapalat"/>
          <w:i/>
          <w:sz w:val="16"/>
          <w:szCs w:val="24"/>
          <w:lang w:val="hy-AM" w:eastAsia="en-US"/>
        </w:rPr>
        <w:t xml:space="preserve">գերազանցում գնումների բազային միավորի </w:t>
      </w:r>
      <w:r w:rsidRPr="008E7F2E">
        <w:rPr>
          <w:rFonts w:ascii="GHEA Grapalat" w:hAnsi="GHEA Grapalat"/>
          <w:i/>
          <w:sz w:val="16"/>
          <w:szCs w:val="24"/>
          <w:lang w:val="en-US" w:eastAsia="en-US"/>
        </w:rPr>
        <w:t>տասնապատիկը</w:t>
      </w:r>
      <w:r w:rsidRPr="008E7F2E">
        <w:rPr>
          <w:rFonts w:ascii="GHEA Grapalat" w:hAnsi="GHEA Grapalat"/>
          <w:i/>
          <w:sz w:val="16"/>
          <w:szCs w:val="24"/>
          <w:lang w:val="hy-AM" w:eastAsia="en-US"/>
        </w:rPr>
        <w:t xml:space="preserve">, ապա սույն կետը խմբագրվում է` վերջինից հանելով 3-րդ նախադասությունը, իսկ 4-րդ նախադասությունը խմբագրվում է` «, իսկ տուժանքի ձևով ներկայացված </w:t>
      </w:r>
      <w:r w:rsidRPr="008E7F2E">
        <w:rPr>
          <w:rFonts w:ascii="GHEA Grapalat" w:hAnsi="GHEA Grapalat"/>
          <w:i/>
          <w:sz w:val="16"/>
          <w:szCs w:val="24"/>
          <w:lang w:val="en-US" w:eastAsia="en-US"/>
        </w:rPr>
        <w:t xml:space="preserve">որակավորման և </w:t>
      </w:r>
      <w:r w:rsidRPr="008E7F2E">
        <w:rPr>
          <w:rFonts w:ascii="GHEA Grapalat" w:hAnsi="GHEA Grapalat"/>
          <w:i/>
          <w:sz w:val="16"/>
          <w:szCs w:val="24"/>
          <w:lang w:val="hy-AM" w:eastAsia="en-US"/>
        </w:rPr>
        <w:t>պայմանագրի ապահով</w:t>
      </w:r>
      <w:r w:rsidRPr="008E7F2E">
        <w:rPr>
          <w:rFonts w:ascii="GHEA Grapalat" w:hAnsi="GHEA Grapalat"/>
          <w:i/>
          <w:sz w:val="16"/>
          <w:szCs w:val="24"/>
          <w:lang w:val="en-US" w:eastAsia="en-US"/>
        </w:rPr>
        <w:t xml:space="preserve">ումների </w:t>
      </w:r>
      <w:r w:rsidRPr="008E7F2E">
        <w:rPr>
          <w:rFonts w:ascii="GHEA Grapalat" w:hAnsi="GHEA Grapalat"/>
          <w:i/>
          <w:sz w:val="16"/>
          <w:szCs w:val="24"/>
          <w:lang w:val="hy-AM" w:eastAsia="en-US"/>
        </w:rPr>
        <w:t>փոխարինման դեպքում նաև նոր ապահովում</w:t>
      </w:r>
      <w:r w:rsidRPr="008E7F2E">
        <w:rPr>
          <w:rFonts w:ascii="GHEA Grapalat" w:hAnsi="GHEA Grapalat"/>
          <w:i/>
          <w:sz w:val="16"/>
          <w:szCs w:val="24"/>
          <w:lang w:val="en-US" w:eastAsia="en-US"/>
        </w:rPr>
        <w:t>ներ</w:t>
      </w:r>
      <w:r w:rsidRPr="008E7F2E">
        <w:rPr>
          <w:rFonts w:ascii="GHEA Grapalat" w:hAnsi="GHEA Grapalat"/>
          <w:i/>
          <w:sz w:val="16"/>
          <w:szCs w:val="24"/>
          <w:lang w:val="hy-AM" w:eastAsia="en-US"/>
        </w:rPr>
        <w:t>ը» բառերը փոխարինելով «և» բառով:</w:t>
      </w:r>
      <w:r w:rsidRPr="008E7F2E">
        <w:rPr>
          <w:rFonts w:ascii="GHEA Grapalat" w:hAnsi="GHEA Grapalat"/>
          <w:lang w:val="hy-AM"/>
        </w:rPr>
        <w:t xml:space="preserve"> </w:t>
      </w:r>
      <w:r w:rsidRPr="008E7F2E">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E7F2E">
        <w:rPr>
          <w:rFonts w:ascii="GHEA Grapalat" w:hAnsi="GHEA Grapalat"/>
          <w:i/>
          <w:sz w:val="16"/>
          <w:szCs w:val="24"/>
          <w:lang w:val="en-US" w:eastAsia="en-US"/>
        </w:rPr>
        <w:t>Եթե գնման առարկա է հանդիսանում շինարարական ծրագրերի տեխնիկական հսկողության ծառայությունների ձեռքբերումը, ապա կետը շարադրվում է հետևյալ խմբագրությամբ՝ «7.15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w:t>
      </w:r>
    </w:p>
    <w:p w:rsidR="006A2019" w:rsidRPr="008E7F2E" w:rsidRDefault="006A2019"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հաշվի առնելով ՀՀ կառավարության 2017 թվականի մայիսի 4-ի N 526-Ն որոշման N 1 հավելվածի 32-րդ կետի 17-րդ ենթակետի «բ» պարբերության պահանջները. </w:t>
      </w:r>
    </w:p>
    <w:p w:rsidR="006A2019" w:rsidRPr="008E7F2E" w:rsidRDefault="006A2019"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պայմանագրի կատարման համար հատկացվում են ֆինանսական միջոցներ, ապա Պատվիրատուի կողմից համաձայնագիր կկնքվի, եթե Կատարողի կողմից տուժանքի ձևով ներկայացված որակավորման ապահովումը՝ կապալի օբյեկտի համար հատկացված ֆինանսական միջոցների տաս տոկոսի չափով, փոխարինվում է բանկային երաշխիքով:   </w:t>
      </w:r>
    </w:p>
    <w:p w:rsidR="006A2019" w:rsidRPr="008E7F2E" w:rsidRDefault="006A2019" w:rsidP="00404109">
      <w:pPr>
        <w:pStyle w:val="af2"/>
        <w:jc w:val="both"/>
        <w:rPr>
          <w:rFonts w:ascii="GHEA Grapalat" w:hAnsi="GHEA Grapalat"/>
          <w:i/>
          <w:sz w:val="16"/>
          <w:szCs w:val="24"/>
          <w:lang w:val="en-US" w:eastAsia="en-US"/>
        </w:rPr>
      </w:pPr>
      <w:r w:rsidRPr="008E7F2E">
        <w:rPr>
          <w:rFonts w:ascii="GHEA Grapalat" w:hAnsi="GHEA Grapalat"/>
          <w:i/>
          <w:sz w:val="16"/>
          <w:szCs w:val="24"/>
          <w:lang w:val="en-US" w:eastAsia="en-US"/>
        </w:rPr>
        <w:t xml:space="preserve">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w:t>
      </w:r>
    </w:p>
    <w:p w:rsidR="006A2019" w:rsidRPr="007862B1" w:rsidRDefault="006A2019" w:rsidP="00404109">
      <w:pPr>
        <w:pStyle w:val="af2"/>
        <w:ind w:left="720"/>
        <w:rPr>
          <w:rFonts w:ascii="Times New Roman" w:hAnsi="Times New Roman"/>
          <w:vertAlign w:val="superscript"/>
          <w:lang w:val="en-US"/>
        </w:rPr>
      </w:pPr>
    </w:p>
    <w:p w:rsidR="006A2019" w:rsidRDefault="006A2019" w:rsidP="00404109">
      <w:pPr>
        <w:pStyle w:val="af2"/>
        <w:jc w:val="both"/>
        <w:rPr>
          <w:rFonts w:ascii="GHEA Grapalat" w:hAnsi="GHEA Grapalat"/>
          <w:i/>
          <w:sz w:val="16"/>
          <w:szCs w:val="24"/>
          <w:lang w:val="en-US" w:eastAsia="en-US"/>
        </w:rPr>
      </w:pPr>
    </w:p>
    <w:p w:rsidR="006A2019" w:rsidRPr="00DA3F93" w:rsidRDefault="006A2019" w:rsidP="00404109">
      <w:pPr>
        <w:pStyle w:val="af2"/>
        <w:jc w:val="both"/>
        <w:rPr>
          <w:rFonts w:ascii="GHEA Grapalat" w:hAnsi="GHEA Grapalat"/>
          <w:i/>
          <w:sz w:val="16"/>
          <w:szCs w:val="24"/>
          <w:lang w:val="en-US"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49E"/>
    <w:rsid w:val="00057450"/>
    <w:rsid w:val="0006071F"/>
    <w:rsid w:val="00086638"/>
    <w:rsid w:val="001101E4"/>
    <w:rsid w:val="00172026"/>
    <w:rsid w:val="00185121"/>
    <w:rsid w:val="001909BE"/>
    <w:rsid w:val="00197195"/>
    <w:rsid w:val="00280FBC"/>
    <w:rsid w:val="00291629"/>
    <w:rsid w:val="00373C3C"/>
    <w:rsid w:val="00377AA7"/>
    <w:rsid w:val="00404109"/>
    <w:rsid w:val="0048549E"/>
    <w:rsid w:val="00584731"/>
    <w:rsid w:val="005E41F1"/>
    <w:rsid w:val="00682F6F"/>
    <w:rsid w:val="006A2019"/>
    <w:rsid w:val="006F2DFF"/>
    <w:rsid w:val="0078746A"/>
    <w:rsid w:val="007E048A"/>
    <w:rsid w:val="007E5E5D"/>
    <w:rsid w:val="00804336"/>
    <w:rsid w:val="0093401A"/>
    <w:rsid w:val="0098125D"/>
    <w:rsid w:val="009826DD"/>
    <w:rsid w:val="00A9024E"/>
    <w:rsid w:val="00AB3449"/>
    <w:rsid w:val="00AE3FD4"/>
    <w:rsid w:val="00B07816"/>
    <w:rsid w:val="00B77D9B"/>
    <w:rsid w:val="00C01ACF"/>
    <w:rsid w:val="00C96EB2"/>
    <w:rsid w:val="00E01589"/>
    <w:rsid w:val="00F4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E5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04109"/>
    <w:pPr>
      <w:keepNext/>
      <w:jc w:val="center"/>
      <w:outlineLvl w:val="0"/>
    </w:pPr>
    <w:rPr>
      <w:rFonts w:ascii="Arial Armenian" w:hAnsi="Arial Armenian"/>
      <w:sz w:val="28"/>
      <w:szCs w:val="20"/>
      <w:lang w:eastAsia="ru-RU"/>
    </w:rPr>
  </w:style>
  <w:style w:type="paragraph" w:styleId="2">
    <w:name w:val="heading 2"/>
    <w:basedOn w:val="a"/>
    <w:next w:val="a"/>
    <w:link w:val="20"/>
    <w:qFormat/>
    <w:rsid w:val="0040410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410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404109"/>
    <w:pPr>
      <w:keepNext/>
      <w:outlineLvl w:val="3"/>
    </w:pPr>
    <w:rPr>
      <w:rFonts w:ascii="Arial LatArm" w:hAnsi="Arial LatArm"/>
      <w:i/>
      <w:sz w:val="18"/>
      <w:szCs w:val="20"/>
    </w:rPr>
  </w:style>
  <w:style w:type="paragraph" w:styleId="5">
    <w:name w:val="heading 5"/>
    <w:basedOn w:val="a"/>
    <w:next w:val="a"/>
    <w:link w:val="50"/>
    <w:qFormat/>
    <w:rsid w:val="00404109"/>
    <w:pPr>
      <w:keepNext/>
      <w:jc w:val="center"/>
      <w:outlineLvl w:val="4"/>
    </w:pPr>
    <w:rPr>
      <w:rFonts w:ascii="Arial LatArm" w:hAnsi="Arial LatArm"/>
      <w:b/>
      <w:sz w:val="26"/>
      <w:szCs w:val="20"/>
      <w:lang w:eastAsia="ru-RU"/>
    </w:rPr>
  </w:style>
  <w:style w:type="paragraph" w:styleId="6">
    <w:name w:val="heading 6"/>
    <w:basedOn w:val="a"/>
    <w:next w:val="a"/>
    <w:link w:val="60"/>
    <w:qFormat/>
    <w:rsid w:val="0040410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40410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404109"/>
    <w:pPr>
      <w:keepNext/>
      <w:outlineLvl w:val="7"/>
    </w:pPr>
    <w:rPr>
      <w:rFonts w:ascii="Times Armenian" w:hAnsi="Times Armenian"/>
      <w:i/>
      <w:sz w:val="20"/>
      <w:szCs w:val="20"/>
      <w:lang w:val="nl-NL" w:eastAsia="x-none"/>
    </w:rPr>
  </w:style>
  <w:style w:type="paragraph" w:styleId="9">
    <w:name w:val="heading 9"/>
    <w:basedOn w:val="a"/>
    <w:next w:val="a"/>
    <w:link w:val="90"/>
    <w:qFormat/>
    <w:rsid w:val="0040410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410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40410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404109"/>
    <w:rPr>
      <w:rFonts w:ascii="Arial LatArm" w:eastAsia="Times New Roman" w:hAnsi="Arial LatArm" w:cs="Times New Roman"/>
      <w:i/>
      <w:sz w:val="20"/>
      <w:szCs w:val="20"/>
      <w:lang w:val="en-AU"/>
    </w:rPr>
  </w:style>
  <w:style w:type="character" w:customStyle="1" w:styleId="40">
    <w:name w:val="Заголовок 4 Знак"/>
    <w:basedOn w:val="a0"/>
    <w:link w:val="4"/>
    <w:rsid w:val="00404109"/>
    <w:rPr>
      <w:rFonts w:ascii="Arial LatArm" w:eastAsia="Times New Roman" w:hAnsi="Arial LatArm" w:cs="Times New Roman"/>
      <w:i/>
      <w:sz w:val="18"/>
      <w:szCs w:val="20"/>
      <w:lang w:val="en-US"/>
    </w:rPr>
  </w:style>
  <w:style w:type="character" w:customStyle="1" w:styleId="50">
    <w:name w:val="Заголовок 5 Знак"/>
    <w:basedOn w:val="a0"/>
    <w:link w:val="5"/>
    <w:rsid w:val="0040410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40410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40410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40410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40410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40410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04109"/>
    <w:rPr>
      <w:rFonts w:ascii="Arial LatArm" w:eastAsia="Times New Roman" w:hAnsi="Arial LatArm" w:cs="Times New Roman"/>
      <w:i/>
      <w:sz w:val="20"/>
      <w:szCs w:val="20"/>
      <w:lang w:val="en-AU"/>
    </w:rPr>
  </w:style>
  <w:style w:type="paragraph" w:styleId="a5">
    <w:name w:val="footer"/>
    <w:basedOn w:val="a"/>
    <w:link w:val="a6"/>
    <w:rsid w:val="00404109"/>
    <w:pPr>
      <w:tabs>
        <w:tab w:val="center" w:pos="4320"/>
        <w:tab w:val="right" w:pos="8640"/>
      </w:tabs>
    </w:pPr>
    <w:rPr>
      <w:sz w:val="20"/>
      <w:szCs w:val="20"/>
    </w:rPr>
  </w:style>
  <w:style w:type="character" w:customStyle="1" w:styleId="a6">
    <w:name w:val="Нижний колонтитул Знак"/>
    <w:basedOn w:val="a0"/>
    <w:link w:val="a5"/>
    <w:rsid w:val="00404109"/>
    <w:rPr>
      <w:rFonts w:ascii="Times New Roman" w:eastAsia="Times New Roman" w:hAnsi="Times New Roman" w:cs="Times New Roman"/>
      <w:sz w:val="20"/>
      <w:szCs w:val="20"/>
      <w:lang w:val="en-US"/>
    </w:rPr>
  </w:style>
  <w:style w:type="paragraph" w:styleId="31">
    <w:name w:val="Body Text Indent 3"/>
    <w:basedOn w:val="a"/>
    <w:link w:val="32"/>
    <w:rsid w:val="0040410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04109"/>
    <w:rPr>
      <w:rFonts w:ascii="Times Armenian" w:eastAsia="Times New Roman" w:hAnsi="Times Armenian" w:cs="Times New Roman"/>
      <w:sz w:val="20"/>
      <w:szCs w:val="20"/>
      <w:lang w:val="en-US"/>
    </w:rPr>
  </w:style>
  <w:style w:type="paragraph" w:styleId="21">
    <w:name w:val="Body Text 2"/>
    <w:basedOn w:val="a"/>
    <w:link w:val="22"/>
    <w:rsid w:val="0040410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404109"/>
    <w:rPr>
      <w:rFonts w:ascii="Arial LatArm" w:eastAsia="Times New Roman" w:hAnsi="Arial LatArm" w:cs="Times New Roman"/>
      <w:sz w:val="20"/>
      <w:szCs w:val="20"/>
      <w:lang w:val="en-US"/>
    </w:rPr>
  </w:style>
  <w:style w:type="paragraph" w:styleId="23">
    <w:name w:val="Body Text Indent 2"/>
    <w:basedOn w:val="a"/>
    <w:link w:val="24"/>
    <w:rsid w:val="0040410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404109"/>
    <w:rPr>
      <w:rFonts w:ascii="Baltica" w:eastAsia="Times New Roman" w:hAnsi="Baltica" w:cs="Times New Roman"/>
      <w:sz w:val="20"/>
      <w:szCs w:val="20"/>
      <w:lang w:val="af-ZA"/>
    </w:rPr>
  </w:style>
  <w:style w:type="paragraph" w:customStyle="1" w:styleId="Char">
    <w:name w:val="Char"/>
    <w:basedOn w:val="a"/>
    <w:semiHidden/>
    <w:rsid w:val="00404109"/>
    <w:pPr>
      <w:spacing w:after="160" w:line="360" w:lineRule="auto"/>
      <w:ind w:firstLine="709"/>
      <w:jc w:val="both"/>
    </w:pPr>
    <w:rPr>
      <w:rFonts w:ascii="Arial AMU" w:hAnsi="Arial AMU" w:cs="Arial"/>
      <w:sz w:val="22"/>
      <w:szCs w:val="20"/>
    </w:rPr>
  </w:style>
  <w:style w:type="paragraph" w:customStyle="1" w:styleId="Default">
    <w:name w:val="Default"/>
    <w:rsid w:val="0040410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404109"/>
    <w:rPr>
      <w:rFonts w:ascii="Tahoma" w:hAnsi="Tahoma"/>
      <w:sz w:val="16"/>
      <w:szCs w:val="16"/>
      <w:lang w:val="x-none" w:eastAsia="x-none"/>
    </w:rPr>
  </w:style>
  <w:style w:type="character" w:customStyle="1" w:styleId="a8">
    <w:name w:val="Текст выноски Знак"/>
    <w:basedOn w:val="a0"/>
    <w:link w:val="a7"/>
    <w:rsid w:val="00404109"/>
    <w:rPr>
      <w:rFonts w:ascii="Tahoma" w:eastAsia="Times New Roman" w:hAnsi="Tahoma" w:cs="Times New Roman"/>
      <w:sz w:val="16"/>
      <w:szCs w:val="16"/>
      <w:lang w:val="x-none" w:eastAsia="x-none"/>
    </w:rPr>
  </w:style>
  <w:style w:type="character" w:styleId="a9">
    <w:name w:val="Hyperlink"/>
    <w:rsid w:val="00404109"/>
    <w:rPr>
      <w:color w:val="0000FF"/>
      <w:u w:val="single"/>
    </w:rPr>
  </w:style>
  <w:style w:type="character" w:customStyle="1" w:styleId="CharChar1">
    <w:name w:val="Char Char1"/>
    <w:locked/>
    <w:rsid w:val="00404109"/>
    <w:rPr>
      <w:rFonts w:ascii="Arial LatArm" w:hAnsi="Arial LatArm"/>
      <w:i/>
      <w:lang w:val="en-AU" w:eastAsia="en-US" w:bidi="ar-SA"/>
    </w:rPr>
  </w:style>
  <w:style w:type="paragraph" w:styleId="aa">
    <w:name w:val="Body Text"/>
    <w:basedOn w:val="a"/>
    <w:link w:val="ab"/>
    <w:rsid w:val="00404109"/>
    <w:pPr>
      <w:spacing w:after="120"/>
    </w:pPr>
  </w:style>
  <w:style w:type="character" w:customStyle="1" w:styleId="ab">
    <w:name w:val="Основной текст Знак"/>
    <w:basedOn w:val="a0"/>
    <w:link w:val="aa"/>
    <w:rsid w:val="00404109"/>
    <w:rPr>
      <w:rFonts w:ascii="Times New Roman" w:eastAsia="Times New Roman" w:hAnsi="Times New Roman" w:cs="Times New Roman"/>
      <w:sz w:val="24"/>
      <w:szCs w:val="24"/>
      <w:lang w:val="en-US"/>
    </w:rPr>
  </w:style>
  <w:style w:type="paragraph" w:styleId="11">
    <w:name w:val="index 1"/>
    <w:basedOn w:val="a"/>
    <w:next w:val="a"/>
    <w:autoRedefine/>
    <w:semiHidden/>
    <w:rsid w:val="00404109"/>
    <w:pPr>
      <w:ind w:left="240" w:hanging="240"/>
    </w:pPr>
  </w:style>
  <w:style w:type="paragraph" w:styleId="ac">
    <w:name w:val="index heading"/>
    <w:basedOn w:val="a"/>
    <w:next w:val="11"/>
    <w:semiHidden/>
    <w:rsid w:val="00404109"/>
    <w:rPr>
      <w:sz w:val="20"/>
      <w:szCs w:val="20"/>
      <w:lang w:val="en-AU" w:eastAsia="ru-RU"/>
    </w:rPr>
  </w:style>
  <w:style w:type="paragraph" w:styleId="ad">
    <w:name w:val="header"/>
    <w:basedOn w:val="a"/>
    <w:link w:val="ae"/>
    <w:rsid w:val="00404109"/>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404109"/>
    <w:rPr>
      <w:rFonts w:ascii="Times New Roman" w:eastAsia="Times New Roman" w:hAnsi="Times New Roman" w:cs="Times New Roman"/>
      <w:sz w:val="20"/>
      <w:szCs w:val="20"/>
      <w:lang w:val="en-AU" w:eastAsia="ru-RU"/>
    </w:rPr>
  </w:style>
  <w:style w:type="paragraph" w:styleId="33">
    <w:name w:val="Body Text 3"/>
    <w:basedOn w:val="a"/>
    <w:link w:val="34"/>
    <w:rsid w:val="00404109"/>
    <w:pPr>
      <w:jc w:val="both"/>
    </w:pPr>
    <w:rPr>
      <w:rFonts w:ascii="Arial LatArm" w:hAnsi="Arial LatArm"/>
      <w:sz w:val="20"/>
      <w:szCs w:val="20"/>
      <w:lang w:eastAsia="ru-RU"/>
    </w:rPr>
  </w:style>
  <w:style w:type="character" w:customStyle="1" w:styleId="34">
    <w:name w:val="Основной текст 3 Знак"/>
    <w:basedOn w:val="a0"/>
    <w:link w:val="33"/>
    <w:rsid w:val="00404109"/>
    <w:rPr>
      <w:rFonts w:ascii="Arial LatArm" w:eastAsia="Times New Roman" w:hAnsi="Arial LatArm" w:cs="Times New Roman"/>
      <w:sz w:val="20"/>
      <w:szCs w:val="20"/>
      <w:lang w:val="en-US" w:eastAsia="ru-RU"/>
    </w:rPr>
  </w:style>
  <w:style w:type="paragraph" w:styleId="af">
    <w:name w:val="Title"/>
    <w:basedOn w:val="a"/>
    <w:link w:val="af0"/>
    <w:qFormat/>
    <w:rsid w:val="00404109"/>
    <w:pPr>
      <w:jc w:val="center"/>
    </w:pPr>
    <w:rPr>
      <w:rFonts w:ascii="Arial Armenian" w:hAnsi="Arial Armenian"/>
      <w:szCs w:val="20"/>
    </w:rPr>
  </w:style>
  <w:style w:type="character" w:customStyle="1" w:styleId="af0">
    <w:name w:val="Название Знак"/>
    <w:basedOn w:val="a0"/>
    <w:link w:val="af"/>
    <w:rsid w:val="00404109"/>
    <w:rPr>
      <w:rFonts w:ascii="Arial Armenian" w:eastAsia="Times New Roman" w:hAnsi="Arial Armenian" w:cs="Times New Roman"/>
      <w:sz w:val="24"/>
      <w:szCs w:val="20"/>
      <w:lang w:val="en-US"/>
    </w:rPr>
  </w:style>
  <w:style w:type="character" w:styleId="af1">
    <w:name w:val="page number"/>
    <w:basedOn w:val="a0"/>
    <w:rsid w:val="00404109"/>
  </w:style>
  <w:style w:type="paragraph" w:styleId="af2">
    <w:name w:val="footnote text"/>
    <w:basedOn w:val="a"/>
    <w:link w:val="af3"/>
    <w:semiHidden/>
    <w:rsid w:val="00404109"/>
    <w:rPr>
      <w:rFonts w:ascii="Times Armenian" w:hAnsi="Times Armenian"/>
      <w:sz w:val="20"/>
      <w:szCs w:val="20"/>
      <w:lang w:val="x-none" w:eastAsia="ru-RU"/>
    </w:rPr>
  </w:style>
  <w:style w:type="character" w:customStyle="1" w:styleId="af3">
    <w:name w:val="Текст сноски Знак"/>
    <w:basedOn w:val="a0"/>
    <w:link w:val="af2"/>
    <w:semiHidden/>
    <w:rsid w:val="0040410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404109"/>
    <w:pPr>
      <w:spacing w:after="160" w:line="240" w:lineRule="exact"/>
    </w:pPr>
    <w:rPr>
      <w:rFonts w:ascii="Arial" w:hAnsi="Arial" w:cs="Arial"/>
      <w:sz w:val="20"/>
      <w:szCs w:val="20"/>
    </w:rPr>
  </w:style>
  <w:style w:type="paragraph" w:customStyle="1" w:styleId="norm">
    <w:name w:val="norm"/>
    <w:basedOn w:val="a"/>
    <w:rsid w:val="0040410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04109"/>
    <w:rPr>
      <w:rFonts w:ascii="Arial Armenian" w:hAnsi="Arial Armenian"/>
      <w:sz w:val="22"/>
      <w:lang w:val="en-US" w:eastAsia="ru-RU" w:bidi="ar-SA"/>
    </w:rPr>
  </w:style>
  <w:style w:type="character" w:customStyle="1" w:styleId="CharCharChar">
    <w:name w:val="Char Char Char"/>
    <w:rsid w:val="00404109"/>
    <w:rPr>
      <w:rFonts w:ascii="Arial LatArm" w:hAnsi="Arial LatArm"/>
      <w:sz w:val="24"/>
      <w:lang w:eastAsia="ru-RU"/>
    </w:rPr>
  </w:style>
  <w:style w:type="paragraph" w:styleId="af4">
    <w:name w:val="Normal (Web)"/>
    <w:basedOn w:val="a"/>
    <w:uiPriority w:val="99"/>
    <w:rsid w:val="00404109"/>
    <w:pPr>
      <w:spacing w:before="100" w:beforeAutospacing="1" w:after="100" w:afterAutospacing="1"/>
    </w:pPr>
  </w:style>
  <w:style w:type="character" w:styleId="af5">
    <w:name w:val="Strong"/>
    <w:qFormat/>
    <w:rsid w:val="00404109"/>
    <w:rPr>
      <w:b/>
      <w:bCs/>
    </w:rPr>
  </w:style>
  <w:style w:type="character" w:styleId="af6">
    <w:name w:val="footnote reference"/>
    <w:semiHidden/>
    <w:rsid w:val="00404109"/>
    <w:rPr>
      <w:vertAlign w:val="superscript"/>
    </w:rPr>
  </w:style>
  <w:style w:type="character" w:customStyle="1" w:styleId="CharChar22">
    <w:name w:val="Char Char22"/>
    <w:rsid w:val="00404109"/>
    <w:rPr>
      <w:rFonts w:ascii="Arial Armenian" w:hAnsi="Arial Armenian"/>
      <w:sz w:val="28"/>
      <w:lang w:val="en-US"/>
    </w:rPr>
  </w:style>
  <w:style w:type="character" w:customStyle="1" w:styleId="CharChar20">
    <w:name w:val="Char Char20"/>
    <w:rsid w:val="00404109"/>
    <w:rPr>
      <w:rFonts w:ascii="Times LatArm" w:hAnsi="Times LatArm"/>
      <w:b/>
      <w:sz w:val="28"/>
      <w:lang w:val="en-US"/>
    </w:rPr>
  </w:style>
  <w:style w:type="character" w:customStyle="1" w:styleId="CharChar16">
    <w:name w:val="Char Char16"/>
    <w:rsid w:val="00404109"/>
    <w:rPr>
      <w:rFonts w:ascii="Times Armenian" w:hAnsi="Times Armenian"/>
      <w:b/>
      <w:lang w:val="hy-AM"/>
    </w:rPr>
  </w:style>
  <w:style w:type="character" w:customStyle="1" w:styleId="CharChar15">
    <w:name w:val="Char Char15"/>
    <w:rsid w:val="00404109"/>
    <w:rPr>
      <w:rFonts w:ascii="Times Armenian" w:hAnsi="Times Armenian"/>
      <w:i/>
      <w:lang w:val="nl-NL"/>
    </w:rPr>
  </w:style>
  <w:style w:type="character" w:customStyle="1" w:styleId="CharChar13">
    <w:name w:val="Char Char13"/>
    <w:rsid w:val="00404109"/>
    <w:rPr>
      <w:rFonts w:ascii="Arial Armenian" w:hAnsi="Arial Armenian"/>
      <w:lang w:val="en-US"/>
    </w:rPr>
  </w:style>
  <w:style w:type="character" w:styleId="af7">
    <w:name w:val="annotation reference"/>
    <w:semiHidden/>
    <w:rsid w:val="00404109"/>
    <w:rPr>
      <w:sz w:val="16"/>
      <w:szCs w:val="16"/>
    </w:rPr>
  </w:style>
  <w:style w:type="paragraph" w:styleId="af8">
    <w:name w:val="annotation text"/>
    <w:basedOn w:val="a"/>
    <w:link w:val="af9"/>
    <w:semiHidden/>
    <w:rsid w:val="00404109"/>
    <w:rPr>
      <w:rFonts w:ascii="Times Armenian" w:hAnsi="Times Armenian"/>
      <w:sz w:val="20"/>
      <w:szCs w:val="20"/>
      <w:lang w:eastAsia="ru-RU"/>
    </w:rPr>
  </w:style>
  <w:style w:type="character" w:customStyle="1" w:styleId="af9">
    <w:name w:val="Текст примечания Знак"/>
    <w:basedOn w:val="a0"/>
    <w:link w:val="af8"/>
    <w:semiHidden/>
    <w:rsid w:val="00404109"/>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404109"/>
    <w:rPr>
      <w:b/>
      <w:bCs/>
    </w:rPr>
  </w:style>
  <w:style w:type="character" w:customStyle="1" w:styleId="afb">
    <w:name w:val="Тема примечания Знак"/>
    <w:basedOn w:val="af9"/>
    <w:link w:val="afa"/>
    <w:semiHidden/>
    <w:rsid w:val="00404109"/>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404109"/>
    <w:rPr>
      <w:rFonts w:ascii="Times Armenian" w:hAnsi="Times Armenian"/>
      <w:sz w:val="20"/>
      <w:szCs w:val="20"/>
      <w:lang w:eastAsia="ru-RU"/>
    </w:rPr>
  </w:style>
  <w:style w:type="character" w:customStyle="1" w:styleId="afd">
    <w:name w:val="Текст концевой сноски Знак"/>
    <w:basedOn w:val="a0"/>
    <w:link w:val="afc"/>
    <w:semiHidden/>
    <w:rsid w:val="00404109"/>
    <w:rPr>
      <w:rFonts w:ascii="Times Armenian" w:eastAsia="Times New Roman" w:hAnsi="Times Armenian" w:cs="Times New Roman"/>
      <w:sz w:val="20"/>
      <w:szCs w:val="20"/>
      <w:lang w:val="en-US" w:eastAsia="ru-RU"/>
    </w:rPr>
  </w:style>
  <w:style w:type="character" w:styleId="afe">
    <w:name w:val="endnote reference"/>
    <w:semiHidden/>
    <w:rsid w:val="00404109"/>
    <w:rPr>
      <w:vertAlign w:val="superscript"/>
    </w:rPr>
  </w:style>
  <w:style w:type="paragraph" w:styleId="aff">
    <w:name w:val="Document Map"/>
    <w:basedOn w:val="a"/>
    <w:link w:val="aff0"/>
    <w:semiHidden/>
    <w:rsid w:val="00404109"/>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404109"/>
    <w:rPr>
      <w:rFonts w:ascii="Tahoma" w:eastAsia="Times New Roman" w:hAnsi="Tahoma" w:cs="Tahoma"/>
      <w:sz w:val="20"/>
      <w:szCs w:val="20"/>
      <w:shd w:val="clear" w:color="auto" w:fill="000080"/>
      <w:lang w:val="en-US" w:eastAsia="ru-RU"/>
    </w:rPr>
  </w:style>
  <w:style w:type="paragraph" w:styleId="aff1">
    <w:name w:val="Revision"/>
    <w:hidden/>
    <w:semiHidden/>
    <w:rsid w:val="00404109"/>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4041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04109"/>
    <w:pPr>
      <w:spacing w:after="160" w:line="240" w:lineRule="exact"/>
    </w:pPr>
    <w:rPr>
      <w:rFonts w:ascii="Verdana" w:hAnsi="Verdana"/>
      <w:sz w:val="20"/>
      <w:szCs w:val="20"/>
    </w:rPr>
  </w:style>
  <w:style w:type="paragraph" w:customStyle="1" w:styleId="Style2">
    <w:name w:val="Style2"/>
    <w:basedOn w:val="a"/>
    <w:rsid w:val="00404109"/>
    <w:pPr>
      <w:jc w:val="center"/>
    </w:pPr>
    <w:rPr>
      <w:rFonts w:ascii="Arial Armenian" w:hAnsi="Arial Armenian"/>
      <w:w w:val="90"/>
      <w:sz w:val="22"/>
      <w:szCs w:val="20"/>
      <w:lang w:eastAsia="ru-RU"/>
    </w:rPr>
  </w:style>
  <w:style w:type="character" w:customStyle="1" w:styleId="CharChar23">
    <w:name w:val="Char Char23"/>
    <w:rsid w:val="00404109"/>
    <w:rPr>
      <w:rFonts w:ascii="Arial Armenian" w:hAnsi="Arial Armenian"/>
      <w:sz w:val="28"/>
      <w:lang w:val="en-US" w:eastAsia="ru-RU" w:bidi="ar-SA"/>
    </w:rPr>
  </w:style>
  <w:style w:type="character" w:customStyle="1" w:styleId="CharChar21">
    <w:name w:val="Char Char21"/>
    <w:rsid w:val="00404109"/>
    <w:rPr>
      <w:rFonts w:ascii="Arial LatArm" w:hAnsi="Arial LatArm"/>
      <w:b/>
      <w:color w:val="0000FF"/>
      <w:lang w:val="en-US" w:eastAsia="ru-RU" w:bidi="ar-SA"/>
    </w:rPr>
  </w:style>
  <w:style w:type="paragraph" w:styleId="aff3">
    <w:name w:val="List Paragraph"/>
    <w:basedOn w:val="a"/>
    <w:link w:val="aff4"/>
    <w:uiPriority w:val="34"/>
    <w:qFormat/>
    <w:rsid w:val="00404109"/>
    <w:pPr>
      <w:ind w:left="720"/>
    </w:pPr>
    <w:rPr>
      <w:rFonts w:ascii="Times Armenian" w:hAnsi="Times Armenian"/>
      <w:lang w:val="x-none" w:eastAsia="ru-RU"/>
    </w:rPr>
  </w:style>
  <w:style w:type="character" w:customStyle="1" w:styleId="CharChar25">
    <w:name w:val="Char Char25"/>
    <w:rsid w:val="00404109"/>
    <w:rPr>
      <w:rFonts w:ascii="Arial Armenian" w:hAnsi="Arial Armenian"/>
      <w:sz w:val="28"/>
      <w:lang w:val="en-US" w:eastAsia="ru-RU" w:bidi="ar-SA"/>
    </w:rPr>
  </w:style>
  <w:style w:type="character" w:customStyle="1" w:styleId="CharChar24">
    <w:name w:val="Char Char24"/>
    <w:rsid w:val="00404109"/>
    <w:rPr>
      <w:rFonts w:ascii="Arial LatArm" w:hAnsi="Arial LatArm"/>
      <w:b/>
      <w:color w:val="0000FF"/>
      <w:lang w:val="en-US" w:eastAsia="ru-RU" w:bidi="ar-SA"/>
    </w:rPr>
  </w:style>
  <w:style w:type="paragraph" w:styleId="aff5">
    <w:name w:val="Block Text"/>
    <w:basedOn w:val="a"/>
    <w:rsid w:val="0040410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404109"/>
    <w:pPr>
      <w:autoSpaceDE w:val="0"/>
      <w:autoSpaceDN w:val="0"/>
      <w:adjustRightInd w:val="0"/>
    </w:pPr>
    <w:rPr>
      <w:rFonts w:ascii="Times Armenian" w:hAnsi="Times Armenian"/>
      <w:lang w:val="ru-RU" w:eastAsia="ru-RU"/>
    </w:rPr>
  </w:style>
  <w:style w:type="paragraph" w:customStyle="1" w:styleId="Normal2">
    <w:name w:val="Normal+2"/>
    <w:basedOn w:val="a"/>
    <w:next w:val="a"/>
    <w:rsid w:val="0040410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404109"/>
    <w:pPr>
      <w:widowControl w:val="0"/>
      <w:bidi/>
      <w:adjustRightInd w:val="0"/>
      <w:spacing w:after="160" w:line="240" w:lineRule="exact"/>
    </w:pPr>
    <w:rPr>
      <w:sz w:val="20"/>
      <w:szCs w:val="20"/>
      <w:lang w:val="en-GB" w:eastAsia="ru-RU" w:bidi="he-IL"/>
    </w:rPr>
  </w:style>
  <w:style w:type="paragraph" w:customStyle="1" w:styleId="xl63">
    <w:name w:val="xl63"/>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0410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0410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0410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0410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0410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04109"/>
    <w:pPr>
      <w:spacing w:before="100" w:beforeAutospacing="1" w:after="100" w:afterAutospacing="1"/>
    </w:pPr>
    <w:rPr>
      <w:rFonts w:eastAsia="Arial Unicode MS"/>
      <w:sz w:val="16"/>
      <w:szCs w:val="16"/>
    </w:rPr>
  </w:style>
  <w:style w:type="paragraph" w:customStyle="1" w:styleId="font13">
    <w:name w:val="font13"/>
    <w:basedOn w:val="a"/>
    <w:rsid w:val="0040410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40410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404109"/>
    <w:pPr>
      <w:suppressAutoHyphens/>
      <w:spacing w:line="100" w:lineRule="atLeast"/>
    </w:pPr>
    <w:rPr>
      <w:kern w:val="1"/>
      <w:sz w:val="20"/>
      <w:szCs w:val="20"/>
      <w:lang w:val="en-AU" w:eastAsia="ar-SA"/>
    </w:rPr>
  </w:style>
  <w:style w:type="character" w:styleId="aff6">
    <w:name w:val="FollowedHyperlink"/>
    <w:rsid w:val="00404109"/>
    <w:rPr>
      <w:color w:val="800080"/>
      <w:u w:val="single"/>
    </w:rPr>
  </w:style>
  <w:style w:type="character" w:customStyle="1" w:styleId="CharCharCharChar1">
    <w:name w:val="Char Char Char Char1"/>
    <w:aliases w:val=" Char Char Char Char Char Char"/>
    <w:rsid w:val="00404109"/>
    <w:rPr>
      <w:rFonts w:ascii="Arial LatArm" w:hAnsi="Arial LatArm"/>
      <w:sz w:val="24"/>
      <w:lang w:val="en-US" w:eastAsia="ru-RU" w:bidi="ar-SA"/>
    </w:rPr>
  </w:style>
  <w:style w:type="character" w:customStyle="1" w:styleId="CharChar">
    <w:name w:val="Char Char"/>
    <w:locked/>
    <w:rsid w:val="00404109"/>
    <w:rPr>
      <w:lang w:val="en-US" w:eastAsia="en-US" w:bidi="ar-SA"/>
    </w:rPr>
  </w:style>
  <w:style w:type="paragraph" w:customStyle="1" w:styleId="Char3CharCharChar">
    <w:name w:val="Char3 Char Char Char"/>
    <w:basedOn w:val="a"/>
    <w:next w:val="a"/>
    <w:semiHidden/>
    <w:rsid w:val="00404109"/>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404109"/>
    <w:rPr>
      <w:rFonts w:ascii="Times Armenian" w:eastAsia="Times New Roman" w:hAnsi="Times Armenian" w:cs="Times New Roman"/>
      <w:sz w:val="24"/>
      <w:szCs w:val="24"/>
      <w:lang w:val="x-none" w:eastAsia="ru-RU"/>
    </w:rPr>
  </w:style>
  <w:style w:type="character" w:styleId="aff7">
    <w:name w:val="Emphasis"/>
    <w:qFormat/>
    <w:rsid w:val="00404109"/>
    <w:rPr>
      <w:i/>
      <w:iCs/>
    </w:rPr>
  </w:style>
  <w:style w:type="character" w:customStyle="1" w:styleId="UnresolvedMention">
    <w:name w:val="Unresolved Mention"/>
    <w:uiPriority w:val="99"/>
    <w:semiHidden/>
    <w:unhideWhenUsed/>
    <w:rsid w:val="00404109"/>
    <w:rPr>
      <w:color w:val="605E5C"/>
      <w:shd w:val="clear" w:color="auto" w:fill="E1DFDD"/>
    </w:rPr>
  </w:style>
  <w:style w:type="character" w:customStyle="1" w:styleId="CharChar4">
    <w:name w:val="Char Char4"/>
    <w:locked/>
    <w:rsid w:val="00404109"/>
    <w:rPr>
      <w:sz w:val="24"/>
      <w:szCs w:val="24"/>
      <w:lang w:val="en-US" w:eastAsia="en-US" w:bidi="ar-SA"/>
    </w:rPr>
  </w:style>
  <w:style w:type="paragraph" w:customStyle="1" w:styleId="msonormalcxspmiddle">
    <w:name w:val="msonormalcxspmiddle"/>
    <w:basedOn w:val="a"/>
    <w:rsid w:val="00404109"/>
    <w:pPr>
      <w:spacing w:before="100" w:beforeAutospacing="1" w:after="100" w:afterAutospacing="1"/>
    </w:pPr>
  </w:style>
  <w:style w:type="character" w:customStyle="1" w:styleId="CharChar5">
    <w:name w:val="Char Char5"/>
    <w:locked/>
    <w:rsid w:val="00404109"/>
    <w:rPr>
      <w:sz w:val="24"/>
      <w:szCs w:val="24"/>
      <w:lang w:val="en-US" w:eastAsia="en-US" w:bidi="ar-SA"/>
    </w:rPr>
  </w:style>
  <w:style w:type="paragraph" w:styleId="HTML">
    <w:name w:val="HTML Preformatted"/>
    <w:basedOn w:val="a"/>
    <w:link w:val="HTML0"/>
    <w:uiPriority w:val="99"/>
    <w:unhideWhenUsed/>
    <w:rsid w:val="00291629"/>
    <w:rPr>
      <w:rFonts w:ascii="Consolas" w:hAnsi="Consolas" w:cs="Consolas"/>
      <w:sz w:val="20"/>
      <w:szCs w:val="20"/>
    </w:rPr>
  </w:style>
  <w:style w:type="character" w:customStyle="1" w:styleId="HTML0">
    <w:name w:val="Стандартный HTML Знак"/>
    <w:basedOn w:val="a0"/>
    <w:link w:val="HTML"/>
    <w:uiPriority w:val="99"/>
    <w:rsid w:val="00291629"/>
    <w:rPr>
      <w:rFonts w:ascii="Consolas" w:eastAsia="Times New Roman" w:hAnsi="Consolas" w:cs="Consola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E5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404109"/>
    <w:pPr>
      <w:keepNext/>
      <w:jc w:val="center"/>
      <w:outlineLvl w:val="0"/>
    </w:pPr>
    <w:rPr>
      <w:rFonts w:ascii="Arial Armenian" w:hAnsi="Arial Armenian"/>
      <w:sz w:val="28"/>
      <w:szCs w:val="20"/>
      <w:lang w:eastAsia="ru-RU"/>
    </w:rPr>
  </w:style>
  <w:style w:type="paragraph" w:styleId="2">
    <w:name w:val="heading 2"/>
    <w:basedOn w:val="a"/>
    <w:next w:val="a"/>
    <w:link w:val="20"/>
    <w:qFormat/>
    <w:rsid w:val="0040410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410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404109"/>
    <w:pPr>
      <w:keepNext/>
      <w:outlineLvl w:val="3"/>
    </w:pPr>
    <w:rPr>
      <w:rFonts w:ascii="Arial LatArm" w:hAnsi="Arial LatArm"/>
      <w:i/>
      <w:sz w:val="18"/>
      <w:szCs w:val="20"/>
    </w:rPr>
  </w:style>
  <w:style w:type="paragraph" w:styleId="5">
    <w:name w:val="heading 5"/>
    <w:basedOn w:val="a"/>
    <w:next w:val="a"/>
    <w:link w:val="50"/>
    <w:qFormat/>
    <w:rsid w:val="00404109"/>
    <w:pPr>
      <w:keepNext/>
      <w:jc w:val="center"/>
      <w:outlineLvl w:val="4"/>
    </w:pPr>
    <w:rPr>
      <w:rFonts w:ascii="Arial LatArm" w:hAnsi="Arial LatArm"/>
      <w:b/>
      <w:sz w:val="26"/>
      <w:szCs w:val="20"/>
      <w:lang w:eastAsia="ru-RU"/>
    </w:rPr>
  </w:style>
  <w:style w:type="paragraph" w:styleId="6">
    <w:name w:val="heading 6"/>
    <w:basedOn w:val="a"/>
    <w:next w:val="a"/>
    <w:link w:val="60"/>
    <w:qFormat/>
    <w:rsid w:val="0040410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40410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404109"/>
    <w:pPr>
      <w:keepNext/>
      <w:outlineLvl w:val="7"/>
    </w:pPr>
    <w:rPr>
      <w:rFonts w:ascii="Times Armenian" w:hAnsi="Times Armenian"/>
      <w:i/>
      <w:sz w:val="20"/>
      <w:szCs w:val="20"/>
      <w:lang w:val="nl-NL" w:eastAsia="x-none"/>
    </w:rPr>
  </w:style>
  <w:style w:type="paragraph" w:styleId="9">
    <w:name w:val="heading 9"/>
    <w:basedOn w:val="a"/>
    <w:next w:val="a"/>
    <w:link w:val="90"/>
    <w:qFormat/>
    <w:rsid w:val="0040410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410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40410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404109"/>
    <w:rPr>
      <w:rFonts w:ascii="Arial LatArm" w:eastAsia="Times New Roman" w:hAnsi="Arial LatArm" w:cs="Times New Roman"/>
      <w:i/>
      <w:sz w:val="20"/>
      <w:szCs w:val="20"/>
      <w:lang w:val="en-AU"/>
    </w:rPr>
  </w:style>
  <w:style w:type="character" w:customStyle="1" w:styleId="40">
    <w:name w:val="Заголовок 4 Знак"/>
    <w:basedOn w:val="a0"/>
    <w:link w:val="4"/>
    <w:rsid w:val="00404109"/>
    <w:rPr>
      <w:rFonts w:ascii="Arial LatArm" w:eastAsia="Times New Roman" w:hAnsi="Arial LatArm" w:cs="Times New Roman"/>
      <w:i/>
      <w:sz w:val="18"/>
      <w:szCs w:val="20"/>
      <w:lang w:val="en-US"/>
    </w:rPr>
  </w:style>
  <w:style w:type="character" w:customStyle="1" w:styleId="50">
    <w:name w:val="Заголовок 5 Знак"/>
    <w:basedOn w:val="a0"/>
    <w:link w:val="5"/>
    <w:rsid w:val="0040410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40410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40410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40410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40410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40410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04109"/>
    <w:rPr>
      <w:rFonts w:ascii="Arial LatArm" w:eastAsia="Times New Roman" w:hAnsi="Arial LatArm" w:cs="Times New Roman"/>
      <w:i/>
      <w:sz w:val="20"/>
      <w:szCs w:val="20"/>
      <w:lang w:val="en-AU"/>
    </w:rPr>
  </w:style>
  <w:style w:type="paragraph" w:styleId="a5">
    <w:name w:val="footer"/>
    <w:basedOn w:val="a"/>
    <w:link w:val="a6"/>
    <w:rsid w:val="00404109"/>
    <w:pPr>
      <w:tabs>
        <w:tab w:val="center" w:pos="4320"/>
        <w:tab w:val="right" w:pos="8640"/>
      </w:tabs>
    </w:pPr>
    <w:rPr>
      <w:sz w:val="20"/>
      <w:szCs w:val="20"/>
    </w:rPr>
  </w:style>
  <w:style w:type="character" w:customStyle="1" w:styleId="a6">
    <w:name w:val="Нижний колонтитул Знак"/>
    <w:basedOn w:val="a0"/>
    <w:link w:val="a5"/>
    <w:rsid w:val="00404109"/>
    <w:rPr>
      <w:rFonts w:ascii="Times New Roman" w:eastAsia="Times New Roman" w:hAnsi="Times New Roman" w:cs="Times New Roman"/>
      <w:sz w:val="20"/>
      <w:szCs w:val="20"/>
      <w:lang w:val="en-US"/>
    </w:rPr>
  </w:style>
  <w:style w:type="paragraph" w:styleId="31">
    <w:name w:val="Body Text Indent 3"/>
    <w:basedOn w:val="a"/>
    <w:link w:val="32"/>
    <w:rsid w:val="00404109"/>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404109"/>
    <w:rPr>
      <w:rFonts w:ascii="Times Armenian" w:eastAsia="Times New Roman" w:hAnsi="Times Armenian" w:cs="Times New Roman"/>
      <w:sz w:val="20"/>
      <w:szCs w:val="20"/>
      <w:lang w:val="en-US"/>
    </w:rPr>
  </w:style>
  <w:style w:type="paragraph" w:styleId="21">
    <w:name w:val="Body Text 2"/>
    <w:basedOn w:val="a"/>
    <w:link w:val="22"/>
    <w:rsid w:val="0040410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404109"/>
    <w:rPr>
      <w:rFonts w:ascii="Arial LatArm" w:eastAsia="Times New Roman" w:hAnsi="Arial LatArm" w:cs="Times New Roman"/>
      <w:sz w:val="20"/>
      <w:szCs w:val="20"/>
      <w:lang w:val="en-US"/>
    </w:rPr>
  </w:style>
  <w:style w:type="paragraph" w:styleId="23">
    <w:name w:val="Body Text Indent 2"/>
    <w:basedOn w:val="a"/>
    <w:link w:val="24"/>
    <w:rsid w:val="0040410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404109"/>
    <w:rPr>
      <w:rFonts w:ascii="Baltica" w:eastAsia="Times New Roman" w:hAnsi="Baltica" w:cs="Times New Roman"/>
      <w:sz w:val="20"/>
      <w:szCs w:val="20"/>
      <w:lang w:val="af-ZA"/>
    </w:rPr>
  </w:style>
  <w:style w:type="paragraph" w:customStyle="1" w:styleId="Char">
    <w:name w:val="Char"/>
    <w:basedOn w:val="a"/>
    <w:semiHidden/>
    <w:rsid w:val="00404109"/>
    <w:pPr>
      <w:spacing w:after="160" w:line="360" w:lineRule="auto"/>
      <w:ind w:firstLine="709"/>
      <w:jc w:val="both"/>
    </w:pPr>
    <w:rPr>
      <w:rFonts w:ascii="Arial AMU" w:hAnsi="Arial AMU" w:cs="Arial"/>
      <w:sz w:val="22"/>
      <w:szCs w:val="20"/>
    </w:rPr>
  </w:style>
  <w:style w:type="paragraph" w:customStyle="1" w:styleId="Default">
    <w:name w:val="Default"/>
    <w:rsid w:val="0040410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404109"/>
    <w:rPr>
      <w:rFonts w:ascii="Tahoma" w:hAnsi="Tahoma"/>
      <w:sz w:val="16"/>
      <w:szCs w:val="16"/>
      <w:lang w:val="x-none" w:eastAsia="x-none"/>
    </w:rPr>
  </w:style>
  <w:style w:type="character" w:customStyle="1" w:styleId="a8">
    <w:name w:val="Текст выноски Знак"/>
    <w:basedOn w:val="a0"/>
    <w:link w:val="a7"/>
    <w:rsid w:val="00404109"/>
    <w:rPr>
      <w:rFonts w:ascii="Tahoma" w:eastAsia="Times New Roman" w:hAnsi="Tahoma" w:cs="Times New Roman"/>
      <w:sz w:val="16"/>
      <w:szCs w:val="16"/>
      <w:lang w:val="x-none" w:eastAsia="x-none"/>
    </w:rPr>
  </w:style>
  <w:style w:type="character" w:styleId="a9">
    <w:name w:val="Hyperlink"/>
    <w:rsid w:val="00404109"/>
    <w:rPr>
      <w:color w:val="0000FF"/>
      <w:u w:val="single"/>
    </w:rPr>
  </w:style>
  <w:style w:type="character" w:customStyle="1" w:styleId="CharChar1">
    <w:name w:val="Char Char1"/>
    <w:locked/>
    <w:rsid w:val="00404109"/>
    <w:rPr>
      <w:rFonts w:ascii="Arial LatArm" w:hAnsi="Arial LatArm"/>
      <w:i/>
      <w:lang w:val="en-AU" w:eastAsia="en-US" w:bidi="ar-SA"/>
    </w:rPr>
  </w:style>
  <w:style w:type="paragraph" w:styleId="aa">
    <w:name w:val="Body Text"/>
    <w:basedOn w:val="a"/>
    <w:link w:val="ab"/>
    <w:rsid w:val="00404109"/>
    <w:pPr>
      <w:spacing w:after="120"/>
    </w:pPr>
  </w:style>
  <w:style w:type="character" w:customStyle="1" w:styleId="ab">
    <w:name w:val="Основной текст Знак"/>
    <w:basedOn w:val="a0"/>
    <w:link w:val="aa"/>
    <w:rsid w:val="00404109"/>
    <w:rPr>
      <w:rFonts w:ascii="Times New Roman" w:eastAsia="Times New Roman" w:hAnsi="Times New Roman" w:cs="Times New Roman"/>
      <w:sz w:val="24"/>
      <w:szCs w:val="24"/>
      <w:lang w:val="en-US"/>
    </w:rPr>
  </w:style>
  <w:style w:type="paragraph" w:styleId="11">
    <w:name w:val="index 1"/>
    <w:basedOn w:val="a"/>
    <w:next w:val="a"/>
    <w:autoRedefine/>
    <w:semiHidden/>
    <w:rsid w:val="00404109"/>
    <w:pPr>
      <w:ind w:left="240" w:hanging="240"/>
    </w:pPr>
  </w:style>
  <w:style w:type="paragraph" w:styleId="ac">
    <w:name w:val="index heading"/>
    <w:basedOn w:val="a"/>
    <w:next w:val="11"/>
    <w:semiHidden/>
    <w:rsid w:val="00404109"/>
    <w:rPr>
      <w:sz w:val="20"/>
      <w:szCs w:val="20"/>
      <w:lang w:val="en-AU" w:eastAsia="ru-RU"/>
    </w:rPr>
  </w:style>
  <w:style w:type="paragraph" w:styleId="ad">
    <w:name w:val="header"/>
    <w:basedOn w:val="a"/>
    <w:link w:val="ae"/>
    <w:rsid w:val="00404109"/>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404109"/>
    <w:rPr>
      <w:rFonts w:ascii="Times New Roman" w:eastAsia="Times New Roman" w:hAnsi="Times New Roman" w:cs="Times New Roman"/>
      <w:sz w:val="20"/>
      <w:szCs w:val="20"/>
      <w:lang w:val="en-AU" w:eastAsia="ru-RU"/>
    </w:rPr>
  </w:style>
  <w:style w:type="paragraph" w:styleId="33">
    <w:name w:val="Body Text 3"/>
    <w:basedOn w:val="a"/>
    <w:link w:val="34"/>
    <w:rsid w:val="00404109"/>
    <w:pPr>
      <w:jc w:val="both"/>
    </w:pPr>
    <w:rPr>
      <w:rFonts w:ascii="Arial LatArm" w:hAnsi="Arial LatArm"/>
      <w:sz w:val="20"/>
      <w:szCs w:val="20"/>
      <w:lang w:eastAsia="ru-RU"/>
    </w:rPr>
  </w:style>
  <w:style w:type="character" w:customStyle="1" w:styleId="34">
    <w:name w:val="Основной текст 3 Знак"/>
    <w:basedOn w:val="a0"/>
    <w:link w:val="33"/>
    <w:rsid w:val="00404109"/>
    <w:rPr>
      <w:rFonts w:ascii="Arial LatArm" w:eastAsia="Times New Roman" w:hAnsi="Arial LatArm" w:cs="Times New Roman"/>
      <w:sz w:val="20"/>
      <w:szCs w:val="20"/>
      <w:lang w:val="en-US" w:eastAsia="ru-RU"/>
    </w:rPr>
  </w:style>
  <w:style w:type="paragraph" w:styleId="af">
    <w:name w:val="Title"/>
    <w:basedOn w:val="a"/>
    <w:link w:val="af0"/>
    <w:qFormat/>
    <w:rsid w:val="00404109"/>
    <w:pPr>
      <w:jc w:val="center"/>
    </w:pPr>
    <w:rPr>
      <w:rFonts w:ascii="Arial Armenian" w:hAnsi="Arial Armenian"/>
      <w:szCs w:val="20"/>
    </w:rPr>
  </w:style>
  <w:style w:type="character" w:customStyle="1" w:styleId="af0">
    <w:name w:val="Название Знак"/>
    <w:basedOn w:val="a0"/>
    <w:link w:val="af"/>
    <w:rsid w:val="00404109"/>
    <w:rPr>
      <w:rFonts w:ascii="Arial Armenian" w:eastAsia="Times New Roman" w:hAnsi="Arial Armenian" w:cs="Times New Roman"/>
      <w:sz w:val="24"/>
      <w:szCs w:val="20"/>
      <w:lang w:val="en-US"/>
    </w:rPr>
  </w:style>
  <w:style w:type="character" w:styleId="af1">
    <w:name w:val="page number"/>
    <w:basedOn w:val="a0"/>
    <w:rsid w:val="00404109"/>
  </w:style>
  <w:style w:type="paragraph" w:styleId="af2">
    <w:name w:val="footnote text"/>
    <w:basedOn w:val="a"/>
    <w:link w:val="af3"/>
    <w:semiHidden/>
    <w:rsid w:val="00404109"/>
    <w:rPr>
      <w:rFonts w:ascii="Times Armenian" w:hAnsi="Times Armenian"/>
      <w:sz w:val="20"/>
      <w:szCs w:val="20"/>
      <w:lang w:val="x-none" w:eastAsia="ru-RU"/>
    </w:rPr>
  </w:style>
  <w:style w:type="character" w:customStyle="1" w:styleId="af3">
    <w:name w:val="Текст сноски Знак"/>
    <w:basedOn w:val="a0"/>
    <w:link w:val="af2"/>
    <w:semiHidden/>
    <w:rsid w:val="0040410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404109"/>
    <w:pPr>
      <w:spacing w:after="160" w:line="240" w:lineRule="exact"/>
    </w:pPr>
    <w:rPr>
      <w:rFonts w:ascii="Arial" w:hAnsi="Arial" w:cs="Arial"/>
      <w:sz w:val="20"/>
      <w:szCs w:val="20"/>
    </w:rPr>
  </w:style>
  <w:style w:type="paragraph" w:customStyle="1" w:styleId="norm">
    <w:name w:val="norm"/>
    <w:basedOn w:val="a"/>
    <w:rsid w:val="0040410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404109"/>
    <w:rPr>
      <w:rFonts w:ascii="Arial Armenian" w:hAnsi="Arial Armenian"/>
      <w:sz w:val="22"/>
      <w:lang w:val="en-US" w:eastAsia="ru-RU" w:bidi="ar-SA"/>
    </w:rPr>
  </w:style>
  <w:style w:type="character" w:customStyle="1" w:styleId="CharCharChar">
    <w:name w:val="Char Char Char"/>
    <w:rsid w:val="00404109"/>
    <w:rPr>
      <w:rFonts w:ascii="Arial LatArm" w:hAnsi="Arial LatArm"/>
      <w:sz w:val="24"/>
      <w:lang w:eastAsia="ru-RU"/>
    </w:rPr>
  </w:style>
  <w:style w:type="paragraph" w:styleId="af4">
    <w:name w:val="Normal (Web)"/>
    <w:basedOn w:val="a"/>
    <w:uiPriority w:val="99"/>
    <w:rsid w:val="00404109"/>
    <w:pPr>
      <w:spacing w:before="100" w:beforeAutospacing="1" w:after="100" w:afterAutospacing="1"/>
    </w:pPr>
  </w:style>
  <w:style w:type="character" w:styleId="af5">
    <w:name w:val="Strong"/>
    <w:qFormat/>
    <w:rsid w:val="00404109"/>
    <w:rPr>
      <w:b/>
      <w:bCs/>
    </w:rPr>
  </w:style>
  <w:style w:type="character" w:styleId="af6">
    <w:name w:val="footnote reference"/>
    <w:semiHidden/>
    <w:rsid w:val="00404109"/>
    <w:rPr>
      <w:vertAlign w:val="superscript"/>
    </w:rPr>
  </w:style>
  <w:style w:type="character" w:customStyle="1" w:styleId="CharChar22">
    <w:name w:val="Char Char22"/>
    <w:rsid w:val="00404109"/>
    <w:rPr>
      <w:rFonts w:ascii="Arial Armenian" w:hAnsi="Arial Armenian"/>
      <w:sz w:val="28"/>
      <w:lang w:val="en-US"/>
    </w:rPr>
  </w:style>
  <w:style w:type="character" w:customStyle="1" w:styleId="CharChar20">
    <w:name w:val="Char Char20"/>
    <w:rsid w:val="00404109"/>
    <w:rPr>
      <w:rFonts w:ascii="Times LatArm" w:hAnsi="Times LatArm"/>
      <w:b/>
      <w:sz w:val="28"/>
      <w:lang w:val="en-US"/>
    </w:rPr>
  </w:style>
  <w:style w:type="character" w:customStyle="1" w:styleId="CharChar16">
    <w:name w:val="Char Char16"/>
    <w:rsid w:val="00404109"/>
    <w:rPr>
      <w:rFonts w:ascii="Times Armenian" w:hAnsi="Times Armenian"/>
      <w:b/>
      <w:lang w:val="hy-AM"/>
    </w:rPr>
  </w:style>
  <w:style w:type="character" w:customStyle="1" w:styleId="CharChar15">
    <w:name w:val="Char Char15"/>
    <w:rsid w:val="00404109"/>
    <w:rPr>
      <w:rFonts w:ascii="Times Armenian" w:hAnsi="Times Armenian"/>
      <w:i/>
      <w:lang w:val="nl-NL"/>
    </w:rPr>
  </w:style>
  <w:style w:type="character" w:customStyle="1" w:styleId="CharChar13">
    <w:name w:val="Char Char13"/>
    <w:rsid w:val="00404109"/>
    <w:rPr>
      <w:rFonts w:ascii="Arial Armenian" w:hAnsi="Arial Armenian"/>
      <w:lang w:val="en-US"/>
    </w:rPr>
  </w:style>
  <w:style w:type="character" w:styleId="af7">
    <w:name w:val="annotation reference"/>
    <w:semiHidden/>
    <w:rsid w:val="00404109"/>
    <w:rPr>
      <w:sz w:val="16"/>
      <w:szCs w:val="16"/>
    </w:rPr>
  </w:style>
  <w:style w:type="paragraph" w:styleId="af8">
    <w:name w:val="annotation text"/>
    <w:basedOn w:val="a"/>
    <w:link w:val="af9"/>
    <w:semiHidden/>
    <w:rsid w:val="00404109"/>
    <w:rPr>
      <w:rFonts w:ascii="Times Armenian" w:hAnsi="Times Armenian"/>
      <w:sz w:val="20"/>
      <w:szCs w:val="20"/>
      <w:lang w:eastAsia="ru-RU"/>
    </w:rPr>
  </w:style>
  <w:style w:type="character" w:customStyle="1" w:styleId="af9">
    <w:name w:val="Текст примечания Знак"/>
    <w:basedOn w:val="a0"/>
    <w:link w:val="af8"/>
    <w:semiHidden/>
    <w:rsid w:val="00404109"/>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404109"/>
    <w:rPr>
      <w:b/>
      <w:bCs/>
    </w:rPr>
  </w:style>
  <w:style w:type="character" w:customStyle="1" w:styleId="afb">
    <w:name w:val="Тема примечания Знак"/>
    <w:basedOn w:val="af9"/>
    <w:link w:val="afa"/>
    <w:semiHidden/>
    <w:rsid w:val="00404109"/>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404109"/>
    <w:rPr>
      <w:rFonts w:ascii="Times Armenian" w:hAnsi="Times Armenian"/>
      <w:sz w:val="20"/>
      <w:szCs w:val="20"/>
      <w:lang w:eastAsia="ru-RU"/>
    </w:rPr>
  </w:style>
  <w:style w:type="character" w:customStyle="1" w:styleId="afd">
    <w:name w:val="Текст концевой сноски Знак"/>
    <w:basedOn w:val="a0"/>
    <w:link w:val="afc"/>
    <w:semiHidden/>
    <w:rsid w:val="00404109"/>
    <w:rPr>
      <w:rFonts w:ascii="Times Armenian" w:eastAsia="Times New Roman" w:hAnsi="Times Armenian" w:cs="Times New Roman"/>
      <w:sz w:val="20"/>
      <w:szCs w:val="20"/>
      <w:lang w:val="en-US" w:eastAsia="ru-RU"/>
    </w:rPr>
  </w:style>
  <w:style w:type="character" w:styleId="afe">
    <w:name w:val="endnote reference"/>
    <w:semiHidden/>
    <w:rsid w:val="00404109"/>
    <w:rPr>
      <w:vertAlign w:val="superscript"/>
    </w:rPr>
  </w:style>
  <w:style w:type="paragraph" w:styleId="aff">
    <w:name w:val="Document Map"/>
    <w:basedOn w:val="a"/>
    <w:link w:val="aff0"/>
    <w:semiHidden/>
    <w:rsid w:val="00404109"/>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404109"/>
    <w:rPr>
      <w:rFonts w:ascii="Tahoma" w:eastAsia="Times New Roman" w:hAnsi="Tahoma" w:cs="Tahoma"/>
      <w:sz w:val="20"/>
      <w:szCs w:val="20"/>
      <w:shd w:val="clear" w:color="auto" w:fill="000080"/>
      <w:lang w:val="en-US" w:eastAsia="ru-RU"/>
    </w:rPr>
  </w:style>
  <w:style w:type="paragraph" w:styleId="aff1">
    <w:name w:val="Revision"/>
    <w:hidden/>
    <w:semiHidden/>
    <w:rsid w:val="00404109"/>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40410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404109"/>
    <w:pPr>
      <w:spacing w:after="160" w:line="240" w:lineRule="exact"/>
    </w:pPr>
    <w:rPr>
      <w:rFonts w:ascii="Verdana" w:hAnsi="Verdana"/>
      <w:sz w:val="20"/>
      <w:szCs w:val="20"/>
    </w:rPr>
  </w:style>
  <w:style w:type="paragraph" w:customStyle="1" w:styleId="Style2">
    <w:name w:val="Style2"/>
    <w:basedOn w:val="a"/>
    <w:rsid w:val="00404109"/>
    <w:pPr>
      <w:jc w:val="center"/>
    </w:pPr>
    <w:rPr>
      <w:rFonts w:ascii="Arial Armenian" w:hAnsi="Arial Armenian"/>
      <w:w w:val="90"/>
      <w:sz w:val="22"/>
      <w:szCs w:val="20"/>
      <w:lang w:eastAsia="ru-RU"/>
    </w:rPr>
  </w:style>
  <w:style w:type="character" w:customStyle="1" w:styleId="CharChar23">
    <w:name w:val="Char Char23"/>
    <w:rsid w:val="00404109"/>
    <w:rPr>
      <w:rFonts w:ascii="Arial Armenian" w:hAnsi="Arial Armenian"/>
      <w:sz w:val="28"/>
      <w:lang w:val="en-US" w:eastAsia="ru-RU" w:bidi="ar-SA"/>
    </w:rPr>
  </w:style>
  <w:style w:type="character" w:customStyle="1" w:styleId="CharChar21">
    <w:name w:val="Char Char21"/>
    <w:rsid w:val="00404109"/>
    <w:rPr>
      <w:rFonts w:ascii="Arial LatArm" w:hAnsi="Arial LatArm"/>
      <w:b/>
      <w:color w:val="0000FF"/>
      <w:lang w:val="en-US" w:eastAsia="ru-RU" w:bidi="ar-SA"/>
    </w:rPr>
  </w:style>
  <w:style w:type="paragraph" w:styleId="aff3">
    <w:name w:val="List Paragraph"/>
    <w:basedOn w:val="a"/>
    <w:link w:val="aff4"/>
    <w:uiPriority w:val="34"/>
    <w:qFormat/>
    <w:rsid w:val="00404109"/>
    <w:pPr>
      <w:ind w:left="720"/>
    </w:pPr>
    <w:rPr>
      <w:rFonts w:ascii="Times Armenian" w:hAnsi="Times Armenian"/>
      <w:lang w:val="x-none" w:eastAsia="ru-RU"/>
    </w:rPr>
  </w:style>
  <w:style w:type="character" w:customStyle="1" w:styleId="CharChar25">
    <w:name w:val="Char Char25"/>
    <w:rsid w:val="00404109"/>
    <w:rPr>
      <w:rFonts w:ascii="Arial Armenian" w:hAnsi="Arial Armenian"/>
      <w:sz w:val="28"/>
      <w:lang w:val="en-US" w:eastAsia="ru-RU" w:bidi="ar-SA"/>
    </w:rPr>
  </w:style>
  <w:style w:type="character" w:customStyle="1" w:styleId="CharChar24">
    <w:name w:val="Char Char24"/>
    <w:rsid w:val="00404109"/>
    <w:rPr>
      <w:rFonts w:ascii="Arial LatArm" w:hAnsi="Arial LatArm"/>
      <w:b/>
      <w:color w:val="0000FF"/>
      <w:lang w:val="en-US" w:eastAsia="ru-RU" w:bidi="ar-SA"/>
    </w:rPr>
  </w:style>
  <w:style w:type="paragraph" w:styleId="aff5">
    <w:name w:val="Block Text"/>
    <w:basedOn w:val="a"/>
    <w:rsid w:val="0040410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404109"/>
    <w:pPr>
      <w:autoSpaceDE w:val="0"/>
      <w:autoSpaceDN w:val="0"/>
      <w:adjustRightInd w:val="0"/>
    </w:pPr>
    <w:rPr>
      <w:rFonts w:ascii="Times Armenian" w:hAnsi="Times Armenian"/>
      <w:lang w:val="ru-RU" w:eastAsia="ru-RU"/>
    </w:rPr>
  </w:style>
  <w:style w:type="paragraph" w:customStyle="1" w:styleId="Normal2">
    <w:name w:val="Normal+2"/>
    <w:basedOn w:val="a"/>
    <w:next w:val="a"/>
    <w:rsid w:val="0040410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404109"/>
    <w:pPr>
      <w:widowControl w:val="0"/>
      <w:bidi/>
      <w:adjustRightInd w:val="0"/>
      <w:spacing w:after="160" w:line="240" w:lineRule="exact"/>
    </w:pPr>
    <w:rPr>
      <w:sz w:val="20"/>
      <w:szCs w:val="20"/>
      <w:lang w:val="en-GB" w:eastAsia="ru-RU" w:bidi="he-IL"/>
    </w:rPr>
  </w:style>
  <w:style w:type="paragraph" w:customStyle="1" w:styleId="xl63">
    <w:name w:val="xl63"/>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40410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40410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40410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40410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40410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40410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40410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40410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404109"/>
    <w:pPr>
      <w:spacing w:before="100" w:beforeAutospacing="1" w:after="100" w:afterAutospacing="1"/>
    </w:pPr>
    <w:rPr>
      <w:rFonts w:eastAsia="Arial Unicode MS"/>
      <w:sz w:val="16"/>
      <w:szCs w:val="16"/>
    </w:rPr>
  </w:style>
  <w:style w:type="paragraph" w:customStyle="1" w:styleId="font13">
    <w:name w:val="font13"/>
    <w:basedOn w:val="a"/>
    <w:rsid w:val="0040410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40410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40410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40410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404109"/>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404109"/>
    <w:pPr>
      <w:suppressAutoHyphens/>
      <w:spacing w:line="100" w:lineRule="atLeast"/>
    </w:pPr>
    <w:rPr>
      <w:kern w:val="1"/>
      <w:sz w:val="20"/>
      <w:szCs w:val="20"/>
      <w:lang w:val="en-AU" w:eastAsia="ar-SA"/>
    </w:rPr>
  </w:style>
  <w:style w:type="character" w:styleId="aff6">
    <w:name w:val="FollowedHyperlink"/>
    <w:rsid w:val="00404109"/>
    <w:rPr>
      <w:color w:val="800080"/>
      <w:u w:val="single"/>
    </w:rPr>
  </w:style>
  <w:style w:type="character" w:customStyle="1" w:styleId="CharCharCharChar1">
    <w:name w:val="Char Char Char Char1"/>
    <w:aliases w:val=" Char Char Char Char Char Char"/>
    <w:rsid w:val="00404109"/>
    <w:rPr>
      <w:rFonts w:ascii="Arial LatArm" w:hAnsi="Arial LatArm"/>
      <w:sz w:val="24"/>
      <w:lang w:val="en-US" w:eastAsia="ru-RU" w:bidi="ar-SA"/>
    </w:rPr>
  </w:style>
  <w:style w:type="character" w:customStyle="1" w:styleId="CharChar">
    <w:name w:val="Char Char"/>
    <w:locked/>
    <w:rsid w:val="00404109"/>
    <w:rPr>
      <w:lang w:val="en-US" w:eastAsia="en-US" w:bidi="ar-SA"/>
    </w:rPr>
  </w:style>
  <w:style w:type="paragraph" w:customStyle="1" w:styleId="Char3CharCharChar">
    <w:name w:val="Char3 Char Char Char"/>
    <w:basedOn w:val="a"/>
    <w:next w:val="a"/>
    <w:semiHidden/>
    <w:rsid w:val="00404109"/>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404109"/>
    <w:rPr>
      <w:rFonts w:ascii="Times Armenian" w:eastAsia="Times New Roman" w:hAnsi="Times Armenian" w:cs="Times New Roman"/>
      <w:sz w:val="24"/>
      <w:szCs w:val="24"/>
      <w:lang w:val="x-none" w:eastAsia="ru-RU"/>
    </w:rPr>
  </w:style>
  <w:style w:type="character" w:styleId="aff7">
    <w:name w:val="Emphasis"/>
    <w:qFormat/>
    <w:rsid w:val="00404109"/>
    <w:rPr>
      <w:i/>
      <w:iCs/>
    </w:rPr>
  </w:style>
  <w:style w:type="character" w:customStyle="1" w:styleId="UnresolvedMention">
    <w:name w:val="Unresolved Mention"/>
    <w:uiPriority w:val="99"/>
    <w:semiHidden/>
    <w:unhideWhenUsed/>
    <w:rsid w:val="00404109"/>
    <w:rPr>
      <w:color w:val="605E5C"/>
      <w:shd w:val="clear" w:color="auto" w:fill="E1DFDD"/>
    </w:rPr>
  </w:style>
  <w:style w:type="character" w:customStyle="1" w:styleId="CharChar4">
    <w:name w:val="Char Char4"/>
    <w:locked/>
    <w:rsid w:val="00404109"/>
    <w:rPr>
      <w:sz w:val="24"/>
      <w:szCs w:val="24"/>
      <w:lang w:val="en-US" w:eastAsia="en-US" w:bidi="ar-SA"/>
    </w:rPr>
  </w:style>
  <w:style w:type="paragraph" w:customStyle="1" w:styleId="msonormalcxspmiddle">
    <w:name w:val="msonormalcxspmiddle"/>
    <w:basedOn w:val="a"/>
    <w:rsid w:val="00404109"/>
    <w:pPr>
      <w:spacing w:before="100" w:beforeAutospacing="1" w:after="100" w:afterAutospacing="1"/>
    </w:pPr>
  </w:style>
  <w:style w:type="character" w:customStyle="1" w:styleId="CharChar5">
    <w:name w:val="Char Char5"/>
    <w:locked/>
    <w:rsid w:val="00404109"/>
    <w:rPr>
      <w:sz w:val="24"/>
      <w:szCs w:val="24"/>
      <w:lang w:val="en-US" w:eastAsia="en-US" w:bidi="ar-SA"/>
    </w:rPr>
  </w:style>
  <w:style w:type="paragraph" w:styleId="HTML">
    <w:name w:val="HTML Preformatted"/>
    <w:basedOn w:val="a"/>
    <w:link w:val="HTML0"/>
    <w:uiPriority w:val="99"/>
    <w:unhideWhenUsed/>
    <w:rsid w:val="00291629"/>
    <w:rPr>
      <w:rFonts w:ascii="Consolas" w:hAnsi="Consolas" w:cs="Consolas"/>
      <w:sz w:val="20"/>
      <w:szCs w:val="20"/>
    </w:rPr>
  </w:style>
  <w:style w:type="character" w:customStyle="1" w:styleId="HTML0">
    <w:name w:val="Стандартный HTML Знак"/>
    <w:basedOn w:val="a0"/>
    <w:link w:val="HTML"/>
    <w:uiPriority w:val="99"/>
    <w:rsid w:val="00291629"/>
    <w:rPr>
      <w:rFonts w:ascii="Consolas" w:eastAsia="Times New Roman" w:hAnsi="Consolas" w:cs="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401189">
      <w:bodyDiv w:val="1"/>
      <w:marLeft w:val="0"/>
      <w:marRight w:val="0"/>
      <w:marTop w:val="0"/>
      <w:marBottom w:val="0"/>
      <w:divBdr>
        <w:top w:val="none" w:sz="0" w:space="0" w:color="auto"/>
        <w:left w:val="none" w:sz="0" w:space="0" w:color="auto"/>
        <w:bottom w:val="none" w:sz="0" w:space="0" w:color="auto"/>
        <w:right w:val="none" w:sz="0" w:space="0" w:color="auto"/>
      </w:divBdr>
    </w:div>
    <w:div w:id="1516654596">
      <w:bodyDiv w:val="1"/>
      <w:marLeft w:val="0"/>
      <w:marRight w:val="0"/>
      <w:marTop w:val="0"/>
      <w:marBottom w:val="0"/>
      <w:divBdr>
        <w:top w:val="none" w:sz="0" w:space="0" w:color="auto"/>
        <w:left w:val="none" w:sz="0" w:space="0" w:color="auto"/>
        <w:bottom w:val="none" w:sz="0" w:space="0" w:color="auto"/>
        <w:right w:val="none" w:sz="0" w:space="0" w:color="auto"/>
      </w:divBdr>
    </w:div>
    <w:div w:id="2008484520">
      <w:bodyDiv w:val="1"/>
      <w:marLeft w:val="0"/>
      <w:marRight w:val="0"/>
      <w:marTop w:val="0"/>
      <w:marBottom w:val="0"/>
      <w:divBdr>
        <w:top w:val="none" w:sz="0" w:space="0" w:color="auto"/>
        <w:left w:val="none" w:sz="0" w:space="0" w:color="auto"/>
        <w:bottom w:val="none" w:sz="0" w:space="0" w:color="auto"/>
        <w:right w:val="none" w:sz="0" w:space="0" w:color="auto"/>
      </w:divBdr>
      <w:divsChild>
        <w:div w:id="1795977284">
          <w:marLeft w:val="0"/>
          <w:marRight w:val="0"/>
          <w:marTop w:val="0"/>
          <w:marBottom w:val="0"/>
          <w:divBdr>
            <w:top w:val="none" w:sz="0" w:space="0" w:color="auto"/>
            <w:left w:val="none" w:sz="0" w:space="0" w:color="auto"/>
            <w:bottom w:val="none" w:sz="0" w:space="0" w:color="auto"/>
            <w:right w:val="none" w:sz="0" w:space="0" w:color="auto"/>
          </w:divBdr>
          <w:divsChild>
            <w:div w:id="1684354451">
              <w:marLeft w:val="0"/>
              <w:marRight w:val="0"/>
              <w:marTop w:val="0"/>
              <w:marBottom w:val="0"/>
              <w:divBdr>
                <w:top w:val="none" w:sz="0" w:space="0" w:color="auto"/>
                <w:left w:val="none" w:sz="0" w:space="0" w:color="auto"/>
                <w:bottom w:val="none" w:sz="0" w:space="0" w:color="auto"/>
                <w:right w:val="none" w:sz="0" w:space="0" w:color="auto"/>
              </w:divBdr>
              <w:divsChild>
                <w:div w:id="906301727">
                  <w:marLeft w:val="0"/>
                  <w:marRight w:val="0"/>
                  <w:marTop w:val="0"/>
                  <w:marBottom w:val="0"/>
                  <w:divBdr>
                    <w:top w:val="none" w:sz="0" w:space="0" w:color="auto"/>
                    <w:left w:val="none" w:sz="0" w:space="0" w:color="auto"/>
                    <w:bottom w:val="none" w:sz="0" w:space="0" w:color="auto"/>
                    <w:right w:val="none" w:sz="0" w:space="0" w:color="auto"/>
                  </w:divBdr>
                  <w:divsChild>
                    <w:div w:id="19562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17934</Words>
  <Characters>102226</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2019-12-15T08:16:00Z</dcterms:created>
  <dcterms:modified xsi:type="dcterms:W3CDTF">2019-12-18T17:03:00Z</dcterms:modified>
</cp:coreProperties>
</file>